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3B5585E4" w:rsidR="006C29FD" w:rsidRDefault="008A3DFE" w:rsidP="29488A12">
      <w:pPr>
        <w:spacing w:before="900" w:line="400" w:lineRule="exact"/>
        <w:jc w:val="center"/>
        <w:rPr>
          <w:b/>
          <w:bCs/>
          <w:sz w:val="32"/>
          <w:szCs w:val="32"/>
        </w:rPr>
      </w:pPr>
      <w:r>
        <w:rPr>
          <w:noProof/>
        </w:rPr>
        <w:drawing>
          <wp:anchor distT="0" distB="0" distL="114300" distR="114300" simplePos="0" relativeHeight="251668483" behindDoc="1" locked="0" layoutInCell="1" allowOverlap="1" wp14:anchorId="431F46DD" wp14:editId="61BAA775">
            <wp:simplePos x="0" y="0"/>
            <wp:positionH relativeFrom="column">
              <wp:posOffset>1652270</wp:posOffset>
            </wp:positionH>
            <wp:positionV relativeFrom="paragraph">
              <wp:posOffset>589915</wp:posOffset>
            </wp:positionV>
            <wp:extent cx="2638425" cy="226887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268873"/>
                    </a:xfrm>
                    <a:prstGeom prst="rect">
                      <a:avLst/>
                    </a:prstGeom>
                    <a:noFill/>
                  </pic:spPr>
                </pic:pic>
              </a:graphicData>
            </a:graphic>
            <wp14:sizeRelH relativeFrom="margin">
              <wp14:pctWidth>0</wp14:pctWidth>
            </wp14:sizeRelH>
            <wp14:sizeRelV relativeFrom="margin">
              <wp14:pctHeight>0</wp14:pctHeight>
            </wp14:sizeRelV>
          </wp:anchor>
        </w:drawing>
      </w:r>
      <w:r w:rsidR="00E14D82">
        <w:rPr>
          <w:b/>
          <w:bCs/>
          <w:sz w:val="32"/>
          <w:szCs w:val="32"/>
        </w:rPr>
        <w:t xml:space="preserve"> </w:t>
      </w:r>
    </w:p>
    <w:p w14:paraId="15BCFB1C" w14:textId="2EAD3657" w:rsidR="00F03459" w:rsidRDefault="00F03459" w:rsidP="008A3DFE">
      <w:pPr>
        <w:spacing w:before="900" w:line="400" w:lineRule="exact"/>
        <w:ind w:left="4395" w:hanging="567"/>
        <w:rPr>
          <w:b/>
          <w:sz w:val="32"/>
          <w:szCs w:val="32"/>
        </w:rPr>
      </w:pPr>
    </w:p>
    <w:p w14:paraId="66D1F819" w14:textId="752C7472" w:rsidR="006C29FD" w:rsidRPr="0064511A" w:rsidRDefault="00A8320E" w:rsidP="00A8320E">
      <w:pPr>
        <w:tabs>
          <w:tab w:val="center" w:pos="4535"/>
          <w:tab w:val="left" w:pos="5985"/>
        </w:tabs>
        <w:spacing w:before="900" w:line="400" w:lineRule="exact"/>
        <w:jc w:val="left"/>
        <w:rPr>
          <w:b/>
          <w:sz w:val="32"/>
          <w:szCs w:val="32"/>
        </w:rPr>
      </w:pPr>
      <w:r>
        <w:rPr>
          <w:b/>
          <w:sz w:val="32"/>
          <w:szCs w:val="32"/>
        </w:rPr>
        <w:tab/>
      </w:r>
      <w:r>
        <w:rPr>
          <w:b/>
          <w:sz w:val="32"/>
          <w:szCs w:val="32"/>
        </w:rPr>
        <w:tab/>
      </w:r>
    </w:p>
    <w:p w14:paraId="2027C9CD" w14:textId="77777777" w:rsidR="00850AF4" w:rsidRPr="0064511A" w:rsidRDefault="00850AF4" w:rsidP="007C2E4F">
      <w:pPr>
        <w:spacing w:before="900" w:line="400" w:lineRule="exact"/>
        <w:jc w:val="center"/>
        <w:rPr>
          <w:b/>
          <w:bCs/>
          <w:sz w:val="32"/>
          <w:szCs w:val="32"/>
        </w:rPr>
      </w:pPr>
      <w:r w:rsidRPr="0064511A">
        <w:rPr>
          <w:b/>
          <w:bCs/>
          <w:sz w:val="32"/>
          <w:szCs w:val="32"/>
        </w:rPr>
        <w:t xml:space="preserve">SPECYFIKACJA </w:t>
      </w:r>
    </w:p>
    <w:p w14:paraId="31757479" w14:textId="77777777" w:rsidR="006D68AD" w:rsidRPr="0064511A" w:rsidRDefault="00850AF4" w:rsidP="007C2E4F">
      <w:pPr>
        <w:spacing w:after="1600" w:line="400" w:lineRule="exact"/>
        <w:jc w:val="center"/>
        <w:rPr>
          <w:b/>
          <w:bCs/>
          <w:sz w:val="32"/>
          <w:szCs w:val="32"/>
        </w:rPr>
      </w:pPr>
      <w:r w:rsidRPr="0064511A">
        <w:rPr>
          <w:b/>
          <w:bCs/>
          <w:sz w:val="32"/>
          <w:szCs w:val="32"/>
        </w:rPr>
        <w:t>WARUNKÓW ZAMÓWIENIA</w:t>
      </w:r>
    </w:p>
    <w:p w14:paraId="020205E0" w14:textId="2A57F7CF" w:rsidR="00F40506" w:rsidRPr="0064511A" w:rsidRDefault="00F40506" w:rsidP="00F40506">
      <w:pPr>
        <w:spacing w:line="276" w:lineRule="auto"/>
        <w:jc w:val="center"/>
        <w:rPr>
          <w:rFonts w:cs="Arial"/>
          <w:smallCaps/>
          <w:szCs w:val="22"/>
        </w:rPr>
      </w:pPr>
      <w:r w:rsidRPr="0064511A">
        <w:rPr>
          <w:rFonts w:cs="Arial"/>
          <w:smallCaps/>
          <w:szCs w:val="22"/>
        </w:rPr>
        <w:t>W POSTĘPOWANIU O UDZIELENIE ZAMÓWIENIA NIEPUBLICZNEGO PROWADZON</w:t>
      </w:r>
      <w:r w:rsidR="00D75150" w:rsidRPr="0064511A">
        <w:rPr>
          <w:rFonts w:cs="Arial"/>
          <w:smallCaps/>
          <w:szCs w:val="22"/>
        </w:rPr>
        <w:t>YM</w:t>
      </w:r>
      <w:r w:rsidRPr="0064511A">
        <w:rPr>
          <w:rFonts w:cs="Arial"/>
          <w:smallCaps/>
          <w:szCs w:val="22"/>
        </w:rPr>
        <w:t xml:space="preserve"> </w:t>
      </w:r>
      <w:r w:rsidRPr="0064511A">
        <w:rPr>
          <w:rFonts w:cs="Arial"/>
          <w:smallCaps/>
          <w:szCs w:val="22"/>
        </w:rPr>
        <w:br/>
        <w:t>W TRYBIE PRZETARGU NIEOGRANICZONEGO</w:t>
      </w:r>
    </w:p>
    <w:p w14:paraId="0BCA91A6" w14:textId="77777777" w:rsidR="007E3F2C" w:rsidRPr="0064511A" w:rsidRDefault="007E3F2C" w:rsidP="00F40506">
      <w:pPr>
        <w:spacing w:line="276" w:lineRule="auto"/>
        <w:jc w:val="center"/>
        <w:rPr>
          <w:rFonts w:cs="Arial"/>
          <w:smallCaps/>
          <w:strike/>
          <w:sz w:val="20"/>
          <w:szCs w:val="20"/>
        </w:rPr>
      </w:pPr>
    </w:p>
    <w:p w14:paraId="1FFD9A5C" w14:textId="3349729E" w:rsidR="00321DBF" w:rsidRPr="0064511A" w:rsidRDefault="009F46B0" w:rsidP="00321DBF">
      <w:pPr>
        <w:autoSpaceDE w:val="0"/>
        <w:autoSpaceDN w:val="0"/>
        <w:adjustRightInd w:val="0"/>
        <w:spacing w:line="240" w:lineRule="auto"/>
        <w:ind w:left="567"/>
        <w:jc w:val="center"/>
        <w:rPr>
          <w:rFonts w:cs="Arial"/>
          <w:b/>
          <w:sz w:val="26"/>
          <w:szCs w:val="26"/>
        </w:rPr>
      </w:pPr>
      <w:r w:rsidRPr="0064511A">
        <w:rPr>
          <w:rFonts w:cs="Arial"/>
          <w:sz w:val="26"/>
          <w:szCs w:val="26"/>
        </w:rPr>
        <w:t>p</w:t>
      </w:r>
      <w:r w:rsidR="00650149" w:rsidRPr="0064511A">
        <w:rPr>
          <w:rFonts w:cs="Arial"/>
          <w:sz w:val="26"/>
          <w:szCs w:val="26"/>
        </w:rPr>
        <w:t>n</w:t>
      </w:r>
      <w:r w:rsidR="00275985" w:rsidRPr="0064511A">
        <w:rPr>
          <w:rFonts w:cs="Arial"/>
          <w:sz w:val="26"/>
          <w:szCs w:val="26"/>
        </w:rPr>
        <w:t>.</w:t>
      </w:r>
      <w:r w:rsidR="00F40506" w:rsidRPr="0064511A">
        <w:rPr>
          <w:rFonts w:cs="Arial"/>
          <w:sz w:val="26"/>
          <w:szCs w:val="26"/>
        </w:rPr>
        <w:t xml:space="preserve"> </w:t>
      </w:r>
    </w:p>
    <w:p w14:paraId="049A8B28" w14:textId="1947AEF0" w:rsidR="005F228C" w:rsidRPr="005F228C" w:rsidRDefault="00A90B4D" w:rsidP="005F228C">
      <w:pPr>
        <w:autoSpaceDE w:val="0"/>
        <w:autoSpaceDN w:val="0"/>
        <w:adjustRightInd w:val="0"/>
        <w:spacing w:line="240" w:lineRule="auto"/>
        <w:ind w:left="567"/>
        <w:jc w:val="center"/>
        <w:rPr>
          <w:rFonts w:cs="Arial"/>
          <w:b/>
          <w:sz w:val="28"/>
          <w:szCs w:val="22"/>
        </w:rPr>
      </w:pPr>
      <w:r w:rsidRPr="00607951">
        <w:rPr>
          <w:rFonts w:cs="Arial"/>
          <w:b/>
          <w:sz w:val="28"/>
          <w:szCs w:val="22"/>
        </w:rPr>
        <w:t>„</w:t>
      </w:r>
      <w:r w:rsidR="0090580B" w:rsidRPr="0090580B">
        <w:rPr>
          <w:rFonts w:cs="Arial"/>
          <w:b/>
          <w:sz w:val="28"/>
          <w:szCs w:val="28"/>
        </w:rPr>
        <w:t xml:space="preserve">Dostawa fabrycznie nowych części zamiennych do pomp PWW 1503 </w:t>
      </w:r>
      <w:proofErr w:type="spellStart"/>
      <w:r w:rsidR="0090580B" w:rsidRPr="0090580B">
        <w:rPr>
          <w:rFonts w:cs="Arial"/>
          <w:b/>
          <w:sz w:val="28"/>
          <w:szCs w:val="28"/>
        </w:rPr>
        <w:t>Amex</w:t>
      </w:r>
      <w:proofErr w:type="spellEnd"/>
      <w:r w:rsidR="005F228C" w:rsidRPr="005F228C">
        <w:rPr>
          <w:rFonts w:cs="Arial"/>
          <w:b/>
          <w:sz w:val="28"/>
          <w:szCs w:val="22"/>
        </w:rPr>
        <w:t>”</w:t>
      </w:r>
    </w:p>
    <w:p w14:paraId="1387B6D6" w14:textId="77777777" w:rsidR="00761BA7" w:rsidRPr="0064511A" w:rsidRDefault="00761BA7" w:rsidP="00F40506">
      <w:pPr>
        <w:spacing w:line="276" w:lineRule="auto"/>
        <w:jc w:val="center"/>
        <w:rPr>
          <w:rFonts w:cs="Arial"/>
          <w:b/>
          <w:sz w:val="26"/>
          <w:szCs w:val="26"/>
        </w:rPr>
      </w:pPr>
    </w:p>
    <w:p w14:paraId="590EEB6E" w14:textId="40504FA8" w:rsidR="00F40506" w:rsidRPr="0064511A" w:rsidRDefault="00BC1DFC" w:rsidP="007C2E4F">
      <w:pPr>
        <w:spacing w:line="276" w:lineRule="auto"/>
        <w:jc w:val="center"/>
        <w:rPr>
          <w:rFonts w:cs="Arial"/>
        </w:rPr>
      </w:pPr>
      <w:r w:rsidRPr="0064511A">
        <w:rPr>
          <w:sz w:val="24"/>
        </w:rPr>
        <w:t xml:space="preserve">CRZ: </w:t>
      </w:r>
      <w:r w:rsidR="00AB345A">
        <w:rPr>
          <w:sz w:val="24"/>
        </w:rPr>
        <w:t>NP/ORLEN</w:t>
      </w:r>
      <w:r w:rsidR="00177065" w:rsidRPr="00177065">
        <w:rPr>
          <w:sz w:val="24"/>
        </w:rPr>
        <w:t>/</w:t>
      </w:r>
      <w:r w:rsidR="00AB345A">
        <w:rPr>
          <w:sz w:val="24"/>
        </w:rPr>
        <w:t>25</w:t>
      </w:r>
      <w:r w:rsidR="00F76D71" w:rsidRPr="000A4736">
        <w:rPr>
          <w:sz w:val="24"/>
        </w:rPr>
        <w:t>/</w:t>
      </w:r>
      <w:r w:rsidR="005E00ED">
        <w:rPr>
          <w:sz w:val="24"/>
        </w:rPr>
        <w:t>1285</w:t>
      </w:r>
      <w:r w:rsidR="00177065" w:rsidRPr="000A4736">
        <w:rPr>
          <w:sz w:val="24"/>
        </w:rPr>
        <w:t>/OS</w:t>
      </w:r>
      <w:r w:rsidR="00177065" w:rsidRPr="00177065">
        <w:rPr>
          <w:sz w:val="24"/>
        </w:rPr>
        <w:t>/EU</w:t>
      </w:r>
    </w:p>
    <w:p w14:paraId="2C6ABADF" w14:textId="77777777" w:rsidR="00BF3DDB" w:rsidRPr="0064511A" w:rsidRDefault="00BF3DDB" w:rsidP="00BF3DDB">
      <w:pPr>
        <w:spacing w:line="276" w:lineRule="auto"/>
        <w:jc w:val="left"/>
        <w:rPr>
          <w:rFonts w:cs="Arial"/>
          <w:sz w:val="20"/>
          <w:szCs w:val="20"/>
        </w:rPr>
      </w:pPr>
    </w:p>
    <w:p w14:paraId="0DC4AA85" w14:textId="77777777" w:rsidR="007E3F2C" w:rsidRPr="0064511A" w:rsidRDefault="007E3F2C" w:rsidP="007C2E4F">
      <w:pPr>
        <w:tabs>
          <w:tab w:val="num" w:pos="567"/>
        </w:tabs>
        <w:spacing w:line="240" w:lineRule="auto"/>
        <w:ind w:left="567" w:hanging="567"/>
        <w:jc w:val="center"/>
        <w:rPr>
          <w:rFonts w:cs="Arial"/>
        </w:rPr>
      </w:pPr>
      <w:r w:rsidRPr="0064511A">
        <w:rPr>
          <w:rFonts w:cs="Arial"/>
        </w:rPr>
        <w:t>ZATWIERDZAM</w:t>
      </w:r>
    </w:p>
    <w:p w14:paraId="4CCE70FB" w14:textId="77777777" w:rsidR="007E3F2C" w:rsidRPr="0064511A" w:rsidRDefault="007E3F2C" w:rsidP="007E3F2C">
      <w:pPr>
        <w:tabs>
          <w:tab w:val="num" w:pos="567"/>
        </w:tabs>
        <w:spacing w:line="240" w:lineRule="auto"/>
        <w:ind w:left="567" w:hanging="567"/>
        <w:jc w:val="center"/>
        <w:rPr>
          <w:rFonts w:cs="Arial"/>
          <w:szCs w:val="22"/>
        </w:rPr>
      </w:pPr>
    </w:p>
    <w:p w14:paraId="158FC3AC" w14:textId="77777777" w:rsidR="00BF3DDB" w:rsidRPr="0064511A" w:rsidRDefault="00BF3DDB" w:rsidP="00BF3DDB">
      <w:pPr>
        <w:spacing w:line="276" w:lineRule="auto"/>
        <w:jc w:val="left"/>
        <w:rPr>
          <w:rFonts w:cs="Arial"/>
          <w:sz w:val="20"/>
          <w:szCs w:val="20"/>
        </w:rPr>
      </w:pPr>
    </w:p>
    <w:p w14:paraId="47525BF9" w14:textId="77777777" w:rsidR="006C29FD" w:rsidRPr="0064511A" w:rsidRDefault="006C29FD" w:rsidP="00BF3DDB">
      <w:pPr>
        <w:spacing w:line="276" w:lineRule="auto"/>
        <w:jc w:val="left"/>
        <w:rPr>
          <w:rFonts w:cs="Arial"/>
          <w:sz w:val="20"/>
          <w:szCs w:val="20"/>
        </w:rPr>
      </w:pPr>
    </w:p>
    <w:p w14:paraId="3D9F4C07" w14:textId="77777777" w:rsidR="006C29FD" w:rsidRPr="0064511A" w:rsidRDefault="006C29FD" w:rsidP="00BF3DDB">
      <w:pPr>
        <w:spacing w:line="276" w:lineRule="auto"/>
        <w:jc w:val="left"/>
        <w:rPr>
          <w:rFonts w:cs="Arial"/>
          <w:sz w:val="20"/>
          <w:szCs w:val="20"/>
        </w:rPr>
      </w:pPr>
    </w:p>
    <w:p w14:paraId="233489F4" w14:textId="77777777" w:rsidR="00BF3DDB" w:rsidRPr="0064511A" w:rsidRDefault="00BF3DDB">
      <w:pPr>
        <w:spacing w:line="240" w:lineRule="auto"/>
        <w:jc w:val="left"/>
        <w:rPr>
          <w:rFonts w:cs="Arial"/>
          <w:sz w:val="20"/>
          <w:szCs w:val="20"/>
        </w:rPr>
      </w:pPr>
      <w:r w:rsidRPr="0064511A">
        <w:rPr>
          <w:rFonts w:cs="Arial"/>
          <w:sz w:val="20"/>
          <w:szCs w:val="20"/>
        </w:rPr>
        <w:br w:type="page"/>
      </w:r>
    </w:p>
    <w:p w14:paraId="319D0E36" w14:textId="77777777" w:rsidR="00F40506" w:rsidRPr="0064511A" w:rsidRDefault="00F40506" w:rsidP="001A2168">
      <w:pPr>
        <w:spacing w:line="276" w:lineRule="auto"/>
        <w:jc w:val="center"/>
        <w:rPr>
          <w:rFonts w:cs="Arial"/>
          <w:b/>
          <w:bCs/>
          <w:sz w:val="20"/>
          <w:szCs w:val="20"/>
        </w:rPr>
      </w:pPr>
      <w:r w:rsidRPr="0064511A">
        <w:rPr>
          <w:rFonts w:cs="Arial"/>
          <w:b/>
          <w:bCs/>
          <w:sz w:val="20"/>
          <w:szCs w:val="20"/>
        </w:rPr>
        <w:lastRenderedPageBreak/>
        <w:t>Dział I</w:t>
      </w:r>
    </w:p>
    <w:p w14:paraId="71370CC6" w14:textId="77777777" w:rsidR="00F40506" w:rsidRPr="0064511A" w:rsidRDefault="00F40506" w:rsidP="001A2168">
      <w:pPr>
        <w:spacing w:line="276" w:lineRule="auto"/>
        <w:jc w:val="center"/>
        <w:rPr>
          <w:rFonts w:cs="Arial"/>
          <w:b/>
          <w:bCs/>
          <w:sz w:val="20"/>
          <w:szCs w:val="20"/>
        </w:rPr>
      </w:pPr>
      <w:r w:rsidRPr="0064511A">
        <w:rPr>
          <w:rFonts w:cs="Arial"/>
          <w:b/>
          <w:bCs/>
          <w:sz w:val="20"/>
          <w:szCs w:val="20"/>
        </w:rPr>
        <w:t>Postanowienia ogólne</w:t>
      </w:r>
    </w:p>
    <w:p w14:paraId="67F1FBFE" w14:textId="77777777" w:rsidR="00F40506" w:rsidRPr="0064511A" w:rsidRDefault="00F40506" w:rsidP="002A0400">
      <w:pPr>
        <w:spacing w:line="276" w:lineRule="auto"/>
        <w:ind w:left="426" w:hanging="426"/>
        <w:jc w:val="center"/>
        <w:rPr>
          <w:rFonts w:cs="Arial"/>
          <w:b/>
          <w:bCs/>
          <w:sz w:val="6"/>
          <w:szCs w:val="20"/>
        </w:rPr>
      </w:pPr>
    </w:p>
    <w:p w14:paraId="495D270D" w14:textId="77777777" w:rsidR="00163B95" w:rsidRPr="0064511A"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cs="Arial"/>
          <w:b/>
          <w:bCs/>
          <w:sz w:val="20"/>
          <w:szCs w:val="20"/>
        </w:rPr>
        <w:t>Zamawiający</w:t>
      </w:r>
    </w:p>
    <w:p w14:paraId="4A8B873D" w14:textId="77777777" w:rsidR="003909E4" w:rsidRPr="0064511A" w:rsidRDefault="003909E4" w:rsidP="003909E4">
      <w:pPr>
        <w:pStyle w:val="Tekstpodstawowy2"/>
        <w:tabs>
          <w:tab w:val="left" w:pos="540"/>
          <w:tab w:val="left" w:pos="567"/>
        </w:tabs>
        <w:spacing w:line="260" w:lineRule="exact"/>
        <w:jc w:val="left"/>
        <w:rPr>
          <w:rFonts w:cs="Arial"/>
          <w:sz w:val="20"/>
          <w:szCs w:val="20"/>
        </w:rPr>
      </w:pPr>
      <w:r w:rsidRPr="0064511A">
        <w:rPr>
          <w:rFonts w:cs="Arial"/>
          <w:sz w:val="20"/>
          <w:szCs w:val="20"/>
        </w:rPr>
        <w:t>1.1</w:t>
      </w:r>
      <w:r w:rsidRPr="0064511A">
        <w:rPr>
          <w:rFonts w:cs="Arial"/>
          <w:sz w:val="20"/>
          <w:szCs w:val="20"/>
        </w:rPr>
        <w:tab/>
        <w:t>Nazwa (firma) i adres Zamawiającego:</w:t>
      </w:r>
    </w:p>
    <w:p w14:paraId="65D00314" w14:textId="0CD175F2" w:rsidR="003909E4" w:rsidRPr="0064511A" w:rsidRDefault="003909E4" w:rsidP="003F7A11">
      <w:pPr>
        <w:pStyle w:val="Akapitzlist"/>
        <w:tabs>
          <w:tab w:val="left" w:pos="540"/>
        </w:tabs>
        <w:spacing w:line="276" w:lineRule="auto"/>
        <w:ind w:left="567"/>
        <w:jc w:val="left"/>
        <w:rPr>
          <w:rFonts w:cs="Arial"/>
          <w:sz w:val="20"/>
          <w:szCs w:val="20"/>
        </w:rPr>
      </w:pPr>
      <w:r w:rsidRPr="0064511A">
        <w:rPr>
          <w:rFonts w:cs="Arial"/>
          <w:sz w:val="20"/>
          <w:szCs w:val="20"/>
        </w:rPr>
        <w:t>ORLEN Spółka Akcyjna</w:t>
      </w:r>
    </w:p>
    <w:p w14:paraId="781300E3" w14:textId="206C70B9" w:rsidR="003909E4" w:rsidRPr="0064511A" w:rsidRDefault="003909E4" w:rsidP="003F7A11">
      <w:pPr>
        <w:pStyle w:val="Akapitzlist"/>
        <w:tabs>
          <w:tab w:val="left" w:pos="540"/>
        </w:tabs>
        <w:spacing w:line="276" w:lineRule="auto"/>
        <w:ind w:left="567"/>
        <w:jc w:val="left"/>
        <w:rPr>
          <w:rFonts w:cs="Arial"/>
          <w:sz w:val="20"/>
          <w:szCs w:val="20"/>
        </w:rPr>
      </w:pPr>
      <w:r w:rsidRPr="0064511A">
        <w:rPr>
          <w:rFonts w:cs="Arial"/>
          <w:sz w:val="20"/>
          <w:szCs w:val="20"/>
        </w:rPr>
        <w:t>ul. Chemików 7, 09-411 Płock</w:t>
      </w:r>
    </w:p>
    <w:p w14:paraId="156C0C0D" w14:textId="77777777" w:rsidR="003909E4" w:rsidRPr="0064511A" w:rsidRDefault="003909E4" w:rsidP="003F7A11">
      <w:pPr>
        <w:pStyle w:val="Akapitzlist"/>
        <w:spacing w:line="276" w:lineRule="auto"/>
        <w:ind w:left="567"/>
        <w:rPr>
          <w:rFonts w:cs="Arial"/>
          <w:sz w:val="20"/>
          <w:szCs w:val="20"/>
        </w:rPr>
      </w:pPr>
      <w:r w:rsidRPr="0064511A">
        <w:rPr>
          <w:rFonts w:cs="Arial"/>
          <w:sz w:val="20"/>
          <w:szCs w:val="20"/>
        </w:rPr>
        <w:t>Wpisany do Krajowego Rejestru Sądowego prowadzonego przez Sąd Rejonowy dla Łodzi –Śródmieścia w Łodzi</w:t>
      </w:r>
    </w:p>
    <w:p w14:paraId="6D170A11" w14:textId="77777777" w:rsidR="003909E4" w:rsidRPr="0064511A" w:rsidRDefault="003909E4" w:rsidP="003F7A11">
      <w:pPr>
        <w:pStyle w:val="Akapitzlist"/>
        <w:spacing w:line="276" w:lineRule="auto"/>
        <w:ind w:left="567"/>
        <w:rPr>
          <w:rFonts w:cs="Arial"/>
          <w:sz w:val="20"/>
          <w:szCs w:val="20"/>
        </w:rPr>
      </w:pPr>
      <w:r w:rsidRPr="0064511A">
        <w:rPr>
          <w:rFonts w:cs="Arial"/>
          <w:sz w:val="20"/>
          <w:szCs w:val="20"/>
        </w:rPr>
        <w:t>XX Wydział Gospodarczy pod numerem: 0000028860</w:t>
      </w:r>
    </w:p>
    <w:p w14:paraId="27EA1047" w14:textId="5FDBC36E" w:rsidR="003909E4" w:rsidRPr="0064511A" w:rsidRDefault="003909E4" w:rsidP="003F7A11">
      <w:pPr>
        <w:pStyle w:val="Akapitzlist"/>
        <w:spacing w:line="276" w:lineRule="auto"/>
        <w:ind w:left="567"/>
        <w:rPr>
          <w:rFonts w:cs="Arial"/>
          <w:sz w:val="20"/>
          <w:szCs w:val="20"/>
        </w:rPr>
      </w:pPr>
      <w:r w:rsidRPr="0064511A">
        <w:rPr>
          <w:rFonts w:cs="Arial"/>
          <w:sz w:val="20"/>
          <w:szCs w:val="20"/>
        </w:rPr>
        <w:t>NIP: 774-00-01-454, BDO 000007103, kapitał zakładowy/kapitał wpłacony: 1 451 177 561,25 zł</w:t>
      </w:r>
    </w:p>
    <w:p w14:paraId="0C15F084" w14:textId="7777777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działająca poprzez swój oddział:</w:t>
      </w:r>
    </w:p>
    <w:p w14:paraId="40B8A8BB" w14:textId="258D5F2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ORLEN S.A. – Oddział PGNiG w Sanoku</w:t>
      </w:r>
    </w:p>
    <w:p w14:paraId="072DF14B" w14:textId="77777777" w:rsidR="003909E4" w:rsidRPr="0064511A" w:rsidRDefault="003909E4" w:rsidP="003F7A11">
      <w:pPr>
        <w:pStyle w:val="Akapitzlist"/>
        <w:tabs>
          <w:tab w:val="left" w:pos="540"/>
        </w:tabs>
        <w:spacing w:line="276" w:lineRule="auto"/>
        <w:ind w:left="567"/>
        <w:jc w:val="left"/>
        <w:rPr>
          <w:rFonts w:cs="Arial"/>
          <w:b/>
          <w:bCs/>
          <w:sz w:val="20"/>
          <w:szCs w:val="20"/>
        </w:rPr>
      </w:pPr>
      <w:r w:rsidRPr="0064511A">
        <w:rPr>
          <w:rFonts w:cs="Arial"/>
          <w:b/>
          <w:bCs/>
          <w:sz w:val="20"/>
          <w:szCs w:val="20"/>
        </w:rPr>
        <w:t>ul. Sienkiewicza 12, 38-500 Sanok</w:t>
      </w:r>
    </w:p>
    <w:p w14:paraId="088E782E" w14:textId="7833CFF9" w:rsidR="003909E4" w:rsidRPr="0064511A" w:rsidRDefault="003909E4" w:rsidP="003F7A11">
      <w:pPr>
        <w:pStyle w:val="Akapitzlist"/>
        <w:spacing w:line="276" w:lineRule="auto"/>
        <w:ind w:left="567"/>
        <w:rPr>
          <w:rFonts w:cs="Arial"/>
          <w:sz w:val="20"/>
          <w:szCs w:val="20"/>
        </w:rPr>
      </w:pPr>
      <w:r w:rsidRPr="0064511A">
        <w:rPr>
          <w:rFonts w:cs="Arial"/>
          <w:sz w:val="20"/>
          <w:szCs w:val="20"/>
        </w:rPr>
        <w:t>Ilekroć w SWZ jest mowa o:</w:t>
      </w:r>
    </w:p>
    <w:p w14:paraId="5CA53D73" w14:textId="1FD0E307" w:rsidR="003909E4" w:rsidRPr="0064511A" w:rsidRDefault="003909E4" w:rsidP="003F7A11">
      <w:pPr>
        <w:pStyle w:val="Akapitzlist"/>
        <w:spacing w:line="276" w:lineRule="auto"/>
        <w:ind w:left="1134" w:hanging="567"/>
        <w:rPr>
          <w:rFonts w:cs="Arial"/>
          <w:sz w:val="20"/>
          <w:szCs w:val="20"/>
        </w:rPr>
      </w:pPr>
      <w:r w:rsidRPr="0064511A">
        <w:rPr>
          <w:rFonts w:cs="Arial"/>
          <w:sz w:val="20"/>
          <w:szCs w:val="20"/>
        </w:rPr>
        <w:t>a)</w:t>
      </w:r>
      <w:r w:rsidRPr="0064511A">
        <w:rPr>
          <w:rFonts w:cs="Arial"/>
          <w:sz w:val="20"/>
          <w:szCs w:val="20"/>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4A333C38" w14:textId="730C06B3" w:rsidR="003909E4" w:rsidRPr="0064511A" w:rsidRDefault="003909E4" w:rsidP="003F7A11">
      <w:pPr>
        <w:pStyle w:val="Akapitzlist"/>
        <w:spacing w:line="276" w:lineRule="auto"/>
        <w:ind w:left="1134" w:hanging="567"/>
        <w:rPr>
          <w:rFonts w:cs="Arial"/>
          <w:sz w:val="20"/>
          <w:szCs w:val="20"/>
        </w:rPr>
      </w:pPr>
      <w:r w:rsidRPr="0064511A">
        <w:rPr>
          <w:rFonts w:cs="Arial"/>
          <w:sz w:val="20"/>
          <w:szCs w:val="20"/>
        </w:rPr>
        <w:t>b)</w:t>
      </w:r>
      <w:r w:rsidRPr="0064511A">
        <w:rPr>
          <w:rFonts w:cs="Arial"/>
          <w:sz w:val="20"/>
          <w:szCs w:val="20"/>
        </w:rPr>
        <w:tab/>
        <w:t xml:space="preserve">„Grupie” lub „Spółce Zależnej” - należy przez to rozumieć grupę spółek z udziałem kapitałowym Zamawiającego, w których udziały/akcje przeszły na Zamawiającego </w:t>
      </w:r>
      <w:r w:rsidR="002A0129" w:rsidRPr="0064511A">
        <w:rPr>
          <w:rFonts w:cs="Arial"/>
          <w:sz w:val="20"/>
          <w:szCs w:val="20"/>
        </w:rPr>
        <w:br/>
      </w:r>
      <w:r w:rsidRPr="0064511A">
        <w:rPr>
          <w:rFonts w:cs="Arial"/>
          <w:sz w:val="20"/>
          <w:szCs w:val="20"/>
        </w:rPr>
        <w:t xml:space="preserve">w wyniku połączenia  z Polskim Górnictwem Naftowym i Gazownictwem Spółką Akcyjną i/lub objęte są nadzorem ORLEN S.A. - Oddziału Centralnego PGNiG w Warszawie. </w:t>
      </w:r>
    </w:p>
    <w:p w14:paraId="2A9A0936" w14:textId="2398F134" w:rsidR="003909E4" w:rsidRPr="0064511A" w:rsidRDefault="0057757E" w:rsidP="003F7A11">
      <w:pPr>
        <w:pStyle w:val="Akapitzlist"/>
        <w:tabs>
          <w:tab w:val="left" w:pos="567"/>
        </w:tabs>
        <w:spacing w:line="276" w:lineRule="auto"/>
        <w:ind w:left="0"/>
        <w:jc w:val="left"/>
        <w:rPr>
          <w:rFonts w:cs="Arial"/>
          <w:sz w:val="20"/>
          <w:szCs w:val="20"/>
        </w:rPr>
      </w:pPr>
      <w:r w:rsidRPr="0064511A">
        <w:rPr>
          <w:rFonts w:cs="Arial"/>
          <w:sz w:val="20"/>
          <w:szCs w:val="20"/>
        </w:rPr>
        <w:t>1.2</w:t>
      </w:r>
      <w:r w:rsidRPr="0064511A">
        <w:rPr>
          <w:rFonts w:cs="Arial"/>
          <w:sz w:val="20"/>
          <w:szCs w:val="20"/>
        </w:rPr>
        <w:tab/>
      </w:r>
      <w:r w:rsidR="003909E4" w:rsidRPr="0064511A">
        <w:rPr>
          <w:rFonts w:cs="Arial"/>
          <w:sz w:val="20"/>
          <w:szCs w:val="20"/>
        </w:rPr>
        <w:t>Osoba uprawniona do kontaktu z Wykonawcami:</w:t>
      </w:r>
    </w:p>
    <w:p w14:paraId="7260206D" w14:textId="34C93F52" w:rsidR="003909E4" w:rsidRPr="0064511A" w:rsidRDefault="00EA06CA" w:rsidP="003F7A11">
      <w:pPr>
        <w:pStyle w:val="Akapitzlist"/>
        <w:spacing w:line="276" w:lineRule="auto"/>
        <w:ind w:left="567"/>
        <w:jc w:val="left"/>
        <w:rPr>
          <w:rFonts w:cs="Arial"/>
          <w:sz w:val="20"/>
          <w:szCs w:val="20"/>
        </w:rPr>
      </w:pPr>
      <w:r>
        <w:rPr>
          <w:rFonts w:cs="Arial"/>
          <w:sz w:val="20"/>
          <w:szCs w:val="20"/>
        </w:rPr>
        <w:t>Adam Lewek</w:t>
      </w:r>
    </w:p>
    <w:p w14:paraId="437B5ED7" w14:textId="5CA7C95C" w:rsidR="003C6225" w:rsidRPr="0064511A" w:rsidRDefault="003C6225" w:rsidP="003F7A11">
      <w:pPr>
        <w:pStyle w:val="Akapitzlist"/>
        <w:spacing w:line="276" w:lineRule="auto"/>
        <w:ind w:left="567"/>
        <w:jc w:val="left"/>
        <w:rPr>
          <w:rFonts w:cs="Arial"/>
          <w:sz w:val="20"/>
          <w:szCs w:val="20"/>
        </w:rPr>
      </w:pPr>
      <w:r w:rsidRPr="0064511A">
        <w:rPr>
          <w:rFonts w:cs="Arial"/>
          <w:sz w:val="20"/>
          <w:szCs w:val="20"/>
        </w:rPr>
        <w:t>Dział Przetargów i Umów</w:t>
      </w:r>
    </w:p>
    <w:p w14:paraId="6CC8DE32" w14:textId="278EEB35" w:rsidR="003909E4" w:rsidRPr="0064511A" w:rsidRDefault="003909E4" w:rsidP="003F7A11">
      <w:pPr>
        <w:pStyle w:val="Akapitzlist"/>
        <w:spacing w:line="276" w:lineRule="auto"/>
        <w:ind w:left="567"/>
        <w:jc w:val="left"/>
        <w:rPr>
          <w:rFonts w:cs="Arial"/>
          <w:sz w:val="20"/>
          <w:szCs w:val="20"/>
          <w:lang w:val="en-US"/>
        </w:rPr>
      </w:pPr>
      <w:r w:rsidRPr="0064511A">
        <w:rPr>
          <w:rFonts w:cs="Arial"/>
          <w:sz w:val="20"/>
          <w:szCs w:val="20"/>
          <w:lang w:val="en-US"/>
        </w:rPr>
        <w:t xml:space="preserve">e-mail: </w:t>
      </w:r>
      <w:hyperlink r:id="rId12" w:history="1">
        <w:r w:rsidR="00EA06CA">
          <w:rPr>
            <w:rStyle w:val="Hipercze"/>
            <w:rFonts w:cs="Arial"/>
            <w:sz w:val="20"/>
            <w:szCs w:val="20"/>
            <w:lang w:val="en-US"/>
          </w:rPr>
          <w:t>adam.lewek</w:t>
        </w:r>
        <w:r w:rsidR="00EA06CA" w:rsidRPr="00C75455">
          <w:rPr>
            <w:rStyle w:val="Hipercze"/>
            <w:rFonts w:cs="Arial"/>
            <w:sz w:val="20"/>
            <w:szCs w:val="20"/>
            <w:lang w:val="en-US"/>
          </w:rPr>
          <w:t>@pgnig.pl</w:t>
        </w:r>
      </w:hyperlink>
      <w:r w:rsidR="00BC1DFC" w:rsidRPr="0064511A">
        <w:rPr>
          <w:rFonts w:cs="Arial"/>
          <w:color w:val="000000"/>
          <w:sz w:val="20"/>
          <w:szCs w:val="20"/>
          <w:lang w:val="en-US"/>
        </w:rPr>
        <w:t xml:space="preserve"> </w:t>
      </w:r>
    </w:p>
    <w:p w14:paraId="4C3E90A8" w14:textId="30E20F7F" w:rsidR="003909E4" w:rsidRPr="0064511A" w:rsidRDefault="00FF63B4" w:rsidP="003F7A11">
      <w:pPr>
        <w:pStyle w:val="Akapitzlist"/>
        <w:spacing w:after="120" w:line="276" w:lineRule="auto"/>
        <w:ind w:left="567"/>
        <w:jc w:val="left"/>
        <w:rPr>
          <w:rFonts w:cs="Arial"/>
          <w:sz w:val="20"/>
          <w:szCs w:val="20"/>
          <w:lang w:val="en-US"/>
        </w:rPr>
      </w:pPr>
      <w:r w:rsidRPr="0064511A">
        <w:rPr>
          <w:rFonts w:cs="Arial"/>
          <w:sz w:val="20"/>
          <w:szCs w:val="20"/>
          <w:lang w:val="en-US"/>
        </w:rPr>
        <w:t>tel.: 13 46 52</w:t>
      </w:r>
      <w:r w:rsidR="00AF2CBB" w:rsidRPr="0064511A">
        <w:rPr>
          <w:rFonts w:cs="Arial"/>
          <w:sz w:val="20"/>
          <w:szCs w:val="20"/>
          <w:lang w:val="en-US"/>
        </w:rPr>
        <w:t> </w:t>
      </w:r>
      <w:r w:rsidR="00DE1590">
        <w:rPr>
          <w:rFonts w:cs="Arial"/>
          <w:sz w:val="20"/>
          <w:szCs w:val="20"/>
          <w:lang w:val="en-US"/>
        </w:rPr>
        <w:t>392</w:t>
      </w:r>
    </w:p>
    <w:p w14:paraId="77B2FCB8" w14:textId="77777777" w:rsidR="00AF2CBB" w:rsidRPr="0064511A" w:rsidRDefault="00AF2CBB" w:rsidP="00BC1DFC">
      <w:pPr>
        <w:pStyle w:val="Akapitzlist"/>
        <w:spacing w:after="120" w:line="276" w:lineRule="auto"/>
        <w:ind w:left="567"/>
        <w:jc w:val="left"/>
        <w:rPr>
          <w:rFonts w:cs="Arial"/>
          <w:sz w:val="14"/>
          <w:szCs w:val="20"/>
          <w:lang w:val="en-US"/>
        </w:rPr>
      </w:pPr>
    </w:p>
    <w:p w14:paraId="199DB6C6" w14:textId="77777777" w:rsidR="00163B95" w:rsidRPr="0064511A"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cs="Arial"/>
          <w:b/>
          <w:bCs/>
          <w:sz w:val="20"/>
          <w:szCs w:val="20"/>
          <w:lang w:eastAsia="en-US"/>
        </w:rPr>
        <w:t>Tryb udzielenia zamówienia</w:t>
      </w:r>
    </w:p>
    <w:p w14:paraId="2910DFCA" w14:textId="77777777" w:rsidR="00CB1457" w:rsidRPr="0064511A" w:rsidRDefault="00CB1457" w:rsidP="00CB1457">
      <w:pPr>
        <w:pStyle w:val="Akapitzlist"/>
        <w:numPr>
          <w:ilvl w:val="1"/>
          <w:numId w:val="2"/>
        </w:numPr>
        <w:spacing w:line="276" w:lineRule="auto"/>
        <w:ind w:left="567" w:hanging="425"/>
        <w:rPr>
          <w:rFonts w:cs="Arial"/>
          <w:sz w:val="20"/>
          <w:szCs w:val="20"/>
        </w:rPr>
      </w:pPr>
      <w:r w:rsidRPr="0064511A">
        <w:rPr>
          <w:rFonts w:cs="Arial"/>
          <w:sz w:val="20"/>
          <w:szCs w:val="20"/>
        </w:rPr>
        <w:t xml:space="preserve">Postępowanie o udzielenie zamówienia prowadzone jest w trybie </w:t>
      </w:r>
      <w:r w:rsidRPr="0064511A">
        <w:rPr>
          <w:rFonts w:cs="Arial"/>
          <w:b/>
          <w:bCs/>
          <w:sz w:val="20"/>
          <w:szCs w:val="20"/>
        </w:rPr>
        <w:t>przetargu nieograniczonego</w:t>
      </w:r>
      <w:r w:rsidRPr="0064511A">
        <w:rPr>
          <w:rFonts w:cs="Arial"/>
          <w:sz w:val="20"/>
          <w:szCs w:val="20"/>
        </w:rPr>
        <w:t xml:space="preserve"> z zachowaniem zasad określonych w Instrukcji udzielania zamówień</w:t>
      </w:r>
      <w:r w:rsidRPr="0064511A">
        <w:rPr>
          <w:rFonts w:cs="Arial"/>
          <w:i/>
          <w:iCs/>
          <w:sz w:val="20"/>
          <w:szCs w:val="20"/>
        </w:rPr>
        <w:t xml:space="preserve"> </w:t>
      </w:r>
      <w:r w:rsidRPr="0064511A">
        <w:rPr>
          <w:sz w:val="20"/>
          <w:szCs w:val="20"/>
        </w:rPr>
        <w:t>obowiązującej w Zespole Oddziałów Polskie Górnictwo Naftowe i Gazownictwo ORLEN Spółki Akcyjnej</w:t>
      </w:r>
      <w:r w:rsidRPr="0064511A">
        <w:rPr>
          <w:rFonts w:cs="Arial"/>
          <w:i/>
          <w:iCs/>
          <w:sz w:val="20"/>
          <w:szCs w:val="20"/>
        </w:rPr>
        <w:t xml:space="preserve">, </w:t>
      </w:r>
      <w:r w:rsidRPr="0064511A">
        <w:rPr>
          <w:rFonts w:cs="Arial"/>
          <w:sz w:val="20"/>
          <w:szCs w:val="20"/>
        </w:rPr>
        <w:t xml:space="preserve">zwanej dalej: „Instrukcja”, dostępnej na stronie https://przetargi.pgnig.pl. </w:t>
      </w:r>
    </w:p>
    <w:p w14:paraId="0766012F" w14:textId="77777777" w:rsidR="00CB1457" w:rsidRDefault="00CB1457" w:rsidP="00CB1457">
      <w:pPr>
        <w:numPr>
          <w:ilvl w:val="1"/>
          <w:numId w:val="2"/>
        </w:numPr>
        <w:autoSpaceDE w:val="0"/>
        <w:autoSpaceDN w:val="0"/>
        <w:adjustRightInd w:val="0"/>
        <w:spacing w:line="276" w:lineRule="auto"/>
        <w:ind w:left="567" w:hanging="425"/>
        <w:rPr>
          <w:rFonts w:cs="Arial"/>
          <w:sz w:val="20"/>
          <w:szCs w:val="20"/>
        </w:rPr>
      </w:pPr>
      <w:r w:rsidRPr="0064511A">
        <w:rPr>
          <w:rFonts w:cs="Arial"/>
          <w:sz w:val="20"/>
          <w:szCs w:val="20"/>
        </w:rPr>
        <w:t>Zamawiający po dokonaniu oceny ofert pod kątem formalno-prawnym dopuszcza przeprowadzenie negocjacji  z uwzględnieniem poniższych zasad:</w:t>
      </w:r>
    </w:p>
    <w:p w14:paraId="6F480F69"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a)</w:t>
      </w:r>
      <w:r w:rsidRPr="00AF60F3">
        <w:rPr>
          <w:rFonts w:cs="Arial"/>
          <w:sz w:val="20"/>
          <w:szCs w:val="20"/>
        </w:rPr>
        <w:tab/>
        <w:t>ulepszenia treści oferty, z zastrzeżeniem pkt. 2.2.1,</w:t>
      </w:r>
    </w:p>
    <w:p w14:paraId="3A8416D9"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b)</w:t>
      </w:r>
      <w:r w:rsidRPr="00AF60F3">
        <w:rPr>
          <w:rFonts w:cs="Arial"/>
          <w:sz w:val="20"/>
          <w:szCs w:val="20"/>
        </w:rPr>
        <w:tab/>
        <w:t>podniesienia efektywności przedmiotu zamówienia określonego w opisie przedmiotu zamówienia i projekcie umowy,</w:t>
      </w:r>
    </w:p>
    <w:p w14:paraId="786D454A" w14:textId="77777777" w:rsidR="00CB1457" w:rsidRPr="00AF60F3" w:rsidRDefault="00CB1457" w:rsidP="00CB1457">
      <w:pPr>
        <w:tabs>
          <w:tab w:val="left" w:pos="1418"/>
        </w:tabs>
        <w:autoSpaceDE w:val="0"/>
        <w:autoSpaceDN w:val="0"/>
        <w:adjustRightInd w:val="0"/>
        <w:spacing w:line="276" w:lineRule="auto"/>
        <w:ind w:left="1418" w:hanging="567"/>
        <w:rPr>
          <w:rFonts w:cs="Arial"/>
          <w:sz w:val="20"/>
          <w:szCs w:val="20"/>
        </w:rPr>
      </w:pPr>
      <w:r w:rsidRPr="00AF60F3">
        <w:rPr>
          <w:rFonts w:cs="Arial"/>
          <w:sz w:val="20"/>
          <w:szCs w:val="20"/>
        </w:rPr>
        <w:t>c)</w:t>
      </w:r>
      <w:r w:rsidRPr="00AF60F3">
        <w:rPr>
          <w:rFonts w:cs="Arial"/>
          <w:sz w:val="20"/>
          <w:szCs w:val="20"/>
        </w:rPr>
        <w:tab/>
        <w:t>optymalizacji warunków handlowych .</w:t>
      </w:r>
    </w:p>
    <w:p w14:paraId="13082C82" w14:textId="77777777" w:rsidR="00CB1457" w:rsidRPr="00AF60F3"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t>2.2.1.</w:t>
      </w:r>
      <w:r w:rsidRPr="00AF60F3">
        <w:rPr>
          <w:rFonts w:cs="Arial"/>
          <w:sz w:val="20"/>
          <w:szCs w:val="20"/>
        </w:rPr>
        <w:tab/>
        <w:t>W przypadku, o których mowa w pkt. 2.2. lit. a) negocjacje treści oferty dotyczą wyłączenie tych elementów treści oferty, które podlegają ocenie w ramach kryteriów oceny ofert, innych niż cena. Po zakończeniu negocjacji Zamawiający zaprasza Wykonawców do złożenia aktualizacji oferty.</w:t>
      </w:r>
    </w:p>
    <w:p w14:paraId="3BA03E2F" w14:textId="77777777" w:rsidR="00CB1457" w:rsidRPr="00AF60F3"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t>2.2.2.</w:t>
      </w:r>
      <w:r w:rsidRPr="00AF60F3">
        <w:rPr>
          <w:rFonts w:cs="Arial"/>
          <w:sz w:val="20"/>
          <w:szCs w:val="20"/>
        </w:rPr>
        <w:tab/>
        <w:t xml:space="preserve">W przypadku, o którym mowa w pkt. 2.2.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D7E6B71" w14:textId="77777777" w:rsidR="00CB1457" w:rsidRPr="0064511A" w:rsidRDefault="00CB1457" w:rsidP="00CB1457">
      <w:pPr>
        <w:autoSpaceDE w:val="0"/>
        <w:autoSpaceDN w:val="0"/>
        <w:adjustRightInd w:val="0"/>
        <w:spacing w:line="276" w:lineRule="auto"/>
        <w:ind w:left="1134" w:hanging="567"/>
        <w:rPr>
          <w:rFonts w:cs="Arial"/>
          <w:sz w:val="20"/>
          <w:szCs w:val="20"/>
        </w:rPr>
      </w:pPr>
      <w:r w:rsidRPr="00AF60F3">
        <w:rPr>
          <w:rFonts w:cs="Arial"/>
          <w:sz w:val="20"/>
          <w:szCs w:val="20"/>
        </w:rPr>
        <w:lastRenderedPageBreak/>
        <w:t>2.2.3.</w:t>
      </w:r>
      <w:r w:rsidRPr="00AF60F3">
        <w:rPr>
          <w:rFonts w:cs="Arial"/>
          <w:sz w:val="20"/>
          <w:szCs w:val="20"/>
        </w:rPr>
        <w:tab/>
        <w:t>W przypadku, o którym mowa w pkt. 2.2. lit. c) negocjacje treści oferty prowadzone są w celu optymalizacji warunków handlowych w zakresie ceny. Po zakończeniu negocjacji Zamawiający zaprasza Wykonawców do złożenia aktualizacji oferty.</w:t>
      </w:r>
    </w:p>
    <w:p w14:paraId="45EC83C6"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4</w:t>
      </w:r>
      <w:r w:rsidRPr="0064511A">
        <w:rPr>
          <w:rFonts w:cs="Arial"/>
          <w:bCs/>
          <w:sz w:val="20"/>
          <w:szCs w:val="20"/>
        </w:rPr>
        <w:tab/>
      </w:r>
      <w:r>
        <w:rPr>
          <w:rFonts w:cs="Arial"/>
          <w:sz w:val="20"/>
          <w:szCs w:val="20"/>
        </w:rPr>
        <w:t>N</w:t>
      </w:r>
      <w:r w:rsidRPr="0064511A">
        <w:rPr>
          <w:rFonts w:cs="Arial"/>
          <w:sz w:val="20"/>
          <w:szCs w:val="20"/>
        </w:rPr>
        <w:t>egocjacje mogą być przeprowadzone z Wykonawcami, którzy nie podlegają wykluczeniu lub których oferty nie zostały odrzucone,</w:t>
      </w:r>
    </w:p>
    <w:p w14:paraId="1D8825D6"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5</w:t>
      </w:r>
      <w:r w:rsidRPr="0064511A">
        <w:rPr>
          <w:rFonts w:cs="Arial"/>
          <w:bCs/>
          <w:sz w:val="20"/>
          <w:szCs w:val="20"/>
        </w:rPr>
        <w:tab/>
      </w:r>
      <w:r>
        <w:rPr>
          <w:rFonts w:cs="Arial"/>
          <w:sz w:val="20"/>
          <w:szCs w:val="20"/>
        </w:rPr>
        <w:t>N</w:t>
      </w:r>
      <w:r w:rsidRPr="0064511A">
        <w:rPr>
          <w:rFonts w:cs="Arial"/>
          <w:sz w:val="20"/>
          <w:szCs w:val="20"/>
        </w:rPr>
        <w:t>egocjacje mogą być przeprowadzone ze wszystkimi Wykonawcami, którzy złożyli oferty w postępowaniu z zastrzeżeniem pkt 2.2.</w:t>
      </w:r>
      <w:r>
        <w:rPr>
          <w:rFonts w:cs="Arial"/>
          <w:sz w:val="20"/>
          <w:szCs w:val="20"/>
        </w:rPr>
        <w:t>4</w:t>
      </w:r>
      <w:r w:rsidRPr="0064511A">
        <w:rPr>
          <w:rFonts w:cs="Arial"/>
          <w:sz w:val="20"/>
          <w:szCs w:val="20"/>
        </w:rPr>
        <w:t xml:space="preserve"> lub z Wykonawcą, który złożył najkorzystniejszą ofertę (lub jedyną ofertę) lub z dwoma Wykonawcami, którzy złożyli najkorzystniejsze oferty,</w:t>
      </w:r>
    </w:p>
    <w:p w14:paraId="0B205398"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6</w:t>
      </w:r>
      <w:r w:rsidRPr="0064511A">
        <w:rPr>
          <w:rFonts w:cs="Arial"/>
          <w:sz w:val="20"/>
          <w:szCs w:val="20"/>
        </w:rPr>
        <w:tab/>
        <w:t>Zamawiający przekazuje</w:t>
      </w:r>
      <w:r w:rsidRPr="0064511A" w:rsidDel="000D17E8">
        <w:rPr>
          <w:rFonts w:cs="Arial"/>
          <w:sz w:val="20"/>
          <w:szCs w:val="20"/>
        </w:rPr>
        <w:t xml:space="preserve"> </w:t>
      </w:r>
      <w:r w:rsidRPr="0064511A">
        <w:rPr>
          <w:rFonts w:cs="Arial"/>
          <w:sz w:val="20"/>
          <w:szCs w:val="20"/>
        </w:rPr>
        <w:t xml:space="preserve">Wykonawcom zaproszenie do negocjacji informując ich </w:t>
      </w:r>
      <w:r w:rsidRPr="0064511A">
        <w:rPr>
          <w:rFonts w:cs="Arial"/>
          <w:sz w:val="20"/>
          <w:szCs w:val="20"/>
        </w:rPr>
        <w:br/>
        <w:t>o terminie, miejscu, formie i celu prowadzonych negocjacji,</w:t>
      </w:r>
    </w:p>
    <w:p w14:paraId="7233A151" w14:textId="77777777" w:rsidR="00CB1457" w:rsidRDefault="00CB1457" w:rsidP="00CB1457">
      <w:pPr>
        <w:pStyle w:val="Akapitzlist"/>
        <w:autoSpaceDE w:val="0"/>
        <w:autoSpaceDN w:val="0"/>
        <w:adjustRightInd w:val="0"/>
        <w:spacing w:line="276" w:lineRule="auto"/>
        <w:ind w:left="1134" w:hanging="567"/>
        <w:rPr>
          <w:rFonts w:cs="Arial"/>
          <w:color w:val="548DD4" w:themeColor="text2" w:themeTint="99"/>
          <w:sz w:val="20"/>
          <w:szCs w:val="20"/>
        </w:rPr>
      </w:pPr>
      <w:r w:rsidRPr="0064511A">
        <w:rPr>
          <w:rFonts w:cs="Arial"/>
          <w:sz w:val="20"/>
          <w:szCs w:val="20"/>
        </w:rPr>
        <w:t>2.2.</w:t>
      </w:r>
      <w:r>
        <w:rPr>
          <w:rFonts w:cs="Arial"/>
          <w:sz w:val="20"/>
          <w:szCs w:val="20"/>
        </w:rPr>
        <w:t>7</w:t>
      </w:r>
      <w:r w:rsidRPr="0064511A">
        <w:rPr>
          <w:rFonts w:cs="Arial"/>
          <w:sz w:val="20"/>
          <w:szCs w:val="20"/>
        </w:rPr>
        <w:tab/>
      </w:r>
      <w:r>
        <w:rPr>
          <w:rFonts w:cs="Arial"/>
          <w:sz w:val="20"/>
          <w:szCs w:val="20"/>
        </w:rPr>
        <w:t>N</w:t>
      </w:r>
      <w:r w:rsidRPr="0064511A">
        <w:rPr>
          <w:rFonts w:cs="Arial"/>
          <w:sz w:val="20"/>
          <w:szCs w:val="20"/>
        </w:rPr>
        <w:t>egocjacje mogą zostać przeprowadzone w jednej lub kilku rundach negocjacyjnych</w:t>
      </w:r>
      <w:r w:rsidRPr="0064511A">
        <w:rPr>
          <w:rFonts w:cs="Arial"/>
          <w:color w:val="548DD4" w:themeColor="text2" w:themeTint="99"/>
          <w:sz w:val="20"/>
          <w:szCs w:val="20"/>
        </w:rPr>
        <w:t>,</w:t>
      </w:r>
    </w:p>
    <w:p w14:paraId="41C09BFC"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2.2.8.</w:t>
      </w:r>
      <w:r w:rsidRPr="00AF60F3">
        <w:rPr>
          <w:rFonts w:cs="Arial"/>
          <w:sz w:val="20"/>
          <w:szCs w:val="20"/>
        </w:rPr>
        <w:tab/>
        <w:t xml:space="preserve">Oferta złożona w trakcie negocjacji w zakresie wskazanym w pkt. 2.2. lit. a) oraz c) nie może być mniej korzystna dla Zamawiającego niż oferta złożona w postępowaniu. </w:t>
      </w:r>
    </w:p>
    <w:p w14:paraId="152CDA42"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2.2.9.</w:t>
      </w:r>
      <w:r w:rsidRPr="00AF60F3">
        <w:rPr>
          <w:rFonts w:cs="Arial"/>
          <w:sz w:val="20"/>
          <w:szCs w:val="20"/>
        </w:rPr>
        <w:tab/>
        <w:t>Oferta złożona w trakcie negocjacji w zakresie wskazanym w pkt. 2.2. lit. b) może być mniej korzystna dla Zamawiającego niż oferta złożona w postępowaniu.</w:t>
      </w:r>
    </w:p>
    <w:p w14:paraId="74BDC2EE" w14:textId="77777777" w:rsidR="00CB1457" w:rsidRPr="00AF60F3" w:rsidRDefault="00CB1457" w:rsidP="00CB1457">
      <w:pPr>
        <w:pStyle w:val="Akapitzlist"/>
        <w:autoSpaceDE w:val="0"/>
        <w:autoSpaceDN w:val="0"/>
        <w:adjustRightInd w:val="0"/>
        <w:spacing w:line="276" w:lineRule="auto"/>
        <w:ind w:left="1134" w:hanging="567"/>
        <w:rPr>
          <w:rFonts w:cs="Arial"/>
          <w:sz w:val="20"/>
          <w:szCs w:val="20"/>
        </w:rPr>
      </w:pPr>
      <w:r w:rsidRPr="00AF60F3">
        <w:rPr>
          <w:rFonts w:cs="Arial"/>
          <w:sz w:val="20"/>
          <w:szCs w:val="20"/>
        </w:rPr>
        <w:t>2.2.10.Zamawiający może udzielić wyjaśnień do zmian wprowadzonych do dokumentacji Postępowania wskutek przeprowadzonych negocjacji.</w:t>
      </w:r>
    </w:p>
    <w:p w14:paraId="2EEC2411"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11</w:t>
      </w:r>
      <w:r w:rsidRPr="0064511A">
        <w:rPr>
          <w:rFonts w:cs="Arial"/>
          <w:sz w:val="20"/>
          <w:szCs w:val="20"/>
        </w:rPr>
        <w:t xml:space="preserve"> Zamawiający nie udziela podczas negocjacji informacji w sposób, który mógłby zapewnić niektórym Wykonawcom przewagę nad innymi Wykonawcami. </w:t>
      </w:r>
    </w:p>
    <w:p w14:paraId="3430608A" w14:textId="77777777" w:rsidR="00CB1457" w:rsidRPr="0064511A" w:rsidRDefault="00CB1457" w:rsidP="00CB1457">
      <w:pPr>
        <w:pStyle w:val="Akapitzlist"/>
        <w:autoSpaceDE w:val="0"/>
        <w:autoSpaceDN w:val="0"/>
        <w:adjustRightInd w:val="0"/>
        <w:spacing w:line="276" w:lineRule="auto"/>
        <w:ind w:left="1134" w:hanging="567"/>
        <w:rPr>
          <w:rFonts w:cs="Arial"/>
          <w:sz w:val="20"/>
          <w:szCs w:val="20"/>
        </w:rPr>
      </w:pPr>
      <w:r w:rsidRPr="0064511A">
        <w:rPr>
          <w:rFonts w:cs="Arial"/>
          <w:sz w:val="20"/>
          <w:szCs w:val="20"/>
        </w:rPr>
        <w:t>2.2.</w:t>
      </w:r>
      <w:r>
        <w:rPr>
          <w:rFonts w:cs="Arial"/>
          <w:sz w:val="20"/>
          <w:szCs w:val="20"/>
        </w:rPr>
        <w:t>12</w:t>
      </w:r>
      <w:r w:rsidRPr="0064511A">
        <w:rPr>
          <w:rFonts w:cs="Arial"/>
          <w:sz w:val="20"/>
          <w:szCs w:val="20"/>
        </w:rPr>
        <w:t xml:space="preserve"> Prowadzone negocjacje mają charakter poufny.</w:t>
      </w:r>
    </w:p>
    <w:p w14:paraId="3EF46919" w14:textId="77777777" w:rsidR="00CB1457" w:rsidRPr="0064511A" w:rsidRDefault="00CB1457" w:rsidP="00CB1457">
      <w:pPr>
        <w:pStyle w:val="Akapitzlist"/>
        <w:numPr>
          <w:ilvl w:val="1"/>
          <w:numId w:val="2"/>
        </w:numPr>
        <w:spacing w:line="276" w:lineRule="auto"/>
        <w:rPr>
          <w:sz w:val="20"/>
          <w:szCs w:val="20"/>
        </w:rPr>
      </w:pPr>
      <w:r w:rsidRPr="0064511A">
        <w:rPr>
          <w:sz w:val="20"/>
          <w:szCs w:val="20"/>
        </w:rPr>
        <w:t xml:space="preserve">Zaproszenie do negocjacji nie oznacza wyboru oferty przez Zamawiającego. </w:t>
      </w:r>
    </w:p>
    <w:p w14:paraId="4170AB30" w14:textId="77777777" w:rsidR="00CB1457" w:rsidRPr="0064511A" w:rsidRDefault="00CB1457" w:rsidP="00CB1457">
      <w:pPr>
        <w:pStyle w:val="Akapitzlist"/>
        <w:numPr>
          <w:ilvl w:val="1"/>
          <w:numId w:val="2"/>
        </w:numPr>
        <w:spacing w:line="276" w:lineRule="auto"/>
        <w:rPr>
          <w:sz w:val="20"/>
          <w:szCs w:val="20"/>
        </w:rPr>
      </w:pPr>
      <w:r w:rsidRPr="0064511A">
        <w:rPr>
          <w:sz w:val="20"/>
          <w:szCs w:val="20"/>
        </w:rPr>
        <w:t>Zamawiający nie przewiduje wyboru najkorzystniejszej oferty z zastosowaniem aukcji elektronicznej.</w:t>
      </w:r>
    </w:p>
    <w:p w14:paraId="1A6438BE" w14:textId="77777777" w:rsidR="00CB1457" w:rsidRPr="0064511A" w:rsidRDefault="00CB1457" w:rsidP="00CB1457">
      <w:pPr>
        <w:pStyle w:val="Akapitzlist"/>
        <w:numPr>
          <w:ilvl w:val="1"/>
          <w:numId w:val="2"/>
        </w:numPr>
        <w:spacing w:line="276" w:lineRule="auto"/>
        <w:contextualSpacing w:val="0"/>
        <w:rPr>
          <w:rFonts w:cs="Arial"/>
          <w:sz w:val="20"/>
          <w:szCs w:val="20"/>
        </w:rPr>
      </w:pPr>
      <w:r w:rsidRPr="0064511A">
        <w:rPr>
          <w:rFonts w:cs="Arial"/>
          <w:sz w:val="20"/>
          <w:szCs w:val="20"/>
        </w:rPr>
        <w:t>Postępowanie przetargowe może zostać unieważnione bez podania przyczyny wskutek:</w:t>
      </w:r>
    </w:p>
    <w:p w14:paraId="11E17E82" w14:textId="77777777" w:rsidR="00CB1457" w:rsidRPr="0064511A" w:rsidRDefault="00CB1457" w:rsidP="00CB1457">
      <w:pPr>
        <w:pStyle w:val="Akapitzlist"/>
        <w:numPr>
          <w:ilvl w:val="2"/>
          <w:numId w:val="2"/>
        </w:numPr>
        <w:spacing w:line="276" w:lineRule="auto"/>
        <w:ind w:left="1418" w:hanging="708"/>
        <w:rPr>
          <w:rFonts w:cs="Arial"/>
          <w:sz w:val="20"/>
          <w:szCs w:val="20"/>
        </w:rPr>
      </w:pPr>
      <w:r w:rsidRPr="0064511A">
        <w:rPr>
          <w:rFonts w:cs="Arial"/>
          <w:sz w:val="20"/>
          <w:szCs w:val="20"/>
        </w:rPr>
        <w:t>odwołania Postępowania do upływu terminu na składanie ofert,</w:t>
      </w:r>
    </w:p>
    <w:p w14:paraId="12BEFE85" w14:textId="77777777" w:rsidR="00CB1457" w:rsidRPr="0064511A" w:rsidRDefault="00CB1457" w:rsidP="00CB1457">
      <w:pPr>
        <w:pStyle w:val="Akapitzlist"/>
        <w:numPr>
          <w:ilvl w:val="2"/>
          <w:numId w:val="2"/>
        </w:numPr>
        <w:spacing w:line="276" w:lineRule="auto"/>
        <w:ind w:left="1418" w:hanging="708"/>
        <w:rPr>
          <w:rFonts w:cs="Arial"/>
          <w:sz w:val="20"/>
          <w:szCs w:val="20"/>
        </w:rPr>
      </w:pPr>
      <w:r w:rsidRPr="0064511A">
        <w:rPr>
          <w:rFonts w:cs="Arial"/>
          <w:sz w:val="20"/>
          <w:szCs w:val="20"/>
        </w:rPr>
        <w:t>zamknięcia postępowania po upływie terminu składania ofert bez wybrania którejkolwiek z ofert.</w:t>
      </w:r>
    </w:p>
    <w:p w14:paraId="4436FE1F" w14:textId="77777777" w:rsidR="00CB1457" w:rsidRPr="0064511A" w:rsidRDefault="00CB1457" w:rsidP="00CB1457">
      <w:pPr>
        <w:pStyle w:val="Akapitzlist"/>
        <w:numPr>
          <w:ilvl w:val="1"/>
          <w:numId w:val="2"/>
        </w:numPr>
        <w:spacing w:line="276" w:lineRule="auto"/>
        <w:rPr>
          <w:rFonts w:cs="Arial"/>
          <w:sz w:val="20"/>
          <w:szCs w:val="20"/>
        </w:rPr>
      </w:pPr>
      <w:r w:rsidRPr="0064511A">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0CBFC1E2" w14:textId="77777777" w:rsidR="00CB1457" w:rsidRPr="0064511A" w:rsidRDefault="00CB1457" w:rsidP="00CB1457">
      <w:pPr>
        <w:pStyle w:val="Akapitzlist"/>
        <w:numPr>
          <w:ilvl w:val="1"/>
          <w:numId w:val="2"/>
        </w:numPr>
        <w:spacing w:line="276" w:lineRule="auto"/>
        <w:contextualSpacing w:val="0"/>
        <w:rPr>
          <w:rFonts w:cs="Arial"/>
          <w:sz w:val="20"/>
          <w:szCs w:val="20"/>
        </w:rPr>
      </w:pPr>
      <w:r w:rsidRPr="0064511A">
        <w:rPr>
          <w:rFonts w:cs="Arial"/>
          <w:sz w:val="20"/>
          <w:szCs w:val="20"/>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337DADAE" w14:textId="77777777" w:rsidR="00CB1457" w:rsidRPr="0064511A" w:rsidRDefault="00CB1457" w:rsidP="00CB1457">
      <w:pPr>
        <w:pStyle w:val="Akapitzlist"/>
        <w:numPr>
          <w:ilvl w:val="1"/>
          <w:numId w:val="2"/>
        </w:numPr>
        <w:spacing w:line="276" w:lineRule="auto"/>
        <w:contextualSpacing w:val="0"/>
      </w:pPr>
      <w:r w:rsidRPr="0064511A">
        <w:rPr>
          <w:rFonts w:cs="Arial"/>
          <w:sz w:val="20"/>
          <w:szCs w:val="20"/>
        </w:rPr>
        <w:t>W kwestiach nieuregulowanych w niniejszej specyfikacji stosuje się przepisy Instrukcji</w:t>
      </w:r>
      <w:r w:rsidRPr="0064511A">
        <w:rPr>
          <w:rFonts w:cs="Arial"/>
          <w:i/>
          <w:iCs/>
          <w:sz w:val="20"/>
          <w:szCs w:val="20"/>
        </w:rPr>
        <w:t xml:space="preserve"> </w:t>
      </w:r>
      <w:r w:rsidRPr="0064511A">
        <w:rPr>
          <w:rFonts w:cs="Arial"/>
          <w:sz w:val="20"/>
          <w:szCs w:val="20"/>
        </w:rPr>
        <w:t>oraz Kodeksu cywilnego.</w:t>
      </w:r>
    </w:p>
    <w:p w14:paraId="1F17EC92" w14:textId="77777777" w:rsidR="002E2CA4" w:rsidRPr="0064511A" w:rsidRDefault="002E2CA4" w:rsidP="002E2CA4">
      <w:pPr>
        <w:pStyle w:val="Akapitzlist"/>
        <w:spacing w:line="276" w:lineRule="auto"/>
        <w:ind w:left="567"/>
        <w:contextualSpacing w:val="0"/>
      </w:pPr>
    </w:p>
    <w:p w14:paraId="2125FB34" w14:textId="500EA88B" w:rsidR="006F527E" w:rsidRPr="0064511A" w:rsidRDefault="006F527E" w:rsidP="003F7A11">
      <w:pPr>
        <w:spacing w:line="276" w:lineRule="auto"/>
        <w:rPr>
          <w:rFonts w:cs="Arial"/>
          <w:sz w:val="4"/>
          <w:szCs w:val="20"/>
        </w:rPr>
      </w:pPr>
    </w:p>
    <w:p w14:paraId="4922B0AA" w14:textId="77777777" w:rsidR="00244734" w:rsidRPr="0064511A" w:rsidRDefault="00244734" w:rsidP="003F7A11">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64511A">
        <w:rPr>
          <w:rFonts w:eastAsia="Arial Unicode MS" w:cs="Arial"/>
          <w:b/>
          <w:bCs/>
          <w:sz w:val="20"/>
          <w:szCs w:val="20"/>
          <w:lang w:eastAsia="en-US"/>
        </w:rPr>
        <w:t>Informacja o sposobie porozumiewania się Zamawiającego z Wykonawcami oraz przekazywania oświadczeń i dokumentów</w:t>
      </w:r>
    </w:p>
    <w:p w14:paraId="5A02EFC7" w14:textId="4C4918CC" w:rsidR="00085E9D" w:rsidRPr="0064511A" w:rsidRDefault="00085E9D" w:rsidP="002E2CA4">
      <w:pPr>
        <w:pStyle w:val="Akapitzlist"/>
        <w:numPr>
          <w:ilvl w:val="1"/>
          <w:numId w:val="6"/>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Korespondencję do Zamawiającego związaną z niniejszym postępowaniem, należy kierować za pośrednictwem Modułu Elektronicznej Komunikacji z Dostawcami dostępnej na stronie </w:t>
      </w:r>
      <w:r w:rsidR="005F228C">
        <w:rPr>
          <w:rFonts w:eastAsia="Arial Unicode MS" w:cs="Arial"/>
          <w:sz w:val="20"/>
          <w:szCs w:val="20"/>
          <w:lang w:eastAsia="en-US"/>
        </w:rPr>
        <w:t xml:space="preserve"> </w:t>
      </w:r>
      <w:hyperlink r:id="rId13" w:history="1">
        <w:r w:rsidR="005F228C" w:rsidRPr="00C75455">
          <w:rPr>
            <w:rStyle w:val="Hipercze"/>
            <w:rFonts w:eastAsia="Arial Unicode MS" w:cs="Arial"/>
            <w:sz w:val="20"/>
            <w:szCs w:val="20"/>
            <w:lang w:eastAsia="en-US"/>
          </w:rPr>
          <w:t>http://www.przetargi.pgnig.pl</w:t>
        </w:r>
      </w:hyperlink>
      <w:r w:rsidRPr="0064511A">
        <w:rPr>
          <w:rFonts w:eastAsia="Arial Unicode MS" w:cs="Arial"/>
          <w:sz w:val="20"/>
          <w:szCs w:val="20"/>
          <w:lang w:eastAsia="en-US"/>
        </w:rPr>
        <w:t xml:space="preserve">, przy spełnieniu wymogów określonych w pkt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.3. i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.4. </w:t>
      </w:r>
      <w:r w:rsidR="00F6251F" w:rsidRPr="0064511A">
        <w:rPr>
          <w:rFonts w:eastAsia="Arial Unicode MS" w:cs="Arial"/>
          <w:sz w:val="20"/>
          <w:szCs w:val="20"/>
          <w:lang w:eastAsia="en-US"/>
        </w:rPr>
        <w:t>SWZ</w:t>
      </w:r>
      <w:r w:rsidRPr="0064511A">
        <w:rPr>
          <w:rFonts w:eastAsia="Arial Unicode MS" w:cs="Arial"/>
          <w:sz w:val="20"/>
          <w:szCs w:val="20"/>
          <w:lang w:eastAsia="en-US"/>
        </w:rPr>
        <w:t>.</w:t>
      </w:r>
    </w:p>
    <w:p w14:paraId="3DB586DA" w14:textId="208C65EC" w:rsidR="00085E9D" w:rsidRPr="0064511A" w:rsidRDefault="00085E9D" w:rsidP="002E2CA4">
      <w:pPr>
        <w:pStyle w:val="Akapitzlist"/>
        <w:numPr>
          <w:ilvl w:val="1"/>
          <w:numId w:val="6"/>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Oświadczenia, wnioski, zawiadomienia oraz informacje mogą być przekazywane przez strony za pomocą środków komunikacji elektronicznej</w:t>
      </w:r>
      <w:r w:rsidRPr="0064511A" w:rsidDel="009B7C9E">
        <w:rPr>
          <w:rFonts w:eastAsia="Arial Unicode MS" w:cs="Arial"/>
          <w:sz w:val="20"/>
          <w:szCs w:val="20"/>
          <w:lang w:eastAsia="en-US"/>
        </w:rPr>
        <w:t xml:space="preserve"> </w:t>
      </w:r>
      <w:r w:rsidRPr="0064511A">
        <w:rPr>
          <w:rFonts w:eastAsia="Arial Unicode MS" w:cs="Arial"/>
          <w:sz w:val="20"/>
          <w:szCs w:val="20"/>
          <w:lang w:eastAsia="en-US"/>
        </w:rPr>
        <w:t xml:space="preserve">w rozumieniu ustawy z dnia 18 lipca 2002 r. </w:t>
      </w:r>
      <w:r w:rsidRPr="0064511A">
        <w:rPr>
          <w:rFonts w:eastAsia="Arial Unicode MS" w:cs="Arial"/>
          <w:sz w:val="20"/>
          <w:szCs w:val="20"/>
          <w:lang w:eastAsia="en-US"/>
        </w:rPr>
        <w:br/>
        <w:t xml:space="preserve">o świadczeniu usług drogą elektroniczną (Dz. U. z 2020 r., poz. 344.), w tym poczty elektronicznej lub za pośrednictwem Modułu Elektronicznej Komunikacji z Dostawcami  dostępnego na stronie </w:t>
      </w:r>
      <w:hyperlink r:id="rId14" w:history="1">
        <w:r w:rsidR="005F228C" w:rsidRPr="00C75455">
          <w:rPr>
            <w:rStyle w:val="Hipercze"/>
            <w:rFonts w:eastAsia="Arial Unicode MS" w:cs="Arial"/>
            <w:sz w:val="20"/>
            <w:szCs w:val="20"/>
            <w:lang w:eastAsia="en-US"/>
          </w:rPr>
          <w:t>http://www.przetargi.pgnig.pl</w:t>
        </w:r>
      </w:hyperlink>
      <w:r w:rsidRPr="0064511A">
        <w:rPr>
          <w:rFonts w:eastAsia="Arial Unicode MS" w:cs="Arial"/>
          <w:sz w:val="20"/>
          <w:szCs w:val="20"/>
          <w:lang w:eastAsia="en-US"/>
        </w:rPr>
        <w:t xml:space="preserve">, przy spełnieniu wymogów określonych w pkt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.3. i </w:t>
      </w:r>
      <w:r w:rsidR="00AF5E90" w:rsidRPr="0064511A">
        <w:rPr>
          <w:rFonts w:eastAsia="Arial Unicode MS" w:cs="Arial"/>
          <w:sz w:val="20"/>
          <w:szCs w:val="20"/>
          <w:lang w:eastAsia="en-US"/>
        </w:rPr>
        <w:t>3</w:t>
      </w:r>
      <w:r w:rsidRPr="0064511A">
        <w:rPr>
          <w:rFonts w:eastAsia="Arial Unicode MS" w:cs="Arial"/>
          <w:sz w:val="20"/>
          <w:szCs w:val="20"/>
          <w:lang w:eastAsia="en-US"/>
        </w:rPr>
        <w:t xml:space="preserve">.4. </w:t>
      </w:r>
      <w:r w:rsidR="00F6251F" w:rsidRPr="0064511A">
        <w:rPr>
          <w:rFonts w:eastAsia="Arial Unicode MS" w:cs="Arial"/>
          <w:sz w:val="20"/>
          <w:szCs w:val="20"/>
          <w:lang w:eastAsia="en-US"/>
        </w:rPr>
        <w:t>SWZ</w:t>
      </w:r>
      <w:r w:rsidRPr="0064511A">
        <w:rPr>
          <w:rFonts w:eastAsia="Arial Unicode MS" w:cs="Arial"/>
          <w:sz w:val="20"/>
          <w:szCs w:val="20"/>
          <w:lang w:eastAsia="en-US"/>
        </w:rPr>
        <w:t>.</w:t>
      </w:r>
    </w:p>
    <w:p w14:paraId="78031FB3" w14:textId="78115A9F"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lastRenderedPageBreak/>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64511A">
        <w:rPr>
          <w:rFonts w:eastAsia="Arial Unicode MS" w:cs="Arial"/>
          <w:sz w:val="20"/>
          <w:szCs w:val="20"/>
          <w:lang w:eastAsia="en-US"/>
        </w:rPr>
        <w:t xml:space="preserve">na adres </w:t>
      </w:r>
      <w:hyperlink r:id="rId15" w:history="1">
        <w:r w:rsidR="00B1160B" w:rsidRPr="0064511A">
          <w:rPr>
            <w:rStyle w:val="Hipercze"/>
            <w:rFonts w:eastAsia="Arial Unicode MS" w:cs="Arial"/>
            <w:sz w:val="20"/>
            <w:szCs w:val="20"/>
            <w:lang w:eastAsia="en-US"/>
          </w:rPr>
          <w:t>sanok.przetargi@pgnig.pl</w:t>
        </w:r>
      </w:hyperlink>
      <w:r w:rsidR="00B1160B" w:rsidRPr="0064511A">
        <w:rPr>
          <w:rFonts w:eastAsia="Arial Unicode MS" w:cs="Arial"/>
          <w:color w:val="0070C0"/>
          <w:sz w:val="20"/>
          <w:szCs w:val="20"/>
          <w:lang w:eastAsia="en-US"/>
        </w:rPr>
        <w:t xml:space="preserve"> </w:t>
      </w:r>
      <w:r w:rsidR="0090007E" w:rsidRPr="0064511A">
        <w:rPr>
          <w:rFonts w:eastAsia="Arial Unicode MS" w:cs="Arial"/>
          <w:color w:val="0070C0"/>
          <w:sz w:val="20"/>
          <w:szCs w:val="20"/>
          <w:lang w:eastAsia="en-US"/>
        </w:rPr>
        <w:t xml:space="preserve"> </w:t>
      </w:r>
      <w:r w:rsidR="0090007E" w:rsidRPr="0064511A">
        <w:rPr>
          <w:rFonts w:eastAsia="Arial Unicode MS" w:cs="Arial"/>
          <w:sz w:val="20"/>
          <w:szCs w:val="20"/>
          <w:lang w:eastAsia="en-US"/>
        </w:rPr>
        <w:t>oraz adres</w:t>
      </w:r>
      <w:r w:rsidR="00B1160B" w:rsidRPr="0064511A">
        <w:rPr>
          <w:rFonts w:eastAsia="Arial Unicode MS" w:cs="Arial"/>
          <w:sz w:val="20"/>
          <w:szCs w:val="20"/>
          <w:lang w:eastAsia="en-US"/>
        </w:rPr>
        <w:t xml:space="preserve"> osoby</w:t>
      </w:r>
      <w:r w:rsidR="0090007E" w:rsidRPr="0064511A">
        <w:rPr>
          <w:rFonts w:eastAsia="Arial Unicode MS" w:cs="Arial"/>
          <w:sz w:val="20"/>
          <w:szCs w:val="20"/>
          <w:lang w:eastAsia="en-US"/>
        </w:rPr>
        <w:t xml:space="preserve"> podany w pkt 1</w:t>
      </w:r>
      <w:r w:rsidR="0057757E" w:rsidRPr="0064511A">
        <w:rPr>
          <w:rFonts w:eastAsia="Arial Unicode MS" w:cs="Arial"/>
          <w:sz w:val="20"/>
          <w:szCs w:val="20"/>
          <w:lang w:eastAsia="en-US"/>
        </w:rPr>
        <w:t>.2</w:t>
      </w:r>
      <w:r w:rsidR="0090007E" w:rsidRPr="0064511A">
        <w:rPr>
          <w:rFonts w:eastAsia="Arial Unicode MS" w:cs="Arial"/>
          <w:sz w:val="20"/>
          <w:szCs w:val="20"/>
          <w:lang w:eastAsia="en-US"/>
        </w:rPr>
        <w:t xml:space="preserve"> SWZ </w:t>
      </w:r>
      <w:r w:rsidRPr="0064511A">
        <w:rPr>
          <w:rFonts w:eastAsia="Arial Unicode MS" w:cs="Arial"/>
          <w:sz w:val="20"/>
          <w:szCs w:val="20"/>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Do korzystania z Modułu Elektronicznej Komunikacji z Dostawcami wymagane jest:</w:t>
      </w:r>
    </w:p>
    <w:p w14:paraId="0AC58C27"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posiadanie przez Wykonawcę dostępu do Internetu;</w:t>
      </w:r>
    </w:p>
    <w:p w14:paraId="579E6E76"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posiadanie przez Wykonawcę dostępu do indywidualnego konta poczty elektronicznej e-mail;</w:t>
      </w:r>
    </w:p>
    <w:p w14:paraId="74008AD7" w14:textId="54AAE2F5"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 xml:space="preserve">posiadanie przez Wykonawcę kwalifikowanego podpisu elektronicznego </w:t>
      </w:r>
      <w:r w:rsidR="00EF5185" w:rsidRPr="00DE1590">
        <w:rPr>
          <w:rFonts w:eastAsia="Arial Unicode MS" w:cs="Arial"/>
          <w:sz w:val="20"/>
          <w:szCs w:val="20"/>
          <w:lang w:eastAsia="en-US"/>
        </w:rPr>
        <w:t>lub podpisu zaufanego</w:t>
      </w:r>
      <w:r w:rsidR="00EF5185">
        <w:rPr>
          <w:rFonts w:eastAsia="Arial Unicode MS" w:cs="Arial"/>
          <w:sz w:val="20"/>
          <w:szCs w:val="20"/>
          <w:lang w:eastAsia="en-US"/>
        </w:rPr>
        <w:t xml:space="preserve"> </w:t>
      </w:r>
      <w:r w:rsidRPr="0064511A">
        <w:rPr>
          <w:rFonts w:eastAsia="Arial Unicode MS" w:cs="Arial"/>
          <w:sz w:val="20"/>
          <w:szCs w:val="20"/>
          <w:lang w:eastAsia="en-US"/>
        </w:rPr>
        <w:t xml:space="preserve">w celu złożenia dokumentów, w tym oferty w wersji </w:t>
      </w:r>
      <w:r w:rsidR="005F03A9" w:rsidRPr="0064511A">
        <w:rPr>
          <w:rFonts w:eastAsia="Arial Unicode MS" w:cs="Arial"/>
          <w:sz w:val="20"/>
          <w:szCs w:val="20"/>
          <w:lang w:eastAsia="en-US"/>
        </w:rPr>
        <w:t>elektronicznej za pomocą Modułu</w:t>
      </w:r>
      <w:r w:rsidRPr="0064511A">
        <w:rPr>
          <w:rFonts w:eastAsia="Arial Unicode MS" w:cs="Arial"/>
          <w:sz w:val="20"/>
          <w:szCs w:val="20"/>
          <w:lang w:eastAsia="en-US"/>
        </w:rPr>
        <w:t>;</w:t>
      </w:r>
    </w:p>
    <w:p w14:paraId="53DB6279" w14:textId="21CD94A2"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rejestracja konta Użytkownika, poprzedzona wypełnieniem elektronicznego formularza oraz złożeniem podpisanych kwalifikowanym podpisem elektronicznym</w:t>
      </w:r>
      <w:r w:rsidR="00F416BA" w:rsidRPr="0064511A">
        <w:rPr>
          <w:rFonts w:eastAsia="Arial Unicode MS" w:cs="Arial"/>
          <w:sz w:val="20"/>
          <w:szCs w:val="20"/>
          <w:lang w:eastAsia="en-US"/>
        </w:rPr>
        <w:t xml:space="preserve"> lub podpisem zaufanym: wniosku </w:t>
      </w:r>
      <w:r w:rsidRPr="0064511A">
        <w:rPr>
          <w:rFonts w:eastAsia="Arial Unicode MS" w:cs="Arial"/>
          <w:sz w:val="20"/>
          <w:szCs w:val="20"/>
          <w:lang w:eastAsia="en-US"/>
        </w:rPr>
        <w:t>o utworzenie konta oraz dokumentu potwierdza</w:t>
      </w:r>
      <w:r w:rsidR="00F416BA" w:rsidRPr="0064511A">
        <w:rPr>
          <w:rFonts w:eastAsia="Arial Unicode MS" w:cs="Arial"/>
          <w:sz w:val="20"/>
          <w:szCs w:val="20"/>
          <w:lang w:eastAsia="en-US"/>
        </w:rPr>
        <w:t xml:space="preserve">jącego umocowanie do działania </w:t>
      </w:r>
      <w:r w:rsidRPr="0064511A">
        <w:rPr>
          <w:rFonts w:eastAsia="Arial Unicode MS" w:cs="Arial"/>
          <w:sz w:val="20"/>
          <w:szCs w:val="20"/>
          <w:lang w:eastAsia="en-US"/>
        </w:rPr>
        <w:t>w imieniu Wykonawcy</w:t>
      </w:r>
      <w:r w:rsidR="00264040" w:rsidRPr="0064511A">
        <w:rPr>
          <w:rFonts w:eastAsia="Arial Unicode MS" w:cs="Arial"/>
          <w:sz w:val="20"/>
          <w:szCs w:val="20"/>
          <w:lang w:eastAsia="en-US"/>
        </w:rPr>
        <w:t>.</w:t>
      </w:r>
    </w:p>
    <w:p w14:paraId="225DAC47" w14:textId="77777777" w:rsidR="00085E9D" w:rsidRPr="0064511A" w:rsidRDefault="00085E9D" w:rsidP="002E2CA4">
      <w:pPr>
        <w:pStyle w:val="Akapitzlist"/>
        <w:numPr>
          <w:ilvl w:val="1"/>
          <w:numId w:val="5"/>
        </w:numPr>
        <w:tabs>
          <w:tab w:val="left" w:pos="567"/>
        </w:tabs>
        <w:spacing w:line="276" w:lineRule="auto"/>
        <w:ind w:left="0" w:firstLine="0"/>
        <w:rPr>
          <w:rFonts w:eastAsia="Arial Unicode MS" w:cs="Arial"/>
          <w:sz w:val="20"/>
          <w:szCs w:val="20"/>
          <w:lang w:eastAsia="en-US"/>
        </w:rPr>
      </w:pPr>
      <w:r w:rsidRPr="0064511A">
        <w:rPr>
          <w:rFonts w:eastAsia="Arial Unicode MS" w:cs="Arial"/>
          <w:sz w:val="20"/>
          <w:szCs w:val="20"/>
          <w:lang w:eastAsia="en-US"/>
        </w:rPr>
        <w:t>Techniczne warunki i specyfikacja połączenia:</w:t>
      </w:r>
    </w:p>
    <w:p w14:paraId="7EA6DDFB"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stacja robocza z dostępem do sieci Internet;</w:t>
      </w:r>
    </w:p>
    <w:p w14:paraId="629EDD3E"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 xml:space="preserve">przeglądarka (aktualna wersja Mozilla </w:t>
      </w:r>
      <w:proofErr w:type="spellStart"/>
      <w:r w:rsidRPr="0064511A">
        <w:rPr>
          <w:rFonts w:eastAsia="Arial Unicode MS" w:cs="Arial"/>
          <w:sz w:val="20"/>
          <w:szCs w:val="20"/>
          <w:lang w:eastAsia="en-US"/>
        </w:rPr>
        <w:t>Firefox</w:t>
      </w:r>
      <w:proofErr w:type="spellEnd"/>
      <w:r w:rsidRPr="0064511A">
        <w:rPr>
          <w:rFonts w:eastAsia="Arial Unicode MS" w:cs="Arial"/>
          <w:sz w:val="20"/>
          <w:szCs w:val="20"/>
          <w:lang w:eastAsia="en-US"/>
        </w:rPr>
        <w:t xml:space="preserve"> lub Google Chrome) wspierająca komunikację po protokole HTTPS;</w:t>
      </w:r>
    </w:p>
    <w:p w14:paraId="039A857E"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przeglądarka plików w formacie PDF umożliwiająca weryfikację podpisów cyfrowych;</w:t>
      </w:r>
    </w:p>
    <w:p w14:paraId="59FFF0D0" w14:textId="77777777" w:rsidR="00085E9D" w:rsidRPr="0064511A"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edytor plików w formacie DOCX;</w:t>
      </w:r>
    </w:p>
    <w:p w14:paraId="4AC644B0" w14:textId="4B4ACF3B" w:rsidR="00085E9D" w:rsidRPr="00175E56"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64511A">
        <w:rPr>
          <w:rFonts w:eastAsia="Arial Unicode MS" w:cs="Arial"/>
          <w:sz w:val="20"/>
          <w:szCs w:val="20"/>
          <w:lang w:eastAsia="en-US"/>
        </w:rPr>
        <w:t xml:space="preserve">oprogramowanie umożliwiające podpisywanie dokumentów kwalifikowanym podpisem </w:t>
      </w:r>
      <w:r w:rsidRPr="00175E56">
        <w:rPr>
          <w:rFonts w:eastAsia="Arial Unicode MS" w:cs="Arial"/>
          <w:sz w:val="20"/>
          <w:szCs w:val="20"/>
          <w:lang w:eastAsia="en-US"/>
        </w:rPr>
        <w:t>cyfrowym</w:t>
      </w:r>
      <w:r w:rsidR="00EF5185" w:rsidRPr="00175E56">
        <w:rPr>
          <w:rFonts w:eastAsia="Arial Unicode MS" w:cs="Arial"/>
          <w:sz w:val="20"/>
          <w:szCs w:val="20"/>
          <w:lang w:eastAsia="en-US"/>
        </w:rPr>
        <w:t xml:space="preserve"> </w:t>
      </w:r>
      <w:r w:rsidR="00EF5185" w:rsidRPr="00DE1590">
        <w:rPr>
          <w:sz w:val="20"/>
          <w:szCs w:val="20"/>
        </w:rPr>
        <w:t xml:space="preserve">lub profil zaufany </w:t>
      </w:r>
      <w:proofErr w:type="spellStart"/>
      <w:r w:rsidR="00EF5185" w:rsidRPr="00DE1590">
        <w:rPr>
          <w:sz w:val="20"/>
          <w:szCs w:val="20"/>
        </w:rPr>
        <w:t>ePUAP</w:t>
      </w:r>
      <w:proofErr w:type="spellEnd"/>
      <w:r w:rsidR="00EF5185" w:rsidRPr="00DE1590">
        <w:rPr>
          <w:sz w:val="20"/>
          <w:szCs w:val="20"/>
        </w:rPr>
        <w:t xml:space="preserve"> umożliwiający złożenie podpisu zaufanego</w:t>
      </w:r>
      <w:r w:rsidRPr="00DE1590">
        <w:rPr>
          <w:rFonts w:eastAsia="Arial Unicode MS" w:cs="Arial"/>
          <w:sz w:val="20"/>
          <w:szCs w:val="20"/>
          <w:lang w:eastAsia="en-US"/>
        </w:rPr>
        <w:t>;</w:t>
      </w:r>
    </w:p>
    <w:p w14:paraId="3345E7B5" w14:textId="68F42B65" w:rsidR="00085E9D" w:rsidRPr="00175E56"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75E56">
        <w:rPr>
          <w:rFonts w:eastAsia="Arial Unicode MS" w:cs="Arial"/>
          <w:sz w:val="20"/>
          <w:szCs w:val="20"/>
          <w:lang w:eastAsia="en-US"/>
        </w:rPr>
        <w:t>dostęp do skrzynki poczty elektronicznej</w:t>
      </w:r>
      <w:r w:rsidR="002A0129" w:rsidRPr="00175E56">
        <w:rPr>
          <w:rFonts w:eastAsia="Arial Unicode MS" w:cs="Arial"/>
          <w:sz w:val="20"/>
          <w:szCs w:val="20"/>
          <w:lang w:eastAsia="en-US"/>
        </w:rPr>
        <w:t>.</w:t>
      </w:r>
    </w:p>
    <w:p w14:paraId="1BD6E771" w14:textId="77777777"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Zamawiający dopuszcza w szczególności następujący format przesyłanych danych: .pdf, .</w:t>
      </w:r>
      <w:proofErr w:type="spellStart"/>
      <w:r w:rsidRPr="0064511A">
        <w:rPr>
          <w:rFonts w:eastAsia="Arial Unicode MS" w:cs="Arial"/>
          <w:sz w:val="20"/>
          <w:szCs w:val="20"/>
          <w:lang w:eastAsia="en-US"/>
        </w:rPr>
        <w:t>doc</w:t>
      </w:r>
      <w:proofErr w:type="spellEnd"/>
      <w:r w:rsidRPr="0064511A">
        <w:rPr>
          <w:rFonts w:eastAsia="Arial Unicode MS" w:cs="Arial"/>
          <w:sz w:val="20"/>
          <w:szCs w:val="20"/>
          <w:lang w:eastAsia="en-US"/>
        </w:rPr>
        <w:t>, .</w:t>
      </w:r>
      <w:proofErr w:type="spellStart"/>
      <w:r w:rsidRPr="0064511A">
        <w:rPr>
          <w:rFonts w:eastAsia="Arial Unicode MS" w:cs="Arial"/>
          <w:sz w:val="20"/>
          <w:szCs w:val="20"/>
          <w:lang w:eastAsia="en-US"/>
        </w:rPr>
        <w:t>docx</w:t>
      </w:r>
      <w:proofErr w:type="spellEnd"/>
      <w:r w:rsidRPr="0064511A">
        <w:rPr>
          <w:rFonts w:eastAsia="Arial Unicode MS" w:cs="Arial"/>
          <w:sz w:val="20"/>
          <w:szCs w:val="20"/>
          <w:lang w:eastAsia="en-US"/>
        </w:rPr>
        <w:t>.</w:t>
      </w:r>
    </w:p>
    <w:p w14:paraId="1E79A7FB" w14:textId="7D834B0A" w:rsidR="00085E9D" w:rsidRPr="0064511A" w:rsidRDefault="00085E9D"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Godziny pracy </w:t>
      </w:r>
      <w:r w:rsidR="00A0466B" w:rsidRPr="0064511A">
        <w:rPr>
          <w:rFonts w:cs="Arial"/>
          <w:sz w:val="20"/>
          <w:szCs w:val="20"/>
        </w:rPr>
        <w:t>Zamawiającego</w:t>
      </w:r>
      <w:r w:rsidR="003C4678" w:rsidRPr="0064511A">
        <w:rPr>
          <w:rFonts w:eastAsia="Arial Unicode MS" w:cs="Arial"/>
          <w:sz w:val="20"/>
          <w:szCs w:val="20"/>
          <w:lang w:eastAsia="en-US"/>
        </w:rPr>
        <w:t>: w dni powszednie</w:t>
      </w:r>
      <w:r w:rsidR="008613D7" w:rsidRPr="0064511A">
        <w:rPr>
          <w:rFonts w:eastAsia="Arial Unicode MS" w:cs="Arial"/>
          <w:sz w:val="20"/>
          <w:szCs w:val="20"/>
          <w:lang w:eastAsia="en-US"/>
        </w:rPr>
        <w:t xml:space="preserve"> </w:t>
      </w:r>
      <w:r w:rsidRPr="0064511A">
        <w:rPr>
          <w:rFonts w:eastAsia="Arial Unicode MS" w:cs="Arial"/>
          <w:sz w:val="20"/>
          <w:szCs w:val="20"/>
          <w:lang w:eastAsia="en-US"/>
        </w:rPr>
        <w:t xml:space="preserve">od poniedziałku do piątku: w godz.: </w:t>
      </w:r>
      <w:r w:rsidR="002A0129" w:rsidRPr="0064511A">
        <w:rPr>
          <w:rFonts w:eastAsia="Arial Unicode MS" w:cs="Arial"/>
          <w:sz w:val="20"/>
          <w:szCs w:val="20"/>
          <w:lang w:eastAsia="en-US"/>
        </w:rPr>
        <w:br/>
      </w:r>
      <w:r w:rsidRPr="0064511A">
        <w:rPr>
          <w:rFonts w:eastAsia="Arial Unicode MS" w:cs="Arial"/>
          <w:sz w:val="20"/>
          <w:szCs w:val="20"/>
          <w:lang w:eastAsia="en-US"/>
        </w:rPr>
        <w:t>07:00-1</w:t>
      </w:r>
      <w:r w:rsidR="0090007E" w:rsidRPr="0064511A">
        <w:rPr>
          <w:rFonts w:eastAsia="Arial Unicode MS" w:cs="Arial"/>
          <w:sz w:val="20"/>
          <w:szCs w:val="20"/>
          <w:lang w:eastAsia="en-US"/>
        </w:rPr>
        <w:t>4</w:t>
      </w:r>
      <w:r w:rsidRPr="0064511A">
        <w:rPr>
          <w:rFonts w:eastAsia="Arial Unicode MS" w:cs="Arial"/>
          <w:sz w:val="20"/>
          <w:szCs w:val="20"/>
          <w:lang w:eastAsia="en-US"/>
        </w:rPr>
        <w:t>:00.</w:t>
      </w:r>
    </w:p>
    <w:p w14:paraId="211F18D0" w14:textId="215254EA" w:rsidR="00517967" w:rsidRPr="0064511A" w:rsidRDefault="00517967"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 xml:space="preserve">W trakcie prowadzonego postępowania Zamawiający nie dopuszcza komunikacji telefonicznej z Wykonawcami. </w:t>
      </w:r>
    </w:p>
    <w:p w14:paraId="3027245D" w14:textId="77777777" w:rsidR="0090007E" w:rsidRPr="0064511A" w:rsidRDefault="0090007E"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68AAC352" w14:textId="77777777" w:rsidR="0090007E" w:rsidRPr="0064511A" w:rsidRDefault="0090007E" w:rsidP="003F7A11">
      <w:pPr>
        <w:pStyle w:val="Akapitzlist"/>
        <w:spacing w:line="276" w:lineRule="auto"/>
        <w:ind w:left="709"/>
        <w:rPr>
          <w:rFonts w:eastAsia="Arial Unicode MS" w:cs="Arial"/>
          <w:sz w:val="2"/>
          <w:szCs w:val="20"/>
          <w:lang w:eastAsia="en-US"/>
        </w:rPr>
      </w:pPr>
    </w:p>
    <w:p w14:paraId="7A142230" w14:textId="09AF13AC" w:rsidR="0090007E" w:rsidRPr="0064511A" w:rsidRDefault="0090007E" w:rsidP="003F7A11">
      <w:pPr>
        <w:spacing w:line="276" w:lineRule="auto"/>
        <w:jc w:val="center"/>
        <w:rPr>
          <w:rFonts w:eastAsia="Arial Unicode MS" w:cs="Arial"/>
          <w:sz w:val="20"/>
          <w:szCs w:val="20"/>
          <w:lang w:eastAsia="en-US"/>
        </w:rPr>
      </w:pPr>
      <w:r w:rsidRPr="0064511A">
        <w:rPr>
          <w:rFonts w:eastAsia="Arial Unicode MS" w:cs="Arial"/>
          <w:sz w:val="20"/>
          <w:szCs w:val="20"/>
          <w:lang w:eastAsia="en-US"/>
        </w:rPr>
        <w:t xml:space="preserve"> ORLEN Spółka Akcyjna -</w:t>
      </w:r>
      <w:r w:rsidR="00A12829" w:rsidRPr="0064511A">
        <w:rPr>
          <w:rFonts w:eastAsia="Arial Unicode MS" w:cs="Arial"/>
          <w:sz w:val="20"/>
          <w:szCs w:val="20"/>
          <w:lang w:eastAsia="en-US"/>
        </w:rPr>
        <w:t xml:space="preserve"> </w:t>
      </w:r>
      <w:r w:rsidRPr="0064511A">
        <w:rPr>
          <w:rFonts w:eastAsia="Arial Unicode MS" w:cs="Arial"/>
          <w:sz w:val="20"/>
          <w:szCs w:val="20"/>
          <w:lang w:eastAsia="en-US"/>
        </w:rPr>
        <w:t>Oddział PGNiG w Sanoku</w:t>
      </w:r>
    </w:p>
    <w:p w14:paraId="71707FE0" w14:textId="77777777" w:rsidR="0090007E" w:rsidRPr="0064511A" w:rsidRDefault="0090007E" w:rsidP="003F7A11">
      <w:pPr>
        <w:spacing w:line="276" w:lineRule="auto"/>
        <w:jc w:val="center"/>
        <w:rPr>
          <w:rFonts w:eastAsia="Arial Unicode MS" w:cs="Arial"/>
          <w:sz w:val="20"/>
          <w:szCs w:val="20"/>
          <w:lang w:eastAsia="en-US"/>
        </w:rPr>
      </w:pPr>
      <w:r w:rsidRPr="0064511A">
        <w:rPr>
          <w:rFonts w:eastAsia="Arial Unicode MS" w:cs="Arial"/>
          <w:sz w:val="20"/>
          <w:szCs w:val="20"/>
          <w:lang w:eastAsia="en-US"/>
        </w:rPr>
        <w:t>ul. Sienkiewicza 12, 38-500 Sanok</w:t>
      </w:r>
    </w:p>
    <w:p w14:paraId="03E698B5" w14:textId="77777777" w:rsidR="0090007E" w:rsidRPr="0064511A" w:rsidRDefault="0090007E" w:rsidP="003F7A11">
      <w:pPr>
        <w:autoSpaceDE w:val="0"/>
        <w:autoSpaceDN w:val="0"/>
        <w:adjustRightInd w:val="0"/>
        <w:spacing w:line="276" w:lineRule="auto"/>
        <w:ind w:left="709" w:hanging="709"/>
        <w:jc w:val="center"/>
        <w:rPr>
          <w:rFonts w:cs="Arial"/>
          <w:sz w:val="20"/>
          <w:szCs w:val="20"/>
        </w:rPr>
      </w:pPr>
      <w:r w:rsidRPr="0064511A">
        <w:rPr>
          <w:rFonts w:cs="Arial"/>
          <w:sz w:val="20"/>
          <w:szCs w:val="20"/>
        </w:rPr>
        <w:t>Kancelaria Ogólna</w:t>
      </w:r>
    </w:p>
    <w:p w14:paraId="407D139F" w14:textId="0F2EDC22" w:rsidR="0090007E" w:rsidRPr="0064511A" w:rsidRDefault="0090007E" w:rsidP="003F7A11">
      <w:pPr>
        <w:autoSpaceDE w:val="0"/>
        <w:autoSpaceDN w:val="0"/>
        <w:adjustRightInd w:val="0"/>
        <w:spacing w:line="276" w:lineRule="auto"/>
        <w:ind w:left="709" w:hanging="709"/>
        <w:jc w:val="center"/>
        <w:rPr>
          <w:sz w:val="20"/>
          <w:szCs w:val="20"/>
        </w:rPr>
      </w:pPr>
      <w:r w:rsidRPr="0064511A">
        <w:rPr>
          <w:sz w:val="20"/>
          <w:szCs w:val="20"/>
        </w:rPr>
        <w:t xml:space="preserve">z dopiskiem </w:t>
      </w:r>
      <w:r w:rsidRPr="0064511A">
        <w:rPr>
          <w:iCs/>
          <w:sz w:val="20"/>
          <w:szCs w:val="20"/>
        </w:rPr>
        <w:t xml:space="preserve">„Dział </w:t>
      </w:r>
      <w:r w:rsidR="00F80EE6" w:rsidRPr="0064511A">
        <w:rPr>
          <w:iCs/>
          <w:sz w:val="20"/>
          <w:szCs w:val="20"/>
        </w:rPr>
        <w:t>Przetargów i Umów</w:t>
      </w:r>
      <w:r w:rsidRPr="0064511A">
        <w:rPr>
          <w:iCs/>
          <w:sz w:val="20"/>
          <w:szCs w:val="20"/>
        </w:rPr>
        <w:t>”</w:t>
      </w:r>
    </w:p>
    <w:p w14:paraId="102040F5" w14:textId="55D496E4" w:rsidR="0090007E" w:rsidRPr="0064511A" w:rsidRDefault="0090007E" w:rsidP="00414116">
      <w:pPr>
        <w:spacing w:line="276" w:lineRule="auto"/>
        <w:jc w:val="center"/>
        <w:rPr>
          <w:rFonts w:eastAsia="Arial Unicode MS" w:cs="Arial"/>
          <w:sz w:val="6"/>
          <w:szCs w:val="20"/>
          <w:lang w:eastAsia="en-US"/>
        </w:rPr>
      </w:pPr>
      <w:r w:rsidRPr="0064511A">
        <w:rPr>
          <w:rFonts w:eastAsia="Arial Unicode MS" w:cs="Arial"/>
          <w:b/>
          <w:bCs/>
          <w:sz w:val="20"/>
          <w:szCs w:val="20"/>
          <w:lang w:eastAsia="en-US"/>
        </w:rPr>
        <w:t xml:space="preserve">Numer postępowania: </w:t>
      </w:r>
      <w:r w:rsidR="00BC1DFC" w:rsidRPr="0064511A">
        <w:rPr>
          <w:sz w:val="20"/>
          <w:szCs w:val="20"/>
        </w:rPr>
        <w:t xml:space="preserve">CRZ: </w:t>
      </w:r>
      <w:r w:rsidR="00AB345A">
        <w:rPr>
          <w:sz w:val="20"/>
          <w:szCs w:val="20"/>
        </w:rPr>
        <w:t>NP/ORLEN/25</w:t>
      </w:r>
      <w:r w:rsidR="00F76D71" w:rsidRPr="00DC6093">
        <w:rPr>
          <w:sz w:val="20"/>
          <w:szCs w:val="20"/>
        </w:rPr>
        <w:t>/</w:t>
      </w:r>
      <w:r w:rsidR="005E00ED">
        <w:rPr>
          <w:sz w:val="20"/>
          <w:szCs w:val="20"/>
        </w:rPr>
        <w:t>1285</w:t>
      </w:r>
      <w:r w:rsidR="00DC6093" w:rsidRPr="003C1C3A">
        <w:rPr>
          <w:sz w:val="20"/>
          <w:szCs w:val="20"/>
        </w:rPr>
        <w:t>/</w:t>
      </w:r>
      <w:r w:rsidR="00DC6093" w:rsidRPr="00DC6093">
        <w:rPr>
          <w:sz w:val="20"/>
          <w:szCs w:val="20"/>
        </w:rPr>
        <w:t>OS/EU</w:t>
      </w:r>
    </w:p>
    <w:p w14:paraId="4068A276" w14:textId="2D8DB8EA" w:rsidR="0090007E" w:rsidRPr="0064511A" w:rsidRDefault="0090007E" w:rsidP="002E2CA4">
      <w:pPr>
        <w:pStyle w:val="Akapitzlist"/>
        <w:numPr>
          <w:ilvl w:val="1"/>
          <w:numId w:val="5"/>
        </w:numPr>
        <w:spacing w:line="276" w:lineRule="auto"/>
        <w:ind w:left="567" w:hanging="567"/>
        <w:rPr>
          <w:rFonts w:eastAsia="Arial Unicode MS" w:cs="Arial"/>
          <w:sz w:val="20"/>
          <w:szCs w:val="20"/>
          <w:lang w:eastAsia="en-US"/>
        </w:rPr>
      </w:pPr>
      <w:r w:rsidRPr="0064511A">
        <w:rPr>
          <w:rFonts w:eastAsia="Arial Unicode MS" w:cs="Arial"/>
          <w:sz w:val="20"/>
          <w:szCs w:val="20"/>
          <w:lang w:eastAsia="en-US"/>
        </w:rPr>
        <w:t>Zamawiający dopuszcza również komunikację poprzez e-mail. Korespondencję (z wyłączeniem oferty, która podlega odrębnym uregulowaniom wskazanym w pkt. 22.1</w:t>
      </w:r>
      <w:r w:rsidR="003C4678" w:rsidRPr="0064511A">
        <w:rPr>
          <w:rFonts w:eastAsia="Arial Unicode MS" w:cs="Arial"/>
          <w:sz w:val="20"/>
          <w:szCs w:val="20"/>
          <w:lang w:eastAsia="en-US"/>
        </w:rPr>
        <w:t>1</w:t>
      </w:r>
      <w:r w:rsidRPr="0064511A">
        <w:rPr>
          <w:rFonts w:eastAsia="Arial Unicode MS" w:cs="Arial"/>
          <w:sz w:val="20"/>
          <w:szCs w:val="20"/>
          <w:lang w:eastAsia="en-US"/>
        </w:rPr>
        <w:t xml:space="preserve"> SWZ) należy kierować na adres osoby uprawnionej do kontaktów z Wykonawcami wskazany w pkt </w:t>
      </w:r>
      <w:r w:rsidR="0025522F" w:rsidRPr="0064511A">
        <w:rPr>
          <w:rFonts w:eastAsia="Arial Unicode MS" w:cs="Arial"/>
          <w:sz w:val="20"/>
          <w:szCs w:val="20"/>
          <w:lang w:eastAsia="en-US"/>
        </w:rPr>
        <w:t>1.2</w:t>
      </w:r>
      <w:r w:rsidRPr="0064511A">
        <w:rPr>
          <w:rFonts w:eastAsia="Arial Unicode MS" w:cs="Arial"/>
          <w:sz w:val="20"/>
          <w:szCs w:val="20"/>
          <w:lang w:eastAsia="en-US"/>
        </w:rPr>
        <w:t xml:space="preserve"> SWZ oraz na adres: </w:t>
      </w:r>
      <w:hyperlink r:id="rId16" w:history="1">
        <w:r w:rsidR="005F228C" w:rsidRPr="00C75455">
          <w:rPr>
            <w:rStyle w:val="Hipercze"/>
            <w:rFonts w:eastAsia="Arial Unicode MS" w:cs="Arial"/>
            <w:sz w:val="20"/>
            <w:szCs w:val="20"/>
            <w:lang w:eastAsia="en-US"/>
          </w:rPr>
          <w:t>sanok.przetargi@pgnig.pl</w:t>
        </w:r>
      </w:hyperlink>
      <w:r w:rsidR="005F228C">
        <w:rPr>
          <w:rFonts w:eastAsia="Arial Unicode MS" w:cs="Arial"/>
          <w:sz w:val="20"/>
          <w:szCs w:val="20"/>
          <w:lang w:eastAsia="en-US"/>
        </w:rPr>
        <w:t xml:space="preserve"> </w:t>
      </w:r>
      <w:r w:rsidR="00ED62A2" w:rsidRPr="0064511A">
        <w:rPr>
          <w:rFonts w:eastAsia="Arial Unicode MS" w:cs="Arial"/>
          <w:sz w:val="20"/>
          <w:szCs w:val="20"/>
          <w:lang w:eastAsia="en-US"/>
        </w:rPr>
        <w:t>.</w:t>
      </w:r>
      <w:r w:rsidR="00F80EE6" w:rsidRPr="0064511A" w:rsidDel="00F80EE6">
        <w:rPr>
          <w:rFonts w:eastAsia="Arial Unicode MS" w:cs="Arial"/>
          <w:sz w:val="20"/>
          <w:szCs w:val="20"/>
          <w:lang w:eastAsia="en-US"/>
        </w:rPr>
        <w:t xml:space="preserve"> </w:t>
      </w:r>
    </w:p>
    <w:p w14:paraId="069E2434" w14:textId="169D1E7E" w:rsidR="00DA25C9" w:rsidRDefault="00DA25C9" w:rsidP="003F7A11">
      <w:pPr>
        <w:spacing w:line="276" w:lineRule="auto"/>
        <w:rPr>
          <w:sz w:val="16"/>
        </w:rPr>
      </w:pPr>
    </w:p>
    <w:p w14:paraId="24A77E66" w14:textId="77777777" w:rsidR="002E2CA4" w:rsidRPr="0064511A" w:rsidRDefault="002E2CA4" w:rsidP="003F7A11">
      <w:pPr>
        <w:spacing w:line="276" w:lineRule="auto"/>
        <w:rPr>
          <w:sz w:val="16"/>
        </w:rPr>
      </w:pPr>
    </w:p>
    <w:p w14:paraId="7BDF96DC" w14:textId="77777777" w:rsidR="00F40506" w:rsidRPr="0064511A" w:rsidRDefault="00F40506" w:rsidP="003F7A11">
      <w:pPr>
        <w:spacing w:line="276" w:lineRule="auto"/>
        <w:jc w:val="center"/>
        <w:rPr>
          <w:rFonts w:eastAsia="Arial Unicode MS" w:cs="Arial"/>
          <w:b/>
          <w:bCs/>
          <w:sz w:val="20"/>
          <w:szCs w:val="20"/>
          <w:lang w:eastAsia="en-US"/>
        </w:rPr>
      </w:pPr>
      <w:r w:rsidRPr="0064511A">
        <w:rPr>
          <w:rFonts w:eastAsia="Arial Unicode MS" w:cs="Arial"/>
          <w:b/>
          <w:bCs/>
          <w:sz w:val="20"/>
          <w:szCs w:val="20"/>
          <w:lang w:eastAsia="en-US"/>
        </w:rPr>
        <w:t>Dział II</w:t>
      </w:r>
    </w:p>
    <w:p w14:paraId="4BAB6A0F" w14:textId="77777777" w:rsidR="00F40506" w:rsidRPr="0064511A" w:rsidRDefault="00F40506" w:rsidP="003F7A11">
      <w:pPr>
        <w:spacing w:line="276" w:lineRule="auto"/>
        <w:jc w:val="center"/>
        <w:rPr>
          <w:rFonts w:eastAsia="Arial Unicode MS" w:cs="Arial"/>
          <w:b/>
          <w:bCs/>
          <w:sz w:val="20"/>
          <w:szCs w:val="20"/>
          <w:lang w:eastAsia="en-US"/>
        </w:rPr>
      </w:pPr>
      <w:r w:rsidRPr="0064511A">
        <w:rPr>
          <w:rFonts w:eastAsia="Arial Unicode MS" w:cs="Arial"/>
          <w:b/>
          <w:bCs/>
          <w:sz w:val="20"/>
          <w:szCs w:val="20"/>
          <w:lang w:eastAsia="en-US"/>
        </w:rPr>
        <w:t>Opis przedmiotu zamówienia i termin jego realizacji</w:t>
      </w:r>
    </w:p>
    <w:p w14:paraId="0A10B046" w14:textId="77777777" w:rsidR="00F40506" w:rsidRPr="0064511A" w:rsidRDefault="00F40506" w:rsidP="003F7A11">
      <w:pPr>
        <w:spacing w:line="276" w:lineRule="auto"/>
        <w:jc w:val="center"/>
        <w:rPr>
          <w:rFonts w:eastAsia="Arial Unicode MS" w:cs="Arial"/>
          <w:b/>
          <w:sz w:val="2"/>
          <w:szCs w:val="20"/>
          <w:lang w:eastAsia="en-US"/>
        </w:rPr>
      </w:pPr>
    </w:p>
    <w:p w14:paraId="0FB73E53" w14:textId="366553E9" w:rsidR="00A13282" w:rsidRPr="00997A9C" w:rsidRDefault="0036488B" w:rsidP="003F7A11">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 w:val="20"/>
          <w:szCs w:val="20"/>
        </w:rPr>
      </w:pPr>
      <w:r w:rsidRPr="00997A9C">
        <w:rPr>
          <w:rFonts w:cs="Arial"/>
          <w:b/>
          <w:bCs/>
          <w:sz w:val="20"/>
          <w:szCs w:val="20"/>
          <w:lang w:eastAsia="en-US"/>
        </w:rPr>
        <w:t>Przedmiot Zamówienia</w:t>
      </w:r>
    </w:p>
    <w:p w14:paraId="12BA5332" w14:textId="5C423AB9" w:rsidR="005F228C" w:rsidRPr="00492811" w:rsidRDefault="001C6D6F" w:rsidP="00492811">
      <w:pPr>
        <w:pStyle w:val="Akapitzlist"/>
        <w:numPr>
          <w:ilvl w:val="1"/>
          <w:numId w:val="19"/>
        </w:numPr>
        <w:spacing w:line="276" w:lineRule="auto"/>
        <w:ind w:left="567" w:hanging="567"/>
        <w:rPr>
          <w:rFonts w:cs="Arial"/>
          <w:sz w:val="20"/>
          <w:szCs w:val="20"/>
        </w:rPr>
      </w:pPr>
      <w:r w:rsidRPr="00492811">
        <w:rPr>
          <w:rFonts w:cs="Arial"/>
          <w:b/>
          <w:sz w:val="20"/>
          <w:szCs w:val="20"/>
        </w:rPr>
        <w:lastRenderedPageBreak/>
        <w:t>Przedmiotem zamówienia</w:t>
      </w:r>
      <w:r w:rsidRPr="00492811">
        <w:rPr>
          <w:rFonts w:cs="Arial"/>
          <w:sz w:val="20"/>
          <w:szCs w:val="20"/>
        </w:rPr>
        <w:t xml:space="preserve"> jest</w:t>
      </w:r>
      <w:r w:rsidR="00492811" w:rsidRPr="00492811">
        <w:rPr>
          <w:rFonts w:cs="Arial"/>
          <w:sz w:val="20"/>
          <w:szCs w:val="20"/>
        </w:rPr>
        <w:t xml:space="preserve"> </w:t>
      </w:r>
      <w:r w:rsidR="0090580B" w:rsidRPr="00492811">
        <w:rPr>
          <w:sz w:val="20"/>
          <w:szCs w:val="20"/>
        </w:rPr>
        <w:t xml:space="preserve">dostawa fabrycznie nowych części zamiennych do </w:t>
      </w:r>
      <w:r w:rsidR="00492811" w:rsidRPr="00492811">
        <w:rPr>
          <w:sz w:val="20"/>
          <w:szCs w:val="20"/>
        </w:rPr>
        <w:t xml:space="preserve">pomp PWW 1503 </w:t>
      </w:r>
      <w:proofErr w:type="spellStart"/>
      <w:r w:rsidR="00492811" w:rsidRPr="00492811">
        <w:rPr>
          <w:sz w:val="20"/>
          <w:szCs w:val="20"/>
        </w:rPr>
        <w:t>Amex</w:t>
      </w:r>
      <w:proofErr w:type="spellEnd"/>
      <w:r w:rsidR="00492811" w:rsidRPr="00492811">
        <w:rPr>
          <w:sz w:val="20"/>
          <w:szCs w:val="20"/>
        </w:rPr>
        <w:t>.</w:t>
      </w:r>
    </w:p>
    <w:p w14:paraId="53E6642E" w14:textId="5F2EF9A4" w:rsidR="005F228C" w:rsidRPr="005F228C" w:rsidRDefault="00542489" w:rsidP="00345C5D">
      <w:pPr>
        <w:pStyle w:val="Akapitzlist"/>
        <w:numPr>
          <w:ilvl w:val="1"/>
          <w:numId w:val="19"/>
        </w:numPr>
        <w:autoSpaceDE w:val="0"/>
        <w:autoSpaceDN w:val="0"/>
        <w:adjustRightInd w:val="0"/>
        <w:spacing w:line="276" w:lineRule="auto"/>
        <w:ind w:left="567" w:hanging="567"/>
        <w:rPr>
          <w:rFonts w:cs="Arial"/>
          <w:noProof/>
          <w:sz w:val="20"/>
          <w:szCs w:val="20"/>
        </w:rPr>
      </w:pPr>
      <w:r w:rsidRPr="005F228C">
        <w:rPr>
          <w:sz w:val="20"/>
          <w:szCs w:val="20"/>
        </w:rPr>
        <w:t xml:space="preserve">Szczegółowy </w:t>
      </w:r>
      <w:r w:rsidR="0058663C" w:rsidRPr="005F228C">
        <w:rPr>
          <w:sz w:val="20"/>
          <w:szCs w:val="20"/>
        </w:rPr>
        <w:t xml:space="preserve">opis przedmiotu zamówienia </w:t>
      </w:r>
      <w:r w:rsidRPr="005F228C">
        <w:rPr>
          <w:sz w:val="20"/>
          <w:szCs w:val="20"/>
        </w:rPr>
        <w:t xml:space="preserve"> </w:t>
      </w:r>
      <w:r w:rsidR="005F228C">
        <w:rPr>
          <w:sz w:val="20"/>
          <w:szCs w:val="20"/>
        </w:rPr>
        <w:t>stanowi</w:t>
      </w:r>
      <w:r w:rsidRPr="005F228C">
        <w:rPr>
          <w:sz w:val="20"/>
          <w:szCs w:val="20"/>
        </w:rPr>
        <w:t xml:space="preserve"> załącznik nr 3 do SWZ</w:t>
      </w:r>
      <w:r w:rsidR="005F228C">
        <w:rPr>
          <w:sz w:val="20"/>
          <w:szCs w:val="20"/>
        </w:rPr>
        <w:t>.</w:t>
      </w:r>
      <w:r w:rsidR="0060484C" w:rsidRPr="005F228C">
        <w:rPr>
          <w:sz w:val="20"/>
          <w:szCs w:val="20"/>
        </w:rPr>
        <w:t xml:space="preserve"> </w:t>
      </w:r>
    </w:p>
    <w:p w14:paraId="56B7D5D6" w14:textId="6D55B1B6" w:rsidR="00034ED2" w:rsidRPr="005F228C" w:rsidRDefault="00034ED2" w:rsidP="00345C5D">
      <w:pPr>
        <w:pStyle w:val="Akapitzlist"/>
        <w:numPr>
          <w:ilvl w:val="1"/>
          <w:numId w:val="19"/>
        </w:numPr>
        <w:autoSpaceDE w:val="0"/>
        <w:autoSpaceDN w:val="0"/>
        <w:adjustRightInd w:val="0"/>
        <w:spacing w:line="276" w:lineRule="auto"/>
        <w:ind w:left="567" w:hanging="567"/>
        <w:rPr>
          <w:rFonts w:cs="Arial"/>
          <w:noProof/>
          <w:sz w:val="20"/>
          <w:szCs w:val="20"/>
        </w:rPr>
      </w:pPr>
      <w:r w:rsidRPr="005F228C">
        <w:rPr>
          <w:sz w:val="20"/>
          <w:szCs w:val="20"/>
        </w:rPr>
        <w:t xml:space="preserve">Rodzaj zamówienia: </w:t>
      </w:r>
      <w:r w:rsidR="0060484C" w:rsidRPr="005F228C">
        <w:rPr>
          <w:sz w:val="20"/>
          <w:szCs w:val="20"/>
        </w:rPr>
        <w:t>dostawa</w:t>
      </w:r>
      <w:r w:rsidRPr="005F228C">
        <w:rPr>
          <w:sz w:val="20"/>
          <w:szCs w:val="20"/>
        </w:rPr>
        <w:t>.</w:t>
      </w:r>
    </w:p>
    <w:p w14:paraId="04DD1029" w14:textId="77777777" w:rsidR="009A30FC" w:rsidRPr="009A30FC" w:rsidRDefault="00BA3166" w:rsidP="00345C5D">
      <w:pPr>
        <w:pStyle w:val="Akapitzlist"/>
        <w:numPr>
          <w:ilvl w:val="1"/>
          <w:numId w:val="40"/>
        </w:numPr>
        <w:spacing w:line="276" w:lineRule="auto"/>
        <w:ind w:left="567" w:hanging="567"/>
        <w:rPr>
          <w:rFonts w:eastAsia="Calibri" w:cs="Arial"/>
          <w:sz w:val="20"/>
          <w:szCs w:val="20"/>
        </w:rPr>
      </w:pPr>
      <w:r w:rsidRPr="002E2CA4">
        <w:rPr>
          <w:rFonts w:cs="Arial"/>
          <w:b/>
          <w:sz w:val="20"/>
          <w:szCs w:val="20"/>
        </w:rPr>
        <w:t>Miejsce dostawy:</w:t>
      </w:r>
    </w:p>
    <w:p w14:paraId="6B61E229" w14:textId="766F5D28"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Oddziałowy w Sanoku, ul. Rymanowska 45, 38-500 Sanok,</w:t>
      </w:r>
    </w:p>
    <w:p w14:paraId="252E2519" w14:textId="3C39C124"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Łańcut, Krzemienica 1, 37-127 Krzemienica,</w:t>
      </w:r>
    </w:p>
    <w:p w14:paraId="765200A1" w14:textId="1055DCDD"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Przemyśl, ul. Jasińskiego 3, 37-700 Przemyśl,</w:t>
      </w:r>
    </w:p>
    <w:p w14:paraId="42EF0471" w14:textId="18EA7D87"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Krosno, ul. Stapińskiego 12, 38-400 Krosno,</w:t>
      </w:r>
    </w:p>
    <w:p w14:paraId="668A48E0" w14:textId="279A27A0" w:rsidR="0090580B" w:rsidRPr="0090580B" w:rsidRDefault="00492811" w:rsidP="0090580B">
      <w:pPr>
        <w:pStyle w:val="Akapitzlist"/>
        <w:spacing w:line="276" w:lineRule="auto"/>
        <w:ind w:left="567"/>
        <w:rPr>
          <w:rFonts w:eastAsia="Calibri" w:cs="Arial"/>
          <w:sz w:val="20"/>
          <w:szCs w:val="20"/>
        </w:rPr>
      </w:pPr>
      <w:r>
        <w:rPr>
          <w:rFonts w:eastAsia="Calibri" w:cs="Arial"/>
          <w:sz w:val="20"/>
          <w:szCs w:val="20"/>
        </w:rPr>
        <w:t xml:space="preserve">- </w:t>
      </w:r>
      <w:r w:rsidR="0090580B" w:rsidRPr="0090580B">
        <w:rPr>
          <w:rFonts w:eastAsia="Calibri" w:cs="Arial"/>
          <w:sz w:val="20"/>
          <w:szCs w:val="20"/>
        </w:rPr>
        <w:t>Magazyn Ośrodka Kopalń Tarnów, ul. Stroma 28, 33-111 Koszyce Wielkie</w:t>
      </w:r>
    </w:p>
    <w:p w14:paraId="5A3C9212" w14:textId="0A641A43" w:rsidR="009A30FC" w:rsidRPr="001C6D6F" w:rsidRDefault="0090580B" w:rsidP="00492811">
      <w:pPr>
        <w:pStyle w:val="Akapitzlist"/>
        <w:spacing w:line="276" w:lineRule="auto"/>
        <w:ind w:left="709"/>
        <w:rPr>
          <w:rFonts w:eastAsia="Calibri" w:cs="Arial"/>
          <w:sz w:val="20"/>
          <w:szCs w:val="20"/>
        </w:rPr>
      </w:pPr>
      <w:r w:rsidRPr="0090580B">
        <w:rPr>
          <w:rFonts w:eastAsia="Calibri" w:cs="Arial"/>
          <w:sz w:val="20"/>
          <w:szCs w:val="20"/>
        </w:rPr>
        <w:t xml:space="preserve">oraz inne jednostki terenowe </w:t>
      </w:r>
      <w:r w:rsidR="003258AB">
        <w:rPr>
          <w:rFonts w:eastAsia="Calibri" w:cs="Arial"/>
          <w:sz w:val="20"/>
          <w:szCs w:val="20"/>
        </w:rPr>
        <w:t>ORLEN</w:t>
      </w:r>
      <w:r w:rsidRPr="0090580B">
        <w:rPr>
          <w:rFonts w:eastAsia="Calibri" w:cs="Arial"/>
          <w:sz w:val="20"/>
          <w:szCs w:val="20"/>
        </w:rPr>
        <w:t xml:space="preserve"> SA Oddział w Sanoku, każdorazowo wskazane </w:t>
      </w:r>
      <w:r w:rsidR="00492811">
        <w:rPr>
          <w:rFonts w:eastAsia="Calibri" w:cs="Arial"/>
          <w:sz w:val="20"/>
          <w:szCs w:val="20"/>
        </w:rPr>
        <w:br/>
      </w:r>
      <w:r w:rsidRPr="0090580B">
        <w:rPr>
          <w:rFonts w:eastAsia="Calibri" w:cs="Arial"/>
          <w:sz w:val="20"/>
          <w:szCs w:val="20"/>
        </w:rPr>
        <w:t>w zamówieniu</w:t>
      </w:r>
      <w:r w:rsidR="003B30DB">
        <w:rPr>
          <w:rFonts w:eastAsia="Calibri" w:cs="Arial"/>
          <w:sz w:val="20"/>
          <w:szCs w:val="20"/>
        </w:rPr>
        <w:t xml:space="preserve"> </w:t>
      </w:r>
      <w:r w:rsidR="003B30DB" w:rsidRPr="003B30DB">
        <w:rPr>
          <w:rFonts w:eastAsia="Calibri" w:cs="Arial"/>
          <w:sz w:val="20"/>
          <w:szCs w:val="20"/>
        </w:rPr>
        <w:t>mieszczące się na terenie prowadzonej działalności (województwa podkarpackie, małopolskie, lubelskie, świętokrzyskie).</w:t>
      </w:r>
    </w:p>
    <w:p w14:paraId="384A69D0" w14:textId="4D8EE0DC" w:rsidR="00060C71" w:rsidRDefault="00060C71" w:rsidP="00345C5D">
      <w:pPr>
        <w:spacing w:line="276" w:lineRule="auto"/>
        <w:ind w:left="567" w:hanging="567"/>
        <w:rPr>
          <w:rFonts w:cs="Arial"/>
          <w:sz w:val="20"/>
          <w:szCs w:val="20"/>
        </w:rPr>
      </w:pPr>
      <w:r>
        <w:rPr>
          <w:rFonts w:cs="Arial"/>
          <w:noProof/>
          <w:sz w:val="20"/>
          <w:szCs w:val="20"/>
        </w:rPr>
        <w:t>4.</w:t>
      </w:r>
      <w:r w:rsidR="00BA3166">
        <w:rPr>
          <w:rFonts w:cs="Arial"/>
          <w:noProof/>
          <w:sz w:val="20"/>
          <w:szCs w:val="20"/>
        </w:rPr>
        <w:t>5</w:t>
      </w:r>
      <w:r w:rsidR="00CC5B95" w:rsidRPr="0028539C">
        <w:rPr>
          <w:rFonts w:cs="Arial"/>
          <w:sz w:val="20"/>
          <w:szCs w:val="20"/>
        </w:rPr>
        <w:t>.</w:t>
      </w:r>
      <w:r w:rsidR="00513C29">
        <w:rPr>
          <w:rFonts w:cs="Arial"/>
          <w:sz w:val="20"/>
          <w:szCs w:val="20"/>
        </w:rPr>
        <w:tab/>
      </w:r>
      <w:r w:rsidR="00F94083" w:rsidRPr="00F94083">
        <w:rPr>
          <w:rFonts w:cs="Arial"/>
          <w:sz w:val="20"/>
          <w:szCs w:val="20"/>
        </w:rPr>
        <w:t>Wykonawca ma obowiązek zabezpieczenia właściwego sprzętu transportowego do prawidłowego wykonania przedmiotu zamówienia. Koszty transportu i rozładunku przedmiotu zamówieni</w:t>
      </w:r>
      <w:r w:rsidR="00F94083">
        <w:rPr>
          <w:rFonts w:cs="Arial"/>
          <w:sz w:val="20"/>
          <w:szCs w:val="20"/>
        </w:rPr>
        <w:t>a do miejsc wskazanych w pkt 4.4</w:t>
      </w:r>
      <w:r w:rsidR="00F94083" w:rsidRPr="00F94083">
        <w:rPr>
          <w:rFonts w:cs="Arial"/>
          <w:sz w:val="20"/>
          <w:szCs w:val="20"/>
        </w:rPr>
        <w:t>. powyżej leżą po stronie Wykonawcy</w:t>
      </w:r>
      <w:r w:rsidR="001F38AB">
        <w:rPr>
          <w:rFonts w:cs="Arial"/>
          <w:sz w:val="20"/>
          <w:szCs w:val="20"/>
        </w:rPr>
        <w:t>.</w:t>
      </w:r>
    </w:p>
    <w:p w14:paraId="19CA3053" w14:textId="729DF3BA" w:rsidR="00060C71" w:rsidRDefault="00060C71" w:rsidP="00345C5D">
      <w:pPr>
        <w:spacing w:line="276" w:lineRule="auto"/>
        <w:ind w:left="567" w:hanging="567"/>
        <w:rPr>
          <w:rFonts w:cs="Arial"/>
          <w:sz w:val="20"/>
          <w:szCs w:val="20"/>
        </w:rPr>
      </w:pPr>
      <w:r>
        <w:rPr>
          <w:rFonts w:cs="Arial"/>
          <w:sz w:val="20"/>
          <w:szCs w:val="20"/>
        </w:rPr>
        <w:t>4.</w:t>
      </w:r>
      <w:r w:rsidR="00BA3166">
        <w:rPr>
          <w:rFonts w:cs="Arial"/>
          <w:sz w:val="20"/>
          <w:szCs w:val="20"/>
        </w:rPr>
        <w:t>6</w:t>
      </w:r>
      <w:r>
        <w:rPr>
          <w:rFonts w:cs="Arial"/>
          <w:sz w:val="20"/>
          <w:szCs w:val="20"/>
        </w:rPr>
        <w:t>.</w:t>
      </w:r>
      <w:r w:rsidR="00513C29">
        <w:rPr>
          <w:rFonts w:cs="Arial"/>
          <w:sz w:val="20"/>
          <w:szCs w:val="20"/>
        </w:rPr>
        <w:tab/>
      </w:r>
      <w:r w:rsidRPr="0084544B">
        <w:rPr>
          <w:rFonts w:cs="Arial"/>
          <w:sz w:val="20"/>
          <w:szCs w:val="20"/>
        </w:rPr>
        <w:t xml:space="preserve">Wykonanie zamówienia uwzględnia realizowaną przez Zamawiającego przyjętą, opublikowaną </w:t>
      </w:r>
      <w:r>
        <w:rPr>
          <w:rFonts w:cs="Arial"/>
          <w:sz w:val="20"/>
          <w:szCs w:val="20"/>
        </w:rPr>
        <w:br/>
      </w:r>
      <w:r w:rsidRPr="0084544B">
        <w:rPr>
          <w:rFonts w:cs="Arial"/>
          <w:sz w:val="20"/>
          <w:szCs w:val="20"/>
        </w:rPr>
        <w:t xml:space="preserve">i udostępnioną publicznie Politykę Energetyczną poprzez wspieranie działań dla zakupu </w:t>
      </w:r>
      <w:r>
        <w:rPr>
          <w:rFonts w:cs="Arial"/>
          <w:sz w:val="20"/>
          <w:szCs w:val="20"/>
        </w:rPr>
        <w:t xml:space="preserve">    </w:t>
      </w:r>
      <w:r w:rsidRPr="0084544B">
        <w:rPr>
          <w:rFonts w:cs="Arial"/>
          <w:sz w:val="20"/>
          <w:szCs w:val="20"/>
        </w:rPr>
        <w:t>energooszczędnych produktów i usług oraz projektów na rzecz poprawy wyniku energetycznego.</w:t>
      </w:r>
    </w:p>
    <w:p w14:paraId="6AD476F8" w14:textId="6331FC6E" w:rsidR="00C462C4" w:rsidRPr="0064511A" w:rsidRDefault="00C462C4" w:rsidP="00AF5DED">
      <w:pPr>
        <w:spacing w:line="276" w:lineRule="auto"/>
        <w:ind w:left="567"/>
        <w:rPr>
          <w:rFonts w:cs="Arial"/>
          <w:sz w:val="20"/>
          <w:szCs w:val="20"/>
        </w:rPr>
      </w:pPr>
    </w:p>
    <w:p w14:paraId="6CCFC155" w14:textId="7D731D77" w:rsidR="00E35626" w:rsidRPr="0064511A" w:rsidRDefault="009539D6" w:rsidP="003F7A11">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 w:val="20"/>
          <w:szCs w:val="20"/>
        </w:rPr>
      </w:pPr>
      <w:bookmarkStart w:id="0" w:name="_Toc479595440"/>
      <w:r w:rsidRPr="0064511A">
        <w:rPr>
          <w:rFonts w:cs="Arial"/>
          <w:b/>
          <w:bCs/>
          <w:sz w:val="20"/>
          <w:szCs w:val="20"/>
          <w:lang w:eastAsia="en-US"/>
        </w:rPr>
        <w:t xml:space="preserve">5. </w:t>
      </w:r>
      <w:r w:rsidR="00E35626" w:rsidRPr="0064511A">
        <w:rPr>
          <w:rFonts w:cs="Arial"/>
          <w:b/>
          <w:bCs/>
          <w:sz w:val="20"/>
          <w:szCs w:val="20"/>
          <w:lang w:eastAsia="en-US"/>
        </w:rPr>
        <w:t>Warunki realizacji zamówienia</w:t>
      </w:r>
    </w:p>
    <w:bookmarkEnd w:id="0"/>
    <w:p w14:paraId="055C2672" w14:textId="3D95CC8F" w:rsidR="00092B49" w:rsidRDefault="00E213E9" w:rsidP="00E213E9">
      <w:pPr>
        <w:spacing w:line="276" w:lineRule="auto"/>
        <w:ind w:left="567" w:hanging="567"/>
        <w:rPr>
          <w:rFonts w:cs="Arial"/>
          <w:b/>
          <w:bCs/>
          <w:sz w:val="20"/>
          <w:szCs w:val="20"/>
          <w:lang w:eastAsia="en-US"/>
        </w:rPr>
      </w:pPr>
      <w:r>
        <w:rPr>
          <w:rFonts w:cs="Arial"/>
          <w:sz w:val="20"/>
          <w:szCs w:val="20"/>
          <w:lang w:eastAsia="en-US"/>
        </w:rPr>
        <w:t xml:space="preserve">5.1.   </w:t>
      </w:r>
      <w:r w:rsidR="00EB3465" w:rsidRPr="0064511A">
        <w:rPr>
          <w:rFonts w:cs="Arial"/>
          <w:sz w:val="20"/>
          <w:szCs w:val="20"/>
          <w:lang w:eastAsia="en-US"/>
        </w:rPr>
        <w:t>Szczegółowe</w:t>
      </w:r>
      <w:r w:rsidR="00D47066">
        <w:rPr>
          <w:rFonts w:cs="Arial"/>
          <w:sz w:val="20"/>
          <w:szCs w:val="20"/>
          <w:lang w:eastAsia="en-US"/>
        </w:rPr>
        <w:t xml:space="preserve"> warunki realizacji zamówienia </w:t>
      </w:r>
      <w:r w:rsidR="00EB3465" w:rsidRPr="0064511A">
        <w:rPr>
          <w:rFonts w:cs="Arial"/>
          <w:sz w:val="20"/>
          <w:szCs w:val="20"/>
          <w:lang w:eastAsia="en-US"/>
        </w:rPr>
        <w:t>zostały określone w projekcie umowy stanowiąc</w:t>
      </w:r>
      <w:r w:rsidR="003C75A4" w:rsidRPr="0064511A">
        <w:rPr>
          <w:rFonts w:cs="Arial"/>
          <w:sz w:val="20"/>
          <w:szCs w:val="20"/>
          <w:lang w:eastAsia="en-US"/>
        </w:rPr>
        <w:t>ym</w:t>
      </w:r>
      <w:r w:rsidR="00EB3465" w:rsidRPr="0064511A">
        <w:rPr>
          <w:rFonts w:cs="Arial"/>
          <w:b/>
          <w:bCs/>
          <w:sz w:val="20"/>
          <w:szCs w:val="20"/>
          <w:lang w:eastAsia="en-US"/>
        </w:rPr>
        <w:t xml:space="preserve"> załącznik </w:t>
      </w:r>
      <w:r w:rsidR="00505DAC" w:rsidRPr="0064511A">
        <w:rPr>
          <w:rFonts w:cs="Arial"/>
          <w:b/>
          <w:bCs/>
          <w:sz w:val="20"/>
          <w:szCs w:val="20"/>
          <w:lang w:eastAsia="en-US"/>
        </w:rPr>
        <w:t xml:space="preserve">nr </w:t>
      </w:r>
      <w:r w:rsidR="00EB3465" w:rsidRPr="0064511A">
        <w:rPr>
          <w:rFonts w:cs="Arial"/>
          <w:b/>
          <w:bCs/>
          <w:sz w:val="20"/>
          <w:szCs w:val="20"/>
          <w:lang w:eastAsia="en-US"/>
        </w:rPr>
        <w:t>2 do SWZ</w:t>
      </w:r>
      <w:r w:rsidR="00321A0B" w:rsidRPr="0064511A">
        <w:rPr>
          <w:rFonts w:cs="Arial"/>
          <w:b/>
          <w:bCs/>
          <w:sz w:val="20"/>
          <w:szCs w:val="20"/>
          <w:lang w:eastAsia="en-US"/>
        </w:rPr>
        <w:t xml:space="preserve"> </w:t>
      </w:r>
    </w:p>
    <w:p w14:paraId="0AA9255B" w14:textId="77777777" w:rsidR="001777B5" w:rsidRPr="0064511A" w:rsidRDefault="001777B5" w:rsidP="003F7A11">
      <w:pPr>
        <w:spacing w:line="276" w:lineRule="auto"/>
        <w:rPr>
          <w:rFonts w:cs="Arial"/>
          <w:sz w:val="20"/>
          <w:szCs w:val="20"/>
          <w:lang w:eastAsia="en-US"/>
        </w:rPr>
      </w:pPr>
    </w:p>
    <w:p w14:paraId="2341347C" w14:textId="00E263C0" w:rsidR="00543302" w:rsidRPr="0064511A"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 w:val="20"/>
          <w:szCs w:val="20"/>
        </w:rPr>
      </w:pPr>
      <w:r w:rsidRPr="0064511A">
        <w:rPr>
          <w:rFonts w:cs="Arial"/>
          <w:b/>
          <w:bCs/>
          <w:sz w:val="20"/>
          <w:szCs w:val="20"/>
          <w:lang w:eastAsia="en-US"/>
        </w:rPr>
        <w:t xml:space="preserve">6. </w:t>
      </w:r>
      <w:r w:rsidR="00543302" w:rsidRPr="0064511A">
        <w:rPr>
          <w:rFonts w:cs="Arial"/>
          <w:b/>
          <w:bCs/>
          <w:sz w:val="20"/>
          <w:szCs w:val="20"/>
          <w:lang w:eastAsia="en-US"/>
        </w:rPr>
        <w:t>Termin realizacji zamówienia</w:t>
      </w:r>
    </w:p>
    <w:p w14:paraId="29D06FAE" w14:textId="7C2E543E" w:rsidR="000B4578" w:rsidRPr="00F00AAB" w:rsidRDefault="00F27432" w:rsidP="00F00AAB">
      <w:pPr>
        <w:tabs>
          <w:tab w:val="left" w:pos="567"/>
          <w:tab w:val="left" w:pos="993"/>
        </w:tabs>
        <w:autoSpaceDE w:val="0"/>
        <w:autoSpaceDN w:val="0"/>
        <w:adjustRightInd w:val="0"/>
        <w:spacing w:line="240" w:lineRule="auto"/>
        <w:ind w:left="567" w:hanging="567"/>
        <w:rPr>
          <w:rFonts w:cs="Arial"/>
          <w:sz w:val="20"/>
          <w:szCs w:val="20"/>
        </w:rPr>
      </w:pPr>
      <w:r>
        <w:rPr>
          <w:rFonts w:cs="Arial"/>
        </w:rPr>
        <w:tab/>
      </w:r>
      <w:r w:rsidRPr="00F00AAB">
        <w:rPr>
          <w:rFonts w:cs="Arial"/>
          <w:sz w:val="20"/>
          <w:szCs w:val="20"/>
        </w:rPr>
        <w:t>Okres obowiązywania umowy: do 12 miesięcy od daty zawarcia umowy lub do wyczerpania kwoty umowy.</w:t>
      </w:r>
    </w:p>
    <w:p w14:paraId="3C5C815B" w14:textId="0C37735B" w:rsidR="00404F08" w:rsidRPr="001F38AB" w:rsidRDefault="00404F08" w:rsidP="001F38AB">
      <w:pPr>
        <w:tabs>
          <w:tab w:val="left" w:pos="567"/>
          <w:tab w:val="left" w:pos="993"/>
        </w:tabs>
        <w:autoSpaceDE w:val="0"/>
        <w:autoSpaceDN w:val="0"/>
        <w:adjustRightInd w:val="0"/>
        <w:spacing w:line="240" w:lineRule="auto"/>
        <w:ind w:left="567" w:hanging="567"/>
        <w:rPr>
          <w:rFonts w:cs="Arial"/>
          <w:sz w:val="20"/>
          <w:szCs w:val="20"/>
        </w:rPr>
      </w:pPr>
    </w:p>
    <w:p w14:paraId="70D53460" w14:textId="77777777" w:rsidR="001777B5" w:rsidRPr="00464380" w:rsidRDefault="001777B5" w:rsidP="001777B5">
      <w:pPr>
        <w:pStyle w:val="Akapitzlist"/>
        <w:tabs>
          <w:tab w:val="left" w:pos="567"/>
        </w:tabs>
        <w:spacing w:after="120" w:line="240" w:lineRule="auto"/>
        <w:ind w:left="567" w:hanging="567"/>
        <w:rPr>
          <w:rFonts w:cs="Arial"/>
          <w:sz w:val="20"/>
          <w:szCs w:val="20"/>
        </w:rPr>
      </w:pPr>
    </w:p>
    <w:p w14:paraId="123C9B23" w14:textId="5976D07E" w:rsidR="007B5698" w:rsidRPr="0064511A"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64511A">
        <w:rPr>
          <w:rFonts w:cs="Arial"/>
          <w:b/>
          <w:bCs/>
          <w:color w:val="FFFFFF" w:themeColor="background1"/>
          <w:sz w:val="20"/>
          <w:szCs w:val="20"/>
        </w:rPr>
        <w:t xml:space="preserve">7. </w:t>
      </w:r>
      <w:r w:rsidR="007B5698" w:rsidRPr="0064511A">
        <w:rPr>
          <w:rFonts w:cs="Arial"/>
          <w:b/>
          <w:bCs/>
          <w:color w:val="FFFFFF" w:themeColor="background1"/>
          <w:sz w:val="20"/>
          <w:szCs w:val="20"/>
        </w:rPr>
        <w:t>Zamówienia częściowe</w:t>
      </w:r>
    </w:p>
    <w:p w14:paraId="1AA9B37E" w14:textId="77777777" w:rsidR="004C19A0" w:rsidRDefault="00C1685E" w:rsidP="00BB131C">
      <w:pPr>
        <w:spacing w:line="276" w:lineRule="auto"/>
        <w:ind w:left="567" w:hanging="567"/>
        <w:rPr>
          <w:rFonts w:cs="Arial"/>
          <w:color w:val="000000"/>
          <w:sz w:val="20"/>
          <w:szCs w:val="20"/>
        </w:rPr>
      </w:pPr>
      <w:r w:rsidRPr="0064511A">
        <w:rPr>
          <w:rFonts w:cs="Arial"/>
          <w:color w:val="000000"/>
          <w:sz w:val="20"/>
          <w:szCs w:val="20"/>
        </w:rPr>
        <w:t>7.1.</w:t>
      </w:r>
      <w:r w:rsidR="00851014" w:rsidRPr="0064511A">
        <w:rPr>
          <w:rFonts w:cs="Arial"/>
          <w:color w:val="000000"/>
          <w:sz w:val="20"/>
          <w:szCs w:val="20"/>
        </w:rPr>
        <w:tab/>
      </w:r>
      <w:r w:rsidR="00F40506" w:rsidRPr="0064511A">
        <w:rPr>
          <w:rFonts w:cs="Arial"/>
          <w:color w:val="000000"/>
          <w:sz w:val="20"/>
          <w:szCs w:val="20"/>
        </w:rPr>
        <w:t>Zamawiający</w:t>
      </w:r>
      <w:r w:rsidR="002A2EB9" w:rsidRPr="0064511A">
        <w:rPr>
          <w:rFonts w:cs="Arial"/>
          <w:color w:val="000000"/>
          <w:sz w:val="20"/>
          <w:szCs w:val="20"/>
        </w:rPr>
        <w:t xml:space="preserve"> nie</w:t>
      </w:r>
      <w:r w:rsidR="00AC3FCF" w:rsidRPr="0064511A">
        <w:rPr>
          <w:rFonts w:cs="Arial"/>
          <w:i/>
          <w:iCs/>
          <w:color w:val="548DD4"/>
          <w:sz w:val="20"/>
          <w:szCs w:val="20"/>
        </w:rPr>
        <w:t xml:space="preserve"> </w:t>
      </w:r>
      <w:r w:rsidR="00F40506" w:rsidRPr="0064511A">
        <w:rPr>
          <w:rFonts w:cs="Arial"/>
          <w:sz w:val="20"/>
          <w:szCs w:val="20"/>
        </w:rPr>
        <w:t xml:space="preserve">dopuszcza </w:t>
      </w:r>
      <w:r w:rsidR="00F93349" w:rsidRPr="0064511A">
        <w:rPr>
          <w:rFonts w:cs="Arial"/>
          <w:color w:val="000000"/>
          <w:sz w:val="20"/>
          <w:szCs w:val="20"/>
        </w:rPr>
        <w:t xml:space="preserve">składanie </w:t>
      </w:r>
      <w:r w:rsidR="00A33942" w:rsidRPr="0064511A">
        <w:rPr>
          <w:rFonts w:cs="Arial"/>
          <w:color w:val="000000"/>
          <w:sz w:val="20"/>
          <w:szCs w:val="20"/>
        </w:rPr>
        <w:t>ofert częściowych</w:t>
      </w:r>
      <w:r w:rsidR="00F40506" w:rsidRPr="0064511A">
        <w:rPr>
          <w:rFonts w:cs="Arial"/>
          <w:color w:val="000000"/>
          <w:sz w:val="20"/>
          <w:szCs w:val="20"/>
        </w:rPr>
        <w:t>.</w:t>
      </w:r>
    </w:p>
    <w:p w14:paraId="7CAE663F" w14:textId="4603DE90" w:rsidR="004556D7" w:rsidRPr="004C19A0" w:rsidRDefault="004C19A0" w:rsidP="00BB131C">
      <w:pPr>
        <w:spacing w:line="276" w:lineRule="auto"/>
        <w:ind w:left="567" w:hanging="567"/>
        <w:rPr>
          <w:rFonts w:cs="Arial"/>
          <w:color w:val="000000"/>
          <w:sz w:val="20"/>
          <w:szCs w:val="20"/>
        </w:rPr>
      </w:pPr>
      <w:r w:rsidRPr="004C19A0">
        <w:rPr>
          <w:rFonts w:cs="Arial"/>
          <w:color w:val="000000"/>
          <w:sz w:val="20"/>
          <w:szCs w:val="20"/>
        </w:rPr>
        <w:t xml:space="preserve">7.2 </w:t>
      </w:r>
      <w:r w:rsidRPr="004C19A0">
        <w:rPr>
          <w:rFonts w:cs="Arial"/>
          <w:color w:val="000000"/>
          <w:sz w:val="20"/>
          <w:szCs w:val="20"/>
        </w:rPr>
        <w:tab/>
      </w:r>
      <w:r w:rsidRPr="004C19A0">
        <w:rPr>
          <w:rFonts w:cs="Arial"/>
          <w:sz w:val="20"/>
          <w:szCs w:val="20"/>
        </w:rPr>
        <w:t>Zamawiający nie dopuszcza składania ofert równoważnych</w:t>
      </w:r>
      <w:r w:rsidR="00901408" w:rsidRPr="004C19A0">
        <w:rPr>
          <w:rFonts w:cs="Arial"/>
          <w:color w:val="000000"/>
          <w:sz w:val="20"/>
          <w:szCs w:val="20"/>
        </w:rPr>
        <w:t xml:space="preserve"> </w:t>
      </w:r>
    </w:p>
    <w:p w14:paraId="6898AE4C" w14:textId="77777777" w:rsidR="00D47066" w:rsidRDefault="00D47066" w:rsidP="00BB131C">
      <w:pPr>
        <w:spacing w:line="276" w:lineRule="auto"/>
        <w:ind w:left="567" w:hanging="567"/>
        <w:rPr>
          <w:rFonts w:cs="Arial"/>
          <w:color w:val="000000"/>
          <w:sz w:val="20"/>
          <w:szCs w:val="20"/>
        </w:rPr>
      </w:pPr>
    </w:p>
    <w:p w14:paraId="092D7830" w14:textId="2FB71BB6" w:rsidR="00EC728B" w:rsidRPr="0064511A" w:rsidRDefault="00EC728B" w:rsidP="003F7A11">
      <w:pPr>
        <w:spacing w:line="276" w:lineRule="auto"/>
        <w:rPr>
          <w:rFonts w:cs="Arial"/>
          <w:color w:val="000000"/>
          <w:sz w:val="4"/>
          <w:szCs w:val="20"/>
        </w:rPr>
      </w:pPr>
    </w:p>
    <w:p w14:paraId="226B6B53" w14:textId="43529455" w:rsidR="00E47C88" w:rsidRPr="0064511A"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color w:val="FFFFFF" w:themeColor="background1"/>
          <w:sz w:val="20"/>
          <w:szCs w:val="20"/>
        </w:rPr>
        <w:t xml:space="preserve">8. </w:t>
      </w:r>
      <w:r w:rsidR="00886DAD" w:rsidRPr="0064511A">
        <w:rPr>
          <w:rFonts w:cs="Arial"/>
          <w:b/>
          <w:bCs/>
          <w:color w:val="FFFFFF" w:themeColor="background1"/>
          <w:sz w:val="20"/>
          <w:szCs w:val="20"/>
        </w:rPr>
        <w:t xml:space="preserve">Podwykonawstwo </w:t>
      </w:r>
    </w:p>
    <w:p w14:paraId="59FF32F1" w14:textId="77E50AF2" w:rsidR="00F40506" w:rsidRPr="0064511A" w:rsidRDefault="00D27B3B" w:rsidP="00851014">
      <w:pPr>
        <w:spacing w:line="276" w:lineRule="auto"/>
        <w:ind w:left="567" w:hanging="567"/>
        <w:rPr>
          <w:rFonts w:cs="Arial"/>
          <w:color w:val="000000"/>
          <w:sz w:val="20"/>
          <w:szCs w:val="20"/>
        </w:rPr>
      </w:pPr>
      <w:r w:rsidRPr="0064511A">
        <w:rPr>
          <w:rFonts w:cs="Arial"/>
          <w:color w:val="000000"/>
          <w:sz w:val="20"/>
          <w:szCs w:val="20"/>
        </w:rPr>
        <w:t>8.1.</w:t>
      </w:r>
      <w:r w:rsidR="00851014" w:rsidRPr="0064511A">
        <w:rPr>
          <w:rFonts w:cs="Arial"/>
          <w:color w:val="000000"/>
          <w:sz w:val="20"/>
          <w:szCs w:val="20"/>
        </w:rPr>
        <w:tab/>
      </w:r>
      <w:r w:rsidR="00F40506" w:rsidRPr="0064511A">
        <w:rPr>
          <w:rFonts w:cs="Arial"/>
          <w:color w:val="000000"/>
          <w:sz w:val="20"/>
          <w:szCs w:val="20"/>
        </w:rPr>
        <w:t>Za</w:t>
      </w:r>
      <w:r w:rsidR="001919DB" w:rsidRPr="0064511A">
        <w:rPr>
          <w:rFonts w:cs="Arial"/>
          <w:color w:val="000000"/>
          <w:sz w:val="20"/>
          <w:szCs w:val="20"/>
        </w:rPr>
        <w:t>mawiający żąda wskazania przez W</w:t>
      </w:r>
      <w:r w:rsidR="00F40506" w:rsidRPr="0064511A">
        <w:rPr>
          <w:rFonts w:cs="Arial"/>
          <w:color w:val="000000"/>
          <w:sz w:val="20"/>
          <w:szCs w:val="20"/>
        </w:rPr>
        <w:t>ykonawcę części zamówienia, których wykonanie zamierza powierzyć</w:t>
      </w:r>
      <w:r w:rsidR="001919DB" w:rsidRPr="0064511A">
        <w:rPr>
          <w:rFonts w:cs="Arial"/>
          <w:color w:val="000000"/>
          <w:sz w:val="20"/>
          <w:szCs w:val="20"/>
        </w:rPr>
        <w:t xml:space="preserve"> podwykonawcom i podania przez W</w:t>
      </w:r>
      <w:r w:rsidR="00F40506" w:rsidRPr="0064511A">
        <w:rPr>
          <w:rFonts w:cs="Arial"/>
          <w:color w:val="000000"/>
          <w:sz w:val="20"/>
          <w:szCs w:val="20"/>
        </w:rPr>
        <w:t xml:space="preserve">ykonawcę </w:t>
      </w:r>
      <w:r w:rsidR="00E65F46" w:rsidRPr="0064511A">
        <w:rPr>
          <w:rFonts w:cs="Arial"/>
          <w:color w:val="000000"/>
          <w:sz w:val="20"/>
          <w:szCs w:val="20"/>
        </w:rPr>
        <w:t xml:space="preserve">nazw </w:t>
      </w:r>
      <w:r w:rsidR="00F40506" w:rsidRPr="0064511A">
        <w:rPr>
          <w:rFonts w:cs="Arial"/>
          <w:color w:val="000000"/>
          <w:sz w:val="20"/>
          <w:szCs w:val="20"/>
        </w:rPr>
        <w:t>firm podwykonawców</w:t>
      </w:r>
      <w:r w:rsidR="00A56C14" w:rsidRPr="0064511A">
        <w:rPr>
          <w:rFonts w:cs="Arial"/>
          <w:color w:val="000000"/>
          <w:sz w:val="20"/>
          <w:szCs w:val="20"/>
        </w:rPr>
        <w:t xml:space="preserve"> o ile są znani</w:t>
      </w:r>
      <w:r w:rsidR="00F40506" w:rsidRPr="0064511A">
        <w:rPr>
          <w:rFonts w:cs="Arial"/>
          <w:color w:val="000000"/>
          <w:sz w:val="20"/>
          <w:szCs w:val="20"/>
        </w:rPr>
        <w:t>.</w:t>
      </w:r>
    </w:p>
    <w:p w14:paraId="2E5222F7" w14:textId="3FCD7E8F" w:rsidR="00F40506" w:rsidRDefault="00D27B3B" w:rsidP="00851014">
      <w:pPr>
        <w:spacing w:line="276" w:lineRule="auto"/>
        <w:ind w:left="567" w:hanging="567"/>
        <w:rPr>
          <w:rFonts w:cs="Arial"/>
          <w:b/>
          <w:bCs/>
          <w:color w:val="FF0000"/>
          <w:sz w:val="20"/>
          <w:szCs w:val="20"/>
        </w:rPr>
      </w:pPr>
      <w:r w:rsidRPr="0064511A">
        <w:rPr>
          <w:rFonts w:cs="Arial"/>
          <w:sz w:val="20"/>
          <w:szCs w:val="20"/>
        </w:rPr>
        <w:t>8.2.</w:t>
      </w:r>
      <w:r w:rsidR="00851014" w:rsidRPr="0064511A">
        <w:rPr>
          <w:rFonts w:cs="Arial"/>
          <w:sz w:val="20"/>
          <w:szCs w:val="20"/>
        </w:rPr>
        <w:tab/>
      </w:r>
      <w:r w:rsidR="00F40506" w:rsidRPr="0064511A">
        <w:rPr>
          <w:rFonts w:cs="Arial"/>
          <w:sz w:val="20"/>
          <w:szCs w:val="20"/>
        </w:rPr>
        <w:t>Wykonawca może zmienić lub zrezygnować z podwykonawcy</w:t>
      </w:r>
      <w:r w:rsidR="001E0D5C" w:rsidRPr="0064511A">
        <w:rPr>
          <w:rFonts w:cs="Arial"/>
          <w:sz w:val="20"/>
          <w:szCs w:val="20"/>
        </w:rPr>
        <w:t>.</w:t>
      </w:r>
      <w:r w:rsidR="00886DAD" w:rsidRPr="0064511A">
        <w:rPr>
          <w:rFonts w:cs="Arial"/>
          <w:b/>
          <w:bCs/>
          <w:color w:val="FF0000"/>
          <w:sz w:val="20"/>
          <w:szCs w:val="20"/>
        </w:rPr>
        <w:t xml:space="preserve"> </w:t>
      </w:r>
    </w:p>
    <w:p w14:paraId="497CF8A9" w14:textId="77777777" w:rsidR="001777B5" w:rsidRPr="0064511A" w:rsidRDefault="001777B5" w:rsidP="00851014">
      <w:pPr>
        <w:spacing w:line="276" w:lineRule="auto"/>
        <w:ind w:left="567" w:hanging="567"/>
        <w:rPr>
          <w:rFonts w:cs="Arial"/>
          <w:sz w:val="20"/>
          <w:szCs w:val="20"/>
        </w:rPr>
      </w:pPr>
    </w:p>
    <w:p w14:paraId="405A4818" w14:textId="1D7E7217" w:rsidR="00162E24" w:rsidRPr="0064511A" w:rsidRDefault="00D27B3B"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64511A">
        <w:rPr>
          <w:rFonts w:cs="Arial"/>
          <w:b/>
          <w:bCs/>
          <w:sz w:val="20"/>
          <w:szCs w:val="20"/>
        </w:rPr>
        <w:t xml:space="preserve">9. </w:t>
      </w:r>
      <w:r w:rsidR="00162E24" w:rsidRPr="0064511A">
        <w:rPr>
          <w:rFonts w:cs="Arial"/>
          <w:b/>
          <w:bCs/>
          <w:sz w:val="20"/>
          <w:szCs w:val="20"/>
        </w:rPr>
        <w:t>Oferty wariantowe. Zamówienia uzupełniające.</w:t>
      </w:r>
    </w:p>
    <w:p w14:paraId="46827816" w14:textId="0231151E" w:rsidR="00162E24" w:rsidRPr="0064511A" w:rsidRDefault="00D27B3B" w:rsidP="002E2CA4">
      <w:pPr>
        <w:tabs>
          <w:tab w:val="left" w:pos="567"/>
        </w:tabs>
        <w:spacing w:line="276" w:lineRule="auto"/>
        <w:rPr>
          <w:rFonts w:cs="Arial"/>
          <w:sz w:val="20"/>
          <w:szCs w:val="20"/>
        </w:rPr>
      </w:pPr>
      <w:r w:rsidRPr="0064511A">
        <w:rPr>
          <w:rFonts w:cs="Arial"/>
          <w:sz w:val="20"/>
          <w:szCs w:val="20"/>
        </w:rPr>
        <w:t xml:space="preserve">9.1. </w:t>
      </w:r>
      <w:r w:rsidR="002E2CA4">
        <w:rPr>
          <w:rFonts w:cs="Arial"/>
          <w:sz w:val="20"/>
          <w:szCs w:val="20"/>
        </w:rPr>
        <w:t xml:space="preserve">   </w:t>
      </w:r>
      <w:r w:rsidR="00F40506" w:rsidRPr="0064511A">
        <w:rPr>
          <w:rFonts w:cs="Arial"/>
          <w:sz w:val="20"/>
          <w:szCs w:val="20"/>
        </w:rPr>
        <w:t>Zamawiający nie dopuszcza składania ofert wariantowych.</w:t>
      </w:r>
      <w:bookmarkStart w:id="1" w:name="_Toc165626656"/>
      <w:bookmarkStart w:id="2" w:name="_Toc479595442"/>
      <w:bookmarkStart w:id="3" w:name="_Toc139608600"/>
    </w:p>
    <w:p w14:paraId="1645CB9F" w14:textId="42947411" w:rsidR="007D7C5D" w:rsidRPr="0064511A" w:rsidRDefault="00D27B3B" w:rsidP="002E2CA4">
      <w:pPr>
        <w:tabs>
          <w:tab w:val="left" w:pos="426"/>
        </w:tabs>
        <w:spacing w:line="276" w:lineRule="auto"/>
        <w:rPr>
          <w:rFonts w:cs="Arial"/>
          <w:sz w:val="20"/>
          <w:szCs w:val="20"/>
        </w:rPr>
      </w:pPr>
      <w:r w:rsidRPr="0064511A">
        <w:rPr>
          <w:rFonts w:cs="Arial"/>
          <w:sz w:val="20"/>
          <w:szCs w:val="20"/>
          <w:lang w:eastAsia="en-US"/>
        </w:rPr>
        <w:t>9.2.</w:t>
      </w:r>
      <w:r w:rsidR="00765B66" w:rsidRPr="0064511A">
        <w:rPr>
          <w:rFonts w:cs="Arial"/>
          <w:sz w:val="20"/>
          <w:szCs w:val="20"/>
          <w:lang w:eastAsia="en-US"/>
        </w:rPr>
        <w:t xml:space="preserve"> </w:t>
      </w:r>
      <w:r w:rsidR="002E2CA4">
        <w:rPr>
          <w:rFonts w:cs="Arial"/>
          <w:sz w:val="20"/>
          <w:szCs w:val="20"/>
          <w:lang w:eastAsia="en-US"/>
        </w:rPr>
        <w:t xml:space="preserve">   </w:t>
      </w:r>
      <w:r w:rsidR="007D7C5D" w:rsidRPr="0064511A">
        <w:rPr>
          <w:rFonts w:cs="Arial"/>
          <w:sz w:val="20"/>
          <w:szCs w:val="20"/>
          <w:lang w:eastAsia="en-US"/>
        </w:rPr>
        <w:t>Zamawiający informuje, że nie przewiduje udzielenia zamówień uzupełniających</w:t>
      </w:r>
      <w:r w:rsidR="00162E24" w:rsidRPr="0064511A">
        <w:rPr>
          <w:rFonts w:cs="Arial"/>
          <w:sz w:val="20"/>
          <w:szCs w:val="20"/>
          <w:lang w:eastAsia="en-US"/>
        </w:rPr>
        <w:t>.</w:t>
      </w:r>
    </w:p>
    <w:p w14:paraId="7D9A4DC4" w14:textId="424E5C1C" w:rsidR="007E4672" w:rsidRPr="0064511A" w:rsidRDefault="00D27B3B" w:rsidP="002E2CA4">
      <w:pPr>
        <w:tabs>
          <w:tab w:val="left" w:pos="426"/>
        </w:tabs>
        <w:spacing w:line="276" w:lineRule="auto"/>
        <w:rPr>
          <w:rFonts w:cs="Arial"/>
          <w:sz w:val="20"/>
          <w:szCs w:val="20"/>
        </w:rPr>
      </w:pPr>
      <w:r w:rsidRPr="0064511A">
        <w:rPr>
          <w:rFonts w:cs="Arial"/>
          <w:sz w:val="20"/>
          <w:szCs w:val="20"/>
        </w:rPr>
        <w:t>9.3.</w:t>
      </w:r>
      <w:r w:rsidR="00765B66" w:rsidRPr="0064511A">
        <w:rPr>
          <w:rFonts w:cs="Arial"/>
          <w:sz w:val="20"/>
          <w:szCs w:val="20"/>
        </w:rPr>
        <w:t xml:space="preserve"> </w:t>
      </w:r>
      <w:r w:rsidR="002E2CA4">
        <w:rPr>
          <w:rFonts w:cs="Arial"/>
          <w:sz w:val="20"/>
          <w:szCs w:val="20"/>
        </w:rPr>
        <w:t xml:space="preserve">   </w:t>
      </w:r>
      <w:r w:rsidR="007E4672" w:rsidRPr="0064511A">
        <w:rPr>
          <w:rFonts w:cs="Arial"/>
          <w:sz w:val="20"/>
          <w:szCs w:val="20"/>
        </w:rPr>
        <w:t>Zamawiający</w:t>
      </w:r>
      <w:r w:rsidR="002B4039" w:rsidRPr="0064511A">
        <w:rPr>
          <w:rFonts w:cs="Arial"/>
          <w:color w:val="548DD4"/>
          <w:sz w:val="20"/>
          <w:szCs w:val="20"/>
        </w:rPr>
        <w:t xml:space="preserve"> </w:t>
      </w:r>
      <w:r w:rsidR="007E4672" w:rsidRPr="0064511A">
        <w:rPr>
          <w:rFonts w:cs="Arial"/>
          <w:sz w:val="20"/>
          <w:szCs w:val="20"/>
        </w:rPr>
        <w:t>nie dopuszcza składania ofert warunkowych.</w:t>
      </w:r>
    </w:p>
    <w:p w14:paraId="304F2AE5" w14:textId="063F69C3" w:rsidR="001A2168" w:rsidRDefault="00D27B3B" w:rsidP="002E2CA4">
      <w:pPr>
        <w:tabs>
          <w:tab w:val="left" w:pos="426"/>
        </w:tabs>
        <w:spacing w:line="276" w:lineRule="auto"/>
        <w:rPr>
          <w:rFonts w:cs="Arial"/>
          <w:sz w:val="20"/>
          <w:szCs w:val="20"/>
        </w:rPr>
      </w:pPr>
      <w:r w:rsidRPr="0064511A">
        <w:rPr>
          <w:rFonts w:cs="Arial"/>
          <w:sz w:val="20"/>
          <w:szCs w:val="20"/>
        </w:rPr>
        <w:t xml:space="preserve">9.4. </w:t>
      </w:r>
      <w:r w:rsidR="002E2CA4">
        <w:rPr>
          <w:rFonts w:cs="Arial"/>
          <w:sz w:val="20"/>
          <w:szCs w:val="20"/>
        </w:rPr>
        <w:t xml:space="preserve">   </w:t>
      </w:r>
      <w:r w:rsidR="001A2168" w:rsidRPr="0064511A">
        <w:rPr>
          <w:rFonts w:cs="Arial"/>
          <w:sz w:val="20"/>
          <w:szCs w:val="20"/>
        </w:rPr>
        <w:t>Zamawiający nie przewiduje zawarci</w:t>
      </w:r>
      <w:r w:rsidR="002B4039" w:rsidRPr="0064511A">
        <w:rPr>
          <w:rFonts w:cs="Arial"/>
          <w:sz w:val="20"/>
          <w:szCs w:val="20"/>
        </w:rPr>
        <w:t>a</w:t>
      </w:r>
      <w:r w:rsidR="001A2168" w:rsidRPr="0064511A">
        <w:rPr>
          <w:rFonts w:cs="Arial"/>
          <w:sz w:val="20"/>
          <w:szCs w:val="20"/>
        </w:rPr>
        <w:t xml:space="preserve"> umowy ramowej.</w:t>
      </w:r>
    </w:p>
    <w:p w14:paraId="5D43F5FE" w14:textId="3E2C6B08" w:rsidR="00F40506" w:rsidRDefault="00F40506" w:rsidP="003F7A11">
      <w:pPr>
        <w:spacing w:line="276" w:lineRule="auto"/>
        <w:jc w:val="left"/>
        <w:rPr>
          <w:rFonts w:cs="Arial"/>
          <w:sz w:val="16"/>
          <w:szCs w:val="20"/>
          <w:lang w:eastAsia="en-US"/>
        </w:rPr>
      </w:pPr>
    </w:p>
    <w:p w14:paraId="4912DAF6" w14:textId="77777777" w:rsidR="001777B5" w:rsidRPr="0064511A" w:rsidRDefault="001777B5" w:rsidP="003F7A11">
      <w:pPr>
        <w:spacing w:line="276" w:lineRule="auto"/>
        <w:jc w:val="left"/>
        <w:rPr>
          <w:rFonts w:cs="Arial"/>
          <w:sz w:val="16"/>
          <w:szCs w:val="20"/>
          <w:lang w:eastAsia="en-US"/>
        </w:rPr>
      </w:pPr>
    </w:p>
    <w:p w14:paraId="1340FE13" w14:textId="77777777" w:rsidR="00F40506" w:rsidRPr="0064511A" w:rsidRDefault="00F40506" w:rsidP="003F7A11">
      <w:pPr>
        <w:keepNext/>
        <w:tabs>
          <w:tab w:val="left" w:pos="426"/>
        </w:tabs>
        <w:spacing w:line="276" w:lineRule="auto"/>
        <w:jc w:val="center"/>
        <w:outlineLvl w:val="0"/>
        <w:rPr>
          <w:rFonts w:cs="Arial"/>
          <w:b/>
          <w:bCs/>
          <w:sz w:val="20"/>
          <w:szCs w:val="20"/>
          <w:lang w:eastAsia="en-US"/>
        </w:rPr>
      </w:pPr>
      <w:r w:rsidRPr="0064511A">
        <w:rPr>
          <w:rFonts w:cs="Arial"/>
          <w:b/>
          <w:bCs/>
          <w:sz w:val="20"/>
          <w:szCs w:val="20"/>
          <w:lang w:eastAsia="en-US"/>
        </w:rPr>
        <w:t>Dział III</w:t>
      </w:r>
    </w:p>
    <w:p w14:paraId="3F5FC87D" w14:textId="77777777" w:rsidR="00F40506" w:rsidRPr="0064511A" w:rsidRDefault="00F40506" w:rsidP="003F7A11">
      <w:pPr>
        <w:spacing w:line="276" w:lineRule="auto"/>
        <w:jc w:val="center"/>
        <w:rPr>
          <w:rFonts w:cs="Arial"/>
          <w:b/>
          <w:bCs/>
          <w:sz w:val="20"/>
          <w:szCs w:val="20"/>
          <w:lang w:eastAsia="en-US"/>
        </w:rPr>
      </w:pPr>
      <w:r w:rsidRPr="0064511A">
        <w:rPr>
          <w:rFonts w:cs="Arial"/>
          <w:b/>
          <w:bCs/>
          <w:sz w:val="20"/>
          <w:szCs w:val="20"/>
          <w:lang w:eastAsia="en-US"/>
        </w:rPr>
        <w:t>Informacje o charakterze prawnym, ekonomicznymi technicznym</w:t>
      </w:r>
    </w:p>
    <w:p w14:paraId="589B35FB" w14:textId="77777777" w:rsidR="00A33295" w:rsidRPr="0064511A" w:rsidRDefault="00A33295" w:rsidP="003F7A11">
      <w:pPr>
        <w:spacing w:line="276" w:lineRule="auto"/>
        <w:jc w:val="center"/>
        <w:rPr>
          <w:rFonts w:cs="Arial"/>
          <w:b/>
          <w:sz w:val="2"/>
          <w:szCs w:val="20"/>
          <w:lang w:eastAsia="en-US"/>
        </w:rPr>
      </w:pPr>
    </w:p>
    <w:p w14:paraId="5572BE77" w14:textId="14E35CC4" w:rsidR="00A33295" w:rsidRPr="0064511A"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sz w:val="20"/>
          <w:szCs w:val="20"/>
          <w:lang w:eastAsia="en-US"/>
        </w:rPr>
        <w:t xml:space="preserve">10. </w:t>
      </w:r>
      <w:r w:rsidR="00A33295" w:rsidRPr="0064511A">
        <w:rPr>
          <w:rFonts w:cs="Arial"/>
          <w:b/>
          <w:bCs/>
          <w:sz w:val="20"/>
          <w:szCs w:val="20"/>
          <w:lang w:eastAsia="en-US"/>
        </w:rPr>
        <w:t xml:space="preserve">Dopuszczenie </w:t>
      </w:r>
      <w:r w:rsidR="00922058" w:rsidRPr="0064511A">
        <w:rPr>
          <w:rFonts w:cs="Arial"/>
          <w:b/>
          <w:bCs/>
          <w:sz w:val="20"/>
          <w:szCs w:val="20"/>
          <w:lang w:eastAsia="en-US"/>
        </w:rPr>
        <w:t>W</w:t>
      </w:r>
      <w:r w:rsidR="00A33295" w:rsidRPr="0064511A">
        <w:rPr>
          <w:rFonts w:cs="Arial"/>
          <w:b/>
          <w:bCs/>
          <w:sz w:val="20"/>
          <w:szCs w:val="20"/>
          <w:lang w:eastAsia="en-US"/>
        </w:rPr>
        <w:t>ykonawców do ubiegania się o udzielenie zamówienia</w:t>
      </w:r>
    </w:p>
    <w:bookmarkEnd w:id="1"/>
    <w:bookmarkEnd w:id="2"/>
    <w:p w14:paraId="14E50A2F" w14:textId="2C69101F" w:rsidR="00F40506" w:rsidRPr="0064511A" w:rsidRDefault="005A5FFE" w:rsidP="00851014">
      <w:pPr>
        <w:spacing w:line="276" w:lineRule="auto"/>
        <w:ind w:left="567" w:hanging="567"/>
        <w:rPr>
          <w:rFonts w:eastAsia="Calibri" w:cs="Arial"/>
          <w:bCs/>
          <w:sz w:val="20"/>
          <w:szCs w:val="20"/>
          <w:lang w:eastAsia="en-US"/>
        </w:rPr>
      </w:pPr>
      <w:r w:rsidRPr="0064511A">
        <w:rPr>
          <w:rFonts w:eastAsia="Calibri" w:cs="Arial"/>
          <w:bCs/>
          <w:sz w:val="20"/>
          <w:szCs w:val="20"/>
          <w:lang w:eastAsia="en-US"/>
        </w:rPr>
        <w:lastRenderedPageBreak/>
        <w:t>10.1</w:t>
      </w:r>
      <w:r w:rsidR="00851014" w:rsidRPr="0064511A">
        <w:rPr>
          <w:rFonts w:eastAsia="Calibri" w:cs="Arial"/>
          <w:bCs/>
          <w:sz w:val="20"/>
          <w:szCs w:val="20"/>
          <w:lang w:eastAsia="en-US"/>
        </w:rPr>
        <w:tab/>
      </w:r>
      <w:r w:rsidR="00A33295" w:rsidRPr="0064511A">
        <w:rPr>
          <w:rFonts w:eastAsia="Calibri" w:cs="Arial"/>
          <w:bCs/>
          <w:sz w:val="20"/>
          <w:szCs w:val="20"/>
          <w:lang w:eastAsia="en-US"/>
        </w:rPr>
        <w:t xml:space="preserve">O </w:t>
      </w:r>
      <w:r w:rsidR="00F40506" w:rsidRPr="0064511A">
        <w:rPr>
          <w:rFonts w:eastAsia="Calibri" w:cs="Arial"/>
          <w:bCs/>
          <w:sz w:val="20"/>
          <w:szCs w:val="20"/>
          <w:lang w:eastAsia="en-US"/>
        </w:rPr>
        <w:t>udzielenie Zamówienia mogą ubiegać się Wykonawcy, którzy:</w:t>
      </w:r>
    </w:p>
    <w:p w14:paraId="31C47528" w14:textId="559C2E5B" w:rsidR="00A33295" w:rsidRPr="0064511A" w:rsidRDefault="005A5FFE" w:rsidP="002E2CA4">
      <w:pPr>
        <w:pStyle w:val="Akapitzlist"/>
        <w:tabs>
          <w:tab w:val="left" w:pos="993"/>
        </w:tabs>
        <w:spacing w:line="276" w:lineRule="auto"/>
        <w:ind w:left="993" w:hanging="709"/>
        <w:contextualSpacing w:val="0"/>
        <w:rPr>
          <w:rFonts w:eastAsia="Calibri" w:cs="Arial"/>
          <w:sz w:val="20"/>
          <w:szCs w:val="20"/>
          <w:lang w:eastAsia="en-US"/>
        </w:rPr>
      </w:pPr>
      <w:r w:rsidRPr="0064511A">
        <w:rPr>
          <w:rFonts w:eastAsia="Calibri" w:cs="Arial"/>
          <w:sz w:val="20"/>
          <w:szCs w:val="20"/>
          <w:lang w:eastAsia="en-US"/>
        </w:rPr>
        <w:t>10.1.1</w:t>
      </w:r>
      <w:r w:rsidR="00851014" w:rsidRPr="0064511A">
        <w:rPr>
          <w:rFonts w:eastAsia="Calibri" w:cs="Arial"/>
          <w:sz w:val="20"/>
          <w:szCs w:val="20"/>
          <w:lang w:eastAsia="en-US"/>
        </w:rPr>
        <w:tab/>
      </w:r>
      <w:r w:rsidR="007D7C5D" w:rsidRPr="0064511A">
        <w:rPr>
          <w:rFonts w:eastAsia="Calibri" w:cs="Arial"/>
          <w:sz w:val="20"/>
          <w:szCs w:val="20"/>
          <w:lang w:eastAsia="en-US"/>
        </w:rPr>
        <w:t>posiadają uprawnienia do wykonywania określonej działalności lub czynności, jeżeli przepisy prawa nakładają obowiązek posiadania takich uprawnień;</w:t>
      </w:r>
    </w:p>
    <w:p w14:paraId="58CF4F54" w14:textId="63AB42A1" w:rsidR="00A33295" w:rsidRPr="0064511A" w:rsidRDefault="005A5FFE" w:rsidP="002E2CA4">
      <w:pPr>
        <w:pStyle w:val="Akapitzlist"/>
        <w:tabs>
          <w:tab w:val="left" w:pos="993"/>
          <w:tab w:val="left" w:pos="1418"/>
        </w:tabs>
        <w:spacing w:line="276" w:lineRule="auto"/>
        <w:ind w:left="993" w:hanging="709"/>
        <w:contextualSpacing w:val="0"/>
        <w:rPr>
          <w:rFonts w:eastAsia="Calibri" w:cs="Arial"/>
          <w:sz w:val="20"/>
          <w:szCs w:val="20"/>
          <w:lang w:eastAsia="en-US"/>
        </w:rPr>
      </w:pPr>
      <w:r w:rsidRPr="0064511A">
        <w:rPr>
          <w:rFonts w:eastAsia="Calibri" w:cs="Arial"/>
          <w:sz w:val="20"/>
          <w:szCs w:val="20"/>
          <w:lang w:eastAsia="en-US"/>
        </w:rPr>
        <w:t>10.1.2</w:t>
      </w:r>
      <w:r w:rsidR="00851014" w:rsidRPr="0064511A">
        <w:rPr>
          <w:rFonts w:eastAsia="Calibri" w:cs="Arial"/>
          <w:sz w:val="20"/>
          <w:szCs w:val="20"/>
          <w:lang w:eastAsia="en-US"/>
        </w:rPr>
        <w:tab/>
      </w:r>
      <w:r w:rsidR="007D7C5D" w:rsidRPr="0064511A">
        <w:rPr>
          <w:rFonts w:eastAsia="Calibri" w:cs="Arial"/>
          <w:sz w:val="20"/>
          <w:szCs w:val="20"/>
          <w:lang w:eastAsia="en-US"/>
        </w:rPr>
        <w:t xml:space="preserve">posiadają </w:t>
      </w:r>
      <w:r w:rsidR="00DA25C9" w:rsidRPr="0064511A">
        <w:rPr>
          <w:rFonts w:eastAsia="Calibri" w:cs="Arial"/>
          <w:sz w:val="20"/>
          <w:szCs w:val="20"/>
          <w:lang w:eastAsia="en-US"/>
        </w:rPr>
        <w:t xml:space="preserve">zdolność techniczną lub zawodową tj. </w:t>
      </w:r>
      <w:r w:rsidR="007D7C5D" w:rsidRPr="0064511A">
        <w:rPr>
          <w:rFonts w:eastAsia="Calibri" w:cs="Arial"/>
          <w:sz w:val="20"/>
          <w:szCs w:val="20"/>
          <w:lang w:eastAsia="en-US"/>
        </w:rPr>
        <w:t>niezbędną wiedzę i doświadczenie oraz dysponują potencjałem technicznym i osobami zdolnymi do wykonania zamówienia;</w:t>
      </w:r>
    </w:p>
    <w:p w14:paraId="73673748" w14:textId="3C281812" w:rsidR="00D53237" w:rsidRPr="0064511A" w:rsidRDefault="005A5FFE" w:rsidP="002E2CA4">
      <w:pPr>
        <w:pStyle w:val="Akapitzlist"/>
        <w:tabs>
          <w:tab w:val="left" w:pos="993"/>
          <w:tab w:val="left" w:pos="1418"/>
        </w:tabs>
        <w:spacing w:line="276" w:lineRule="auto"/>
        <w:ind w:left="993" w:hanging="709"/>
        <w:contextualSpacing w:val="0"/>
        <w:rPr>
          <w:rFonts w:eastAsia="Calibri" w:cs="Arial"/>
          <w:iCs/>
          <w:sz w:val="20"/>
          <w:szCs w:val="20"/>
          <w:lang w:eastAsia="en-US"/>
        </w:rPr>
      </w:pPr>
      <w:r w:rsidRPr="0064511A">
        <w:rPr>
          <w:rFonts w:eastAsia="Calibri" w:cs="Arial"/>
          <w:bCs/>
          <w:sz w:val="20"/>
          <w:szCs w:val="20"/>
          <w:lang w:eastAsia="en-US"/>
        </w:rPr>
        <w:t>10.1.3</w:t>
      </w:r>
      <w:r w:rsidR="00851014" w:rsidRPr="0064511A">
        <w:rPr>
          <w:rFonts w:eastAsia="Calibri" w:cs="Arial"/>
          <w:bCs/>
          <w:sz w:val="20"/>
          <w:szCs w:val="20"/>
          <w:lang w:eastAsia="en-US"/>
        </w:rPr>
        <w:tab/>
      </w:r>
      <w:r w:rsidR="007D7C5D" w:rsidRPr="0064511A">
        <w:rPr>
          <w:rFonts w:eastAsia="Calibri" w:cs="Arial"/>
          <w:bCs/>
          <w:sz w:val="20"/>
          <w:szCs w:val="20"/>
          <w:lang w:eastAsia="en-US"/>
        </w:rPr>
        <w:t xml:space="preserve">znajdują się w sytuacji finansowej </w:t>
      </w:r>
      <w:r w:rsidR="00DA25C9" w:rsidRPr="0064511A">
        <w:rPr>
          <w:rFonts w:eastAsia="Calibri" w:cs="Arial"/>
          <w:bCs/>
          <w:sz w:val="20"/>
          <w:szCs w:val="20"/>
          <w:lang w:eastAsia="en-US"/>
        </w:rPr>
        <w:t xml:space="preserve">i ekonomicznej </w:t>
      </w:r>
      <w:r w:rsidR="007D7C5D" w:rsidRPr="0064511A">
        <w:rPr>
          <w:rFonts w:eastAsia="Calibri" w:cs="Arial"/>
          <w:bCs/>
          <w:sz w:val="20"/>
          <w:szCs w:val="20"/>
          <w:lang w:eastAsia="en-US"/>
        </w:rPr>
        <w:t>zapewniającej wykonanie zamówienia</w:t>
      </w:r>
      <w:r w:rsidR="00DA6AB2" w:rsidRPr="0064511A">
        <w:rPr>
          <w:rFonts w:eastAsia="Calibri" w:cs="Arial"/>
          <w:bCs/>
          <w:sz w:val="20"/>
          <w:szCs w:val="20"/>
          <w:lang w:eastAsia="en-US"/>
        </w:rPr>
        <w:t>.</w:t>
      </w:r>
    </w:p>
    <w:p w14:paraId="1ECED734" w14:textId="4E3D5726" w:rsidR="004E49D6" w:rsidRPr="0064511A" w:rsidRDefault="00D47066" w:rsidP="009C72D3">
      <w:pPr>
        <w:pStyle w:val="Akapitzlist"/>
        <w:tabs>
          <w:tab w:val="left" w:pos="1560"/>
        </w:tabs>
        <w:spacing w:line="276" w:lineRule="auto"/>
        <w:ind w:left="567" w:hanging="567"/>
        <w:rPr>
          <w:rFonts w:eastAsia="Calibri" w:cs="Arial"/>
          <w:bCs/>
          <w:iCs/>
          <w:sz w:val="20"/>
          <w:szCs w:val="20"/>
          <w:lang w:eastAsia="en-US"/>
        </w:rPr>
      </w:pPr>
      <w:r>
        <w:rPr>
          <w:rFonts w:eastAsia="Calibri" w:cs="Arial"/>
          <w:bCs/>
          <w:iCs/>
          <w:sz w:val="20"/>
          <w:szCs w:val="20"/>
          <w:lang w:eastAsia="en-US"/>
        </w:rPr>
        <w:t>10.2</w:t>
      </w:r>
      <w:r w:rsidR="00851014" w:rsidRPr="0064511A">
        <w:rPr>
          <w:rFonts w:eastAsia="Calibri" w:cs="Arial"/>
          <w:bCs/>
          <w:iCs/>
          <w:sz w:val="20"/>
          <w:szCs w:val="20"/>
          <w:lang w:eastAsia="en-US"/>
        </w:rPr>
        <w:tab/>
      </w:r>
      <w:r w:rsidR="00645F06" w:rsidRPr="0064511A">
        <w:rPr>
          <w:rFonts w:eastAsia="Calibri" w:cs="Arial"/>
          <w:bCs/>
          <w:iCs/>
          <w:sz w:val="20"/>
          <w:szCs w:val="20"/>
          <w:lang w:eastAsia="en-US"/>
        </w:rPr>
        <w:t>W przypadku Wykonawców wspólnie ubiegających się o udzielenie zamówienia żaden z Wykonawców nie może podlegać wykluczeniu. Pozostałe warunki muszą być spełnione łącznie przez składających ofertę.</w:t>
      </w:r>
    </w:p>
    <w:p w14:paraId="073B8511" w14:textId="15F21E76" w:rsidR="00825DA8" w:rsidRPr="0064511A" w:rsidRDefault="00162DCA" w:rsidP="00DF5616">
      <w:pPr>
        <w:tabs>
          <w:tab w:val="left" w:pos="567"/>
        </w:tabs>
        <w:spacing w:line="276" w:lineRule="auto"/>
        <w:rPr>
          <w:rFonts w:eastAsia="Calibri" w:cs="Arial"/>
          <w:sz w:val="20"/>
          <w:szCs w:val="20"/>
          <w:lang w:eastAsia="en-US"/>
        </w:rPr>
      </w:pPr>
      <w:bookmarkStart w:id="4" w:name="_Ref416255280"/>
      <w:r w:rsidRPr="0064511A">
        <w:rPr>
          <w:sz w:val="20"/>
          <w:szCs w:val="20"/>
        </w:rPr>
        <w:t>10.</w:t>
      </w:r>
      <w:r w:rsidR="00D47066">
        <w:rPr>
          <w:sz w:val="20"/>
          <w:szCs w:val="20"/>
        </w:rPr>
        <w:t>3</w:t>
      </w:r>
      <w:r w:rsidR="00851014" w:rsidRPr="0064511A">
        <w:rPr>
          <w:sz w:val="20"/>
          <w:szCs w:val="20"/>
        </w:rPr>
        <w:tab/>
      </w:r>
      <w:r w:rsidR="00825DA8" w:rsidRPr="0064511A">
        <w:rPr>
          <w:sz w:val="20"/>
          <w:szCs w:val="20"/>
        </w:rPr>
        <w:t>Z postępowania o udzielenie Zamówienia wyklucza się:</w:t>
      </w:r>
      <w:bookmarkEnd w:id="4"/>
    </w:p>
    <w:p w14:paraId="116C905B" w14:textId="5F7A5C99" w:rsidR="00825DA8" w:rsidRPr="0064511A" w:rsidRDefault="00D47066" w:rsidP="002E2CA4">
      <w:pPr>
        <w:pStyle w:val="Akapitzlist"/>
        <w:autoSpaceDE w:val="0"/>
        <w:autoSpaceDN w:val="0"/>
        <w:adjustRightInd w:val="0"/>
        <w:spacing w:line="276" w:lineRule="auto"/>
        <w:ind w:left="993" w:hanging="709"/>
        <w:rPr>
          <w:rFonts w:cs="Arial"/>
          <w:sz w:val="20"/>
          <w:szCs w:val="20"/>
        </w:rPr>
      </w:pPr>
      <w:r>
        <w:rPr>
          <w:rFonts w:cs="Arial"/>
          <w:sz w:val="20"/>
          <w:szCs w:val="20"/>
        </w:rPr>
        <w:t>10.3</w:t>
      </w:r>
      <w:r w:rsidR="00162DCA" w:rsidRPr="0064511A">
        <w:rPr>
          <w:rFonts w:cs="Arial"/>
          <w:sz w:val="20"/>
          <w:szCs w:val="20"/>
        </w:rPr>
        <w:t xml:space="preserve">.1 </w:t>
      </w:r>
      <w:r w:rsidR="002E2CA4">
        <w:rPr>
          <w:rFonts w:cs="Arial"/>
          <w:sz w:val="20"/>
          <w:szCs w:val="20"/>
        </w:rPr>
        <w:t xml:space="preserve">  </w:t>
      </w:r>
      <w:r w:rsidR="00825DA8" w:rsidRPr="0064511A">
        <w:rPr>
          <w:rFonts w:cs="Arial"/>
          <w:sz w:val="20"/>
          <w:szCs w:val="20"/>
        </w:rPr>
        <w:t>Wykonawców, którzy w ciągu ostatnich trzech lat przed wszczęciem postępowania wyrządzili szkodę</w:t>
      </w:r>
      <w:r w:rsidR="002C4D86" w:rsidRPr="0064511A">
        <w:rPr>
          <w:rFonts w:cs="Arial"/>
          <w:sz w:val="20"/>
          <w:szCs w:val="20"/>
        </w:rPr>
        <w:t xml:space="preserve"> </w:t>
      </w:r>
      <w:r w:rsidR="00C77586" w:rsidRPr="0064511A">
        <w:rPr>
          <w:rFonts w:cs="Arial"/>
          <w:sz w:val="20"/>
          <w:szCs w:val="20"/>
        </w:rPr>
        <w:t>Zespołowi Oddziałów Polskie Górnictwo Naftowe i Gazownictwo ORLEN Spółki Akcyjnej</w:t>
      </w:r>
      <w:r w:rsidR="009F1886" w:rsidRPr="0064511A">
        <w:rPr>
          <w:rFonts w:cs="Arial"/>
          <w:sz w:val="20"/>
          <w:szCs w:val="20"/>
        </w:rPr>
        <w:t xml:space="preserve"> </w:t>
      </w:r>
      <w:r w:rsidR="00114479" w:rsidRPr="0064511A">
        <w:rPr>
          <w:rFonts w:cs="Arial"/>
          <w:sz w:val="20"/>
          <w:szCs w:val="20"/>
        </w:rPr>
        <w:t xml:space="preserve">lub </w:t>
      </w:r>
      <w:r w:rsidR="00E62B43" w:rsidRPr="0064511A">
        <w:rPr>
          <w:rFonts w:cs="Arial"/>
          <w:sz w:val="20"/>
          <w:szCs w:val="20"/>
        </w:rPr>
        <w:t>Spółce Zależnej</w:t>
      </w:r>
      <w:r w:rsidR="001414BF" w:rsidRPr="0064511A">
        <w:rPr>
          <w:rFonts w:cs="Arial"/>
          <w:sz w:val="20"/>
          <w:szCs w:val="20"/>
        </w:rPr>
        <w:t xml:space="preserve"> </w:t>
      </w:r>
      <w:r w:rsidR="00825DA8" w:rsidRPr="0064511A">
        <w:rPr>
          <w:rFonts w:cs="Arial"/>
          <w:sz w:val="20"/>
          <w:szCs w:val="20"/>
        </w:rPr>
        <w:t xml:space="preserve">(status podmiotu oceniany według daty wyrządzenia szkody), nie wykonując Zamówienia lub wykonując je nienależycie, a szkoda ta nie została dobrowolnie naprawiona do dnia wszczęcia </w:t>
      </w:r>
      <w:r w:rsidR="00DA25C9" w:rsidRPr="0064511A">
        <w:rPr>
          <w:rFonts w:cs="Arial"/>
          <w:sz w:val="20"/>
          <w:szCs w:val="20"/>
        </w:rPr>
        <w:t>P</w:t>
      </w:r>
      <w:r w:rsidR="00825DA8" w:rsidRPr="0064511A">
        <w:rPr>
          <w:rFonts w:cs="Arial"/>
          <w:sz w:val="20"/>
          <w:szCs w:val="20"/>
        </w:rPr>
        <w:t>ostępowania, chyba że niewykonanie lub nienależyte wykonanie jest następstwem okoliczności, za które Wykonaw</w:t>
      </w:r>
      <w:r w:rsidR="0076284C" w:rsidRPr="0064511A">
        <w:rPr>
          <w:rFonts w:cs="Arial"/>
          <w:sz w:val="20"/>
          <w:szCs w:val="20"/>
        </w:rPr>
        <w:t>ca nie ponosi odpowiedzialności</w:t>
      </w:r>
      <w:r w:rsidR="00482581" w:rsidRPr="0064511A">
        <w:rPr>
          <w:rFonts w:cs="Arial"/>
          <w:sz w:val="20"/>
          <w:szCs w:val="20"/>
        </w:rPr>
        <w:t>,</w:t>
      </w:r>
    </w:p>
    <w:p w14:paraId="0CEAA8DC" w14:textId="68BF2515" w:rsidR="00825DA8"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.2 </w:t>
      </w:r>
      <w:r w:rsidR="00A843F5" w:rsidRPr="0064511A">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64511A">
        <w:rPr>
          <w:rFonts w:cs="Arial"/>
          <w:sz w:val="20"/>
          <w:szCs w:val="20"/>
        </w:rPr>
        <w:t>,</w:t>
      </w:r>
    </w:p>
    <w:p w14:paraId="215CC36F" w14:textId="773C8706" w:rsidR="00825DA8"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.3 </w:t>
      </w:r>
      <w:r w:rsidR="002E2CA4">
        <w:rPr>
          <w:rFonts w:cs="Arial"/>
          <w:sz w:val="20"/>
          <w:szCs w:val="20"/>
        </w:rPr>
        <w:t xml:space="preserve"> </w:t>
      </w:r>
      <w:r w:rsidR="00825DA8" w:rsidRPr="0064511A">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EC2460C" w14:textId="403D4835" w:rsidR="00C07E74" w:rsidRPr="0064511A" w:rsidRDefault="00D47066" w:rsidP="002E2CA4">
      <w:pPr>
        <w:autoSpaceDE w:val="0"/>
        <w:autoSpaceDN w:val="0"/>
        <w:adjustRightInd w:val="0"/>
        <w:spacing w:line="276" w:lineRule="auto"/>
        <w:ind w:left="993" w:hanging="709"/>
        <w:rPr>
          <w:rFonts w:cs="Arial"/>
          <w:sz w:val="20"/>
          <w:szCs w:val="20"/>
        </w:rPr>
      </w:pPr>
      <w:bookmarkStart w:id="5" w:name="_Ref423510414"/>
      <w:r>
        <w:rPr>
          <w:rFonts w:cs="Arial"/>
          <w:sz w:val="20"/>
          <w:szCs w:val="20"/>
        </w:rPr>
        <w:t>10.3</w:t>
      </w:r>
      <w:r w:rsidR="00162DCA" w:rsidRPr="0064511A">
        <w:rPr>
          <w:rFonts w:cs="Arial"/>
          <w:sz w:val="20"/>
          <w:szCs w:val="20"/>
        </w:rPr>
        <w:t xml:space="preserve">.4 </w:t>
      </w:r>
      <w:r w:rsidR="002E2CA4">
        <w:rPr>
          <w:rFonts w:cs="Arial"/>
          <w:sz w:val="20"/>
          <w:szCs w:val="20"/>
        </w:rPr>
        <w:t xml:space="preserve"> </w:t>
      </w:r>
      <w:r w:rsidR="00825DA8" w:rsidRPr="0064511A">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E063A8F" w14:textId="5A198280"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.5 </w:t>
      </w:r>
      <w:r w:rsidR="002E2CA4">
        <w:rPr>
          <w:rFonts w:cs="Arial"/>
          <w:sz w:val="20"/>
          <w:szCs w:val="20"/>
        </w:rPr>
        <w:t xml:space="preserve"> </w:t>
      </w:r>
      <w:r w:rsidR="00C07E74"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001780F" w14:textId="1FB04F87"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.6 </w:t>
      </w:r>
      <w:r w:rsidR="002E2CA4">
        <w:rPr>
          <w:rFonts w:cs="Arial"/>
          <w:sz w:val="20"/>
          <w:szCs w:val="20"/>
        </w:rPr>
        <w:t xml:space="preserve"> </w:t>
      </w:r>
      <w:r w:rsidR="00C07E74" w:rsidRPr="0064511A">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rsidRPr="0064511A">
        <w:rPr>
          <w:rFonts w:cs="Arial"/>
          <w:sz w:val="20"/>
          <w:szCs w:val="20"/>
        </w:rPr>
        <w:t>10.</w:t>
      </w:r>
      <w:r w:rsidR="00E93973" w:rsidRPr="0064511A">
        <w:rPr>
          <w:rFonts w:cs="Arial"/>
          <w:sz w:val="20"/>
          <w:szCs w:val="20"/>
        </w:rPr>
        <w:t>4</w:t>
      </w:r>
      <w:r w:rsidR="00EC52A3" w:rsidRPr="0064511A">
        <w:rPr>
          <w:rFonts w:cs="Arial"/>
          <w:sz w:val="20"/>
          <w:szCs w:val="20"/>
        </w:rPr>
        <w:t>.</w:t>
      </w:r>
      <w:r w:rsidR="00C07E74" w:rsidRPr="0064511A">
        <w:rPr>
          <w:rFonts w:cs="Arial"/>
          <w:sz w:val="20"/>
          <w:szCs w:val="20"/>
        </w:rPr>
        <w:t>5, jeżeli podmiot zbiorowy nie wdrożył środków naprawczych i prewencyjnych (</w:t>
      </w:r>
      <w:proofErr w:type="spellStart"/>
      <w:r w:rsidR="00C07E74" w:rsidRPr="0064511A">
        <w:rPr>
          <w:rFonts w:cs="Arial"/>
          <w:sz w:val="20"/>
          <w:szCs w:val="20"/>
        </w:rPr>
        <w:t>self-cleaning</w:t>
      </w:r>
      <w:proofErr w:type="spellEnd"/>
      <w:r w:rsidR="00C07E74" w:rsidRPr="0064511A">
        <w:rPr>
          <w:rFonts w:cs="Arial"/>
          <w:sz w:val="20"/>
          <w:szCs w:val="20"/>
        </w:rPr>
        <w:t>),</w:t>
      </w:r>
    </w:p>
    <w:p w14:paraId="6367B7E1" w14:textId="5E976EE0" w:rsidR="00C07E74" w:rsidRPr="0064511A"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.7 </w:t>
      </w:r>
      <w:r w:rsidR="002E2CA4">
        <w:rPr>
          <w:rFonts w:cs="Arial"/>
          <w:sz w:val="20"/>
          <w:szCs w:val="20"/>
        </w:rPr>
        <w:t xml:space="preserve"> </w:t>
      </w:r>
      <w:r w:rsidR="00C07E74" w:rsidRPr="0064511A">
        <w:rPr>
          <w:rFonts w:cs="Arial"/>
          <w:sz w:val="20"/>
          <w:szCs w:val="20"/>
        </w:rPr>
        <w:t xml:space="preserve">Wykonawców, będących adresatami lub zarządzanych przez adresatów lub powiązanych </w:t>
      </w:r>
      <w:r w:rsidR="00E93973" w:rsidRPr="0064511A">
        <w:rPr>
          <w:rFonts w:cs="Arial"/>
          <w:sz w:val="20"/>
          <w:szCs w:val="20"/>
        </w:rPr>
        <w:br/>
      </w:r>
      <w:r w:rsidR="00C07E74" w:rsidRPr="0064511A">
        <w:rPr>
          <w:rFonts w:cs="Arial"/>
          <w:sz w:val="20"/>
          <w:szCs w:val="20"/>
        </w:rPr>
        <w:t xml:space="preserve">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sidRPr="0064511A">
        <w:rPr>
          <w:rFonts w:cs="Arial"/>
          <w:sz w:val="20"/>
          <w:szCs w:val="20"/>
        </w:rPr>
        <w:t>Grupy</w:t>
      </w:r>
      <w:r w:rsidR="00C07E74" w:rsidRPr="0064511A">
        <w:rPr>
          <w:rFonts w:cs="Arial"/>
          <w:sz w:val="20"/>
          <w:szCs w:val="20"/>
        </w:rPr>
        <w:t>,</w:t>
      </w:r>
    </w:p>
    <w:p w14:paraId="1D062A2D" w14:textId="759C78D1" w:rsidR="00C07E74" w:rsidRPr="0064511A" w:rsidRDefault="00D47066" w:rsidP="002E2CA4">
      <w:pPr>
        <w:pStyle w:val="Akapitzlist"/>
        <w:autoSpaceDE w:val="0"/>
        <w:autoSpaceDN w:val="0"/>
        <w:adjustRightInd w:val="0"/>
        <w:spacing w:line="276" w:lineRule="auto"/>
        <w:ind w:left="1134" w:hanging="850"/>
        <w:contextualSpacing w:val="0"/>
        <w:rPr>
          <w:rFonts w:cs="Arial"/>
          <w:sz w:val="20"/>
          <w:szCs w:val="20"/>
        </w:rPr>
      </w:pPr>
      <w:r>
        <w:rPr>
          <w:rFonts w:cs="Arial"/>
          <w:sz w:val="20"/>
          <w:szCs w:val="20"/>
        </w:rPr>
        <w:t>10.3</w:t>
      </w:r>
      <w:r w:rsidR="00162DCA" w:rsidRPr="0064511A">
        <w:rPr>
          <w:rFonts w:cs="Arial"/>
          <w:sz w:val="20"/>
          <w:szCs w:val="20"/>
        </w:rPr>
        <w:t xml:space="preserve">.8 </w:t>
      </w:r>
      <w:r w:rsidR="00C07E74" w:rsidRPr="0064511A">
        <w:rPr>
          <w:rFonts w:cs="Arial"/>
          <w:sz w:val="20"/>
          <w:szCs w:val="20"/>
        </w:rPr>
        <w:t>Wykonawców, o których osoby biorące udział w prowadzonym Postępowaniu mają wiedzę, że:</w:t>
      </w:r>
    </w:p>
    <w:p w14:paraId="108CC85B" w14:textId="4EA630A2" w:rsidR="00C07E74" w:rsidRPr="0064511A" w:rsidRDefault="00C07E74" w:rsidP="002E2CA4">
      <w:pPr>
        <w:pStyle w:val="Akapitzlist"/>
        <w:autoSpaceDE w:val="0"/>
        <w:autoSpaceDN w:val="0"/>
        <w:adjustRightInd w:val="0"/>
        <w:spacing w:line="276" w:lineRule="auto"/>
        <w:ind w:left="1134" w:hanging="850"/>
        <w:rPr>
          <w:rFonts w:cs="Arial"/>
          <w:sz w:val="20"/>
          <w:szCs w:val="20"/>
        </w:rPr>
      </w:pPr>
      <w:r w:rsidRPr="0064511A">
        <w:rPr>
          <w:rFonts w:cs="Arial"/>
          <w:sz w:val="20"/>
          <w:szCs w:val="20"/>
        </w:rPr>
        <w:t>-</w:t>
      </w:r>
      <w:r w:rsidR="0057757E" w:rsidRPr="0064511A">
        <w:rPr>
          <w:rFonts w:cs="Arial"/>
          <w:sz w:val="20"/>
          <w:szCs w:val="20"/>
        </w:rPr>
        <w:tab/>
      </w:r>
      <w:r w:rsidRPr="0064511A">
        <w:rPr>
          <w:rFonts w:cs="Arial"/>
          <w:sz w:val="20"/>
          <w:szCs w:val="20"/>
        </w:rPr>
        <w:t xml:space="preserve">są pracownikami lub osobami najbliższymi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lub</w:t>
      </w:r>
    </w:p>
    <w:p w14:paraId="03EF13E5" w14:textId="594EC0FD" w:rsidR="00C07E74" w:rsidRPr="0064511A" w:rsidRDefault="00C07E74"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lastRenderedPageBreak/>
        <w:t>-</w:t>
      </w:r>
      <w:r w:rsidR="0057757E" w:rsidRPr="0064511A">
        <w:rPr>
          <w:rFonts w:cs="Arial"/>
          <w:sz w:val="20"/>
          <w:szCs w:val="20"/>
        </w:rPr>
        <w:tab/>
      </w:r>
      <w:r w:rsidRPr="0064511A">
        <w:rPr>
          <w:rFonts w:cs="Arial"/>
          <w:sz w:val="20"/>
          <w:szCs w:val="20"/>
        </w:rPr>
        <w:t xml:space="preserve">są podmiotami, w których pracownicy lub osoby najbliższe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są właścicielami, udziałowcami lub członkami organów zarządzających, lub</w:t>
      </w:r>
    </w:p>
    <w:p w14:paraId="3E9B0ED8" w14:textId="119C7008" w:rsidR="005E00F1" w:rsidRPr="0064511A" w:rsidRDefault="00C07E74"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t>-</w:t>
      </w:r>
      <w:r w:rsidR="0057757E" w:rsidRPr="0064511A">
        <w:rPr>
          <w:rFonts w:cs="Arial"/>
          <w:sz w:val="20"/>
          <w:szCs w:val="20"/>
        </w:rPr>
        <w:tab/>
      </w:r>
      <w:r w:rsidRPr="0064511A">
        <w:rPr>
          <w:rFonts w:cs="Arial"/>
          <w:sz w:val="20"/>
          <w:szCs w:val="20"/>
        </w:rPr>
        <w:t xml:space="preserve">są podmiotami, na rzecz których pracownicy lub osoby najbliższe pracowników </w:t>
      </w:r>
      <w:r w:rsidR="00C77586" w:rsidRPr="0064511A">
        <w:rPr>
          <w:rFonts w:cs="Arial"/>
          <w:sz w:val="20"/>
          <w:szCs w:val="20"/>
        </w:rPr>
        <w:t xml:space="preserve">Zespołu Oddziałów Polskie </w:t>
      </w:r>
      <w:r w:rsidR="0085671C" w:rsidRPr="0064511A">
        <w:rPr>
          <w:rFonts w:cs="Arial"/>
          <w:sz w:val="20"/>
          <w:szCs w:val="20"/>
        </w:rPr>
        <w:t>Górnictwo Naftowe i Gazownictwo</w:t>
      </w:r>
      <w:r w:rsidR="00C77586" w:rsidRPr="0064511A">
        <w:rPr>
          <w:rFonts w:cs="Arial"/>
          <w:sz w:val="20"/>
          <w:szCs w:val="20"/>
        </w:rPr>
        <w:t xml:space="preserve">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świadczą pracę na podstawie umowy o pracę lub innego stosunku prawnego,</w:t>
      </w:r>
      <w:r w:rsidR="00085E9D" w:rsidRPr="0064511A">
        <w:rPr>
          <w:rFonts w:cs="Arial"/>
          <w:sz w:val="20"/>
          <w:szCs w:val="20"/>
        </w:rPr>
        <w:t xml:space="preserve"> </w:t>
      </w:r>
    </w:p>
    <w:p w14:paraId="05DADA96" w14:textId="5AF686B7" w:rsidR="00C07E74" w:rsidRPr="0064511A" w:rsidRDefault="00085E9D" w:rsidP="002E2CA4">
      <w:pPr>
        <w:pStyle w:val="Akapitzlist"/>
        <w:autoSpaceDE w:val="0"/>
        <w:autoSpaceDN w:val="0"/>
        <w:adjustRightInd w:val="0"/>
        <w:spacing w:line="276" w:lineRule="auto"/>
        <w:ind w:left="1134" w:hanging="850"/>
        <w:contextualSpacing w:val="0"/>
        <w:rPr>
          <w:rFonts w:cs="Arial"/>
          <w:sz w:val="20"/>
          <w:szCs w:val="20"/>
        </w:rPr>
      </w:pPr>
      <w:r w:rsidRPr="0064511A">
        <w:rPr>
          <w:rFonts w:cs="Arial"/>
          <w:sz w:val="20"/>
          <w:szCs w:val="20"/>
        </w:rPr>
        <w:t>jeśli fakt ten budzi uzasadnione wątpliwości co</w:t>
      </w:r>
      <w:r w:rsidR="00BA21AC" w:rsidRPr="0064511A">
        <w:rPr>
          <w:rFonts w:cs="Arial"/>
          <w:sz w:val="20"/>
          <w:szCs w:val="20"/>
        </w:rPr>
        <w:t xml:space="preserve"> do bezstronności Postępowania.</w:t>
      </w:r>
    </w:p>
    <w:p w14:paraId="4D8AFFB5" w14:textId="4394E878" w:rsidR="00C07E74" w:rsidRDefault="00D47066" w:rsidP="002E2CA4">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10.3</w:t>
      </w:r>
      <w:r w:rsidR="00162DCA" w:rsidRPr="0064511A">
        <w:rPr>
          <w:rFonts w:cs="Arial"/>
          <w:sz w:val="20"/>
          <w:szCs w:val="20"/>
        </w:rPr>
        <w:t xml:space="preserve">.9 </w:t>
      </w:r>
      <w:r w:rsidR="002E2CA4">
        <w:rPr>
          <w:rFonts w:cs="Arial"/>
          <w:sz w:val="20"/>
          <w:szCs w:val="20"/>
        </w:rPr>
        <w:t xml:space="preserve"> </w:t>
      </w:r>
      <w:r w:rsidR="00C07E74" w:rsidRPr="0064511A">
        <w:rPr>
          <w:rFonts w:cs="Arial"/>
          <w:sz w:val="20"/>
          <w:szCs w:val="20"/>
        </w:rPr>
        <w:t>Wykonawców, którzy złożyli nieprawdziwe informacje mające wpływ na wynik prowadzonego postępowania.</w:t>
      </w:r>
    </w:p>
    <w:p w14:paraId="7470A7DB" w14:textId="33C1C30F" w:rsidR="00597C1B" w:rsidRPr="0064511A" w:rsidRDefault="00D47066" w:rsidP="003F7A11">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10.4</w:t>
      </w:r>
      <w:r w:rsidR="00162DCA" w:rsidRPr="0064511A">
        <w:rPr>
          <w:rFonts w:cs="Arial"/>
          <w:sz w:val="20"/>
          <w:szCs w:val="20"/>
        </w:rPr>
        <w:t xml:space="preserve">. </w:t>
      </w:r>
      <w:r w:rsidR="00DA6AB2" w:rsidRPr="0064511A">
        <w:rPr>
          <w:rFonts w:cs="Arial"/>
          <w:sz w:val="20"/>
          <w:szCs w:val="20"/>
        </w:rPr>
        <w:t xml:space="preserve"> </w:t>
      </w:r>
      <w:r w:rsidR="0071587A" w:rsidRPr="0064511A">
        <w:rPr>
          <w:rFonts w:cs="Arial"/>
          <w:sz w:val="20"/>
          <w:szCs w:val="20"/>
        </w:rPr>
        <w:t>Zamawiający wykluczy również z postępowania Wykonawcę:</w:t>
      </w:r>
    </w:p>
    <w:p w14:paraId="1B5EA136" w14:textId="31A6ADBD" w:rsidR="0058618F" w:rsidRPr="0064511A" w:rsidRDefault="00D47066" w:rsidP="002E2CA4">
      <w:pPr>
        <w:pStyle w:val="Akapitzlist"/>
        <w:tabs>
          <w:tab w:val="left" w:pos="993"/>
        </w:tabs>
        <w:spacing w:line="276" w:lineRule="auto"/>
        <w:ind w:left="993" w:hanging="709"/>
        <w:rPr>
          <w:rFonts w:cs="Arial"/>
          <w:sz w:val="20"/>
          <w:szCs w:val="20"/>
        </w:rPr>
      </w:pPr>
      <w:r>
        <w:rPr>
          <w:rFonts w:cs="Arial"/>
          <w:sz w:val="20"/>
          <w:szCs w:val="20"/>
        </w:rPr>
        <w:t>10.4</w:t>
      </w:r>
      <w:r w:rsidR="00162DCA" w:rsidRPr="0064511A">
        <w:rPr>
          <w:rFonts w:cs="Arial"/>
          <w:sz w:val="20"/>
          <w:szCs w:val="20"/>
        </w:rPr>
        <w:t xml:space="preserve">.1 </w:t>
      </w:r>
      <w:r w:rsidR="002E2CA4">
        <w:rPr>
          <w:rFonts w:cs="Arial"/>
          <w:sz w:val="20"/>
          <w:szCs w:val="20"/>
        </w:rPr>
        <w:t xml:space="preserve"> </w:t>
      </w:r>
      <w:r w:rsidR="0058618F" w:rsidRPr="0064511A">
        <w:rPr>
          <w:rFonts w:cs="Arial"/>
          <w:sz w:val="20"/>
          <w:szCs w:val="20"/>
        </w:rPr>
        <w:t xml:space="preserve">wymienionego w wykazach określonych w rozporządzeniu  Rady (WE) nr 765/2006 z dnia </w:t>
      </w:r>
      <w:r w:rsidR="00437F38" w:rsidRPr="0064511A">
        <w:rPr>
          <w:rFonts w:cs="Arial"/>
          <w:sz w:val="20"/>
          <w:szCs w:val="20"/>
        </w:rPr>
        <w:br/>
      </w:r>
      <w:r w:rsidR="0058618F" w:rsidRPr="0064511A">
        <w:rPr>
          <w:rFonts w:cs="Arial"/>
          <w:sz w:val="20"/>
          <w:szCs w:val="20"/>
        </w:rPr>
        <w:t xml:space="preserve">18 maja 2006 r. dotyczącego środków ograniczających w związku z sytuacją na Białorusi </w:t>
      </w:r>
      <w:r w:rsidR="00F05692" w:rsidRPr="0064511A">
        <w:rPr>
          <w:rFonts w:cs="Arial"/>
          <w:sz w:val="20"/>
          <w:szCs w:val="20"/>
        </w:rPr>
        <w:br/>
      </w:r>
      <w:r w:rsidR="0058618F" w:rsidRPr="0064511A">
        <w:rPr>
          <w:rFonts w:cs="Arial"/>
          <w:sz w:val="20"/>
          <w:szCs w:val="20"/>
        </w:rPr>
        <w:t xml:space="preserve">i udziałem Białorusi w agresji Rosji wobec Ukrainy (Dz. Urz. UE L 134 z 20.05.2006, str. 1, </w:t>
      </w:r>
      <w:r w:rsidR="00F05692" w:rsidRPr="0064511A">
        <w:rPr>
          <w:rFonts w:cs="Arial"/>
          <w:sz w:val="20"/>
          <w:szCs w:val="20"/>
        </w:rPr>
        <w:br/>
      </w:r>
      <w:r w:rsidR="0058618F" w:rsidRPr="0064511A">
        <w:rPr>
          <w:rFonts w:cs="Arial"/>
          <w:sz w:val="20"/>
          <w:szCs w:val="20"/>
        </w:rPr>
        <w:t xml:space="preserve">z </w:t>
      </w:r>
      <w:proofErr w:type="spellStart"/>
      <w:r w:rsidR="0058618F" w:rsidRPr="0064511A">
        <w:rPr>
          <w:rFonts w:cs="Arial"/>
          <w:sz w:val="20"/>
          <w:szCs w:val="20"/>
        </w:rPr>
        <w:t>późn</w:t>
      </w:r>
      <w:proofErr w:type="spellEnd"/>
      <w:r w:rsidR="0058618F" w:rsidRPr="0064511A">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58618F" w:rsidRPr="0064511A">
        <w:rPr>
          <w:rFonts w:cs="Arial"/>
          <w:sz w:val="20"/>
          <w:szCs w:val="20"/>
        </w:rPr>
        <w:t>późn</w:t>
      </w:r>
      <w:proofErr w:type="spellEnd"/>
      <w:r w:rsidR="0058618F" w:rsidRPr="0064511A">
        <w:rPr>
          <w:rFonts w:cs="Arial"/>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185B6278" w14:textId="24A5818F" w:rsidR="0058618F" w:rsidRPr="0064511A" w:rsidRDefault="00D47066" w:rsidP="002E2CA4">
      <w:pPr>
        <w:tabs>
          <w:tab w:val="left" w:pos="567"/>
        </w:tabs>
        <w:spacing w:line="276" w:lineRule="auto"/>
        <w:ind w:left="993" w:hanging="709"/>
        <w:rPr>
          <w:rFonts w:cs="Arial"/>
          <w:sz w:val="20"/>
          <w:szCs w:val="20"/>
        </w:rPr>
      </w:pPr>
      <w:r>
        <w:rPr>
          <w:rFonts w:cs="Arial"/>
          <w:sz w:val="20"/>
          <w:szCs w:val="20"/>
        </w:rPr>
        <w:t>10.4</w:t>
      </w:r>
      <w:r w:rsidR="00162DCA" w:rsidRPr="0064511A">
        <w:rPr>
          <w:rFonts w:cs="Arial"/>
          <w:sz w:val="20"/>
          <w:szCs w:val="20"/>
        </w:rPr>
        <w:t xml:space="preserve">.2 </w:t>
      </w:r>
      <w:r w:rsidR="0058618F" w:rsidRPr="0064511A">
        <w:rPr>
          <w:rFonts w:cs="Arial"/>
          <w:sz w:val="20"/>
          <w:szCs w:val="20"/>
        </w:rPr>
        <w:t xml:space="preserve">którego beneficjentem rzeczywistym w rozumieniu ustawy z dnia 1 marca 2018 r. </w:t>
      </w:r>
      <w:r w:rsidR="00905CA1" w:rsidRPr="0064511A">
        <w:rPr>
          <w:rFonts w:cs="Arial"/>
          <w:sz w:val="20"/>
          <w:szCs w:val="20"/>
        </w:rPr>
        <w:br/>
      </w:r>
      <w:r w:rsidR="0058618F" w:rsidRPr="0064511A">
        <w:rPr>
          <w:rFonts w:cs="Arial"/>
          <w:sz w:val="20"/>
          <w:szCs w:val="20"/>
        </w:rPr>
        <w:t xml:space="preserve">o przeciwdziałaniu praniu pieniędzy oraz finansowaniu terroryzmu (Dz. U. z 2022 r. poz. 593 </w:t>
      </w:r>
      <w:r w:rsidR="00E93973" w:rsidRPr="0064511A">
        <w:rPr>
          <w:rFonts w:cs="Arial"/>
          <w:sz w:val="20"/>
          <w:szCs w:val="20"/>
        </w:rPr>
        <w:br/>
      </w:r>
      <w:r w:rsidR="0058618F" w:rsidRPr="0064511A">
        <w:rPr>
          <w:rFonts w:cs="Arial"/>
          <w:sz w:val="20"/>
          <w:szCs w:val="20"/>
        </w:rPr>
        <w:t xml:space="preserve">i 655) jest osoba wymieniona w wykazach określonych w rozporządzeniu 765/2006 </w:t>
      </w:r>
      <w:r w:rsidR="00E93973" w:rsidRPr="0064511A">
        <w:rPr>
          <w:rFonts w:cs="Arial"/>
          <w:sz w:val="20"/>
          <w:szCs w:val="20"/>
        </w:rPr>
        <w:br/>
      </w:r>
      <w:r w:rsidR="0058618F" w:rsidRPr="0064511A">
        <w:rPr>
          <w:rFonts w:cs="Arial"/>
          <w:sz w:val="20"/>
          <w:szCs w:val="20"/>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4DD64DF" w14:textId="6D4B169D" w:rsidR="0058618F" w:rsidRPr="0064511A" w:rsidRDefault="00D47066" w:rsidP="002E2CA4">
      <w:pPr>
        <w:pStyle w:val="Akapitzlist"/>
        <w:spacing w:line="276" w:lineRule="auto"/>
        <w:ind w:left="993" w:hanging="709"/>
        <w:contextualSpacing w:val="0"/>
        <w:rPr>
          <w:rFonts w:cs="Arial"/>
          <w:sz w:val="20"/>
          <w:szCs w:val="20"/>
        </w:rPr>
      </w:pPr>
      <w:r>
        <w:rPr>
          <w:rFonts w:cs="Arial"/>
          <w:sz w:val="20"/>
          <w:szCs w:val="20"/>
        </w:rPr>
        <w:t>10.4</w:t>
      </w:r>
      <w:r w:rsidR="00162DCA" w:rsidRPr="0064511A">
        <w:rPr>
          <w:rFonts w:cs="Arial"/>
          <w:sz w:val="20"/>
          <w:szCs w:val="20"/>
        </w:rPr>
        <w:t xml:space="preserve">.3 </w:t>
      </w:r>
      <w:r w:rsidR="002E2CA4">
        <w:rPr>
          <w:rFonts w:cs="Arial"/>
          <w:sz w:val="20"/>
          <w:szCs w:val="20"/>
        </w:rPr>
        <w:t xml:space="preserve">  </w:t>
      </w:r>
      <w:r w:rsidR="0058618F" w:rsidRPr="0064511A">
        <w:rPr>
          <w:rFonts w:cs="Arial"/>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C73793B" w14:textId="117F1324" w:rsidR="0058618F" w:rsidRPr="0064511A" w:rsidRDefault="00D47066" w:rsidP="002E2CA4">
      <w:pPr>
        <w:pStyle w:val="Akapitzlist"/>
        <w:spacing w:line="276" w:lineRule="auto"/>
        <w:ind w:left="993" w:hanging="709"/>
        <w:contextualSpacing w:val="0"/>
        <w:rPr>
          <w:rFonts w:cs="Arial"/>
          <w:sz w:val="20"/>
          <w:szCs w:val="20"/>
        </w:rPr>
      </w:pPr>
      <w:r>
        <w:rPr>
          <w:rFonts w:cs="Arial"/>
          <w:sz w:val="20"/>
          <w:szCs w:val="20"/>
        </w:rPr>
        <w:t>10.4</w:t>
      </w:r>
      <w:r w:rsidR="00162DCA" w:rsidRPr="0064511A">
        <w:rPr>
          <w:rFonts w:cs="Arial"/>
          <w:sz w:val="20"/>
          <w:szCs w:val="20"/>
        </w:rPr>
        <w:t xml:space="preserve">.4 </w:t>
      </w:r>
      <w:r w:rsidR="002E2CA4">
        <w:rPr>
          <w:rFonts w:cs="Arial"/>
          <w:sz w:val="20"/>
          <w:szCs w:val="20"/>
        </w:rPr>
        <w:t xml:space="preserve"> </w:t>
      </w:r>
      <w:r w:rsidR="0058618F" w:rsidRPr="0064511A">
        <w:rPr>
          <w:rFonts w:cs="Arial"/>
          <w:sz w:val="20"/>
          <w:szCs w:val="20"/>
        </w:rPr>
        <w:t xml:space="preserve">objętego zakazem, o którym mowa w art. 5k Rozporządzenia Rady (UE) 2022/576 z dnia </w:t>
      </w:r>
      <w:r w:rsidR="0013416C" w:rsidRPr="0064511A">
        <w:rPr>
          <w:rFonts w:cs="Arial"/>
          <w:sz w:val="20"/>
          <w:szCs w:val="20"/>
        </w:rPr>
        <w:br/>
      </w:r>
      <w:r w:rsidR="0058618F" w:rsidRPr="0064511A">
        <w:rPr>
          <w:rFonts w:cs="Arial"/>
          <w:sz w:val="20"/>
          <w:szCs w:val="20"/>
        </w:rPr>
        <w:t xml:space="preserve">8 kwietnia 2022 r. w sprawie zmiany rozporządzenia (UE) nr 833/2014 dotyczącego środków ograniczających w związku z działaniami Rosji destabilizującymi sytuację na Ukrainie z dnia </w:t>
      </w:r>
      <w:r w:rsidR="0013416C" w:rsidRPr="0064511A">
        <w:rPr>
          <w:rFonts w:cs="Arial"/>
          <w:sz w:val="20"/>
          <w:szCs w:val="20"/>
        </w:rPr>
        <w:br/>
      </w:r>
      <w:r w:rsidR="0058618F" w:rsidRPr="0064511A">
        <w:rPr>
          <w:rFonts w:cs="Arial"/>
          <w:sz w:val="20"/>
          <w:szCs w:val="20"/>
        </w:rPr>
        <w:t>8 kwietnia 2022 r. (</w:t>
      </w:r>
      <w:proofErr w:type="spellStart"/>
      <w:r w:rsidR="0058618F" w:rsidRPr="0064511A">
        <w:rPr>
          <w:rFonts w:cs="Arial"/>
          <w:sz w:val="20"/>
          <w:szCs w:val="20"/>
        </w:rPr>
        <w:t>Dz.Urz.UE.L</w:t>
      </w:r>
      <w:proofErr w:type="spellEnd"/>
      <w:r w:rsidR="0058618F" w:rsidRPr="0064511A">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1DA38264"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t xml:space="preserve">a) </w:t>
      </w:r>
      <w:r w:rsidR="0058618F" w:rsidRPr="0064511A">
        <w:rPr>
          <w:rFonts w:cs="Arial"/>
          <w:sz w:val="20"/>
          <w:szCs w:val="20"/>
        </w:rPr>
        <w:t xml:space="preserve">obywateli rosyjskich lub osób fizycznych lub prawnych, podmiotów lub organów </w:t>
      </w:r>
      <w:r w:rsidR="00905CA1" w:rsidRPr="0064511A">
        <w:rPr>
          <w:rFonts w:cs="Arial"/>
          <w:sz w:val="20"/>
          <w:szCs w:val="20"/>
        </w:rPr>
        <w:br/>
      </w:r>
      <w:r w:rsidR="0058618F" w:rsidRPr="0064511A">
        <w:rPr>
          <w:rFonts w:cs="Arial"/>
          <w:sz w:val="20"/>
          <w:szCs w:val="20"/>
        </w:rPr>
        <w:t>z siedzibą w Rosji;</w:t>
      </w:r>
    </w:p>
    <w:p w14:paraId="2903F42E" w14:textId="4B413517"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t xml:space="preserve">b) </w:t>
      </w:r>
      <w:r w:rsidR="0058618F" w:rsidRPr="0064511A">
        <w:rPr>
          <w:rFonts w:cs="Arial"/>
          <w:sz w:val="20"/>
          <w:szCs w:val="20"/>
        </w:rPr>
        <w:t>osób prawnych, podmiotów lub organów, do których prawa własności bezpośrednio lub pośrednio w ponad 50 % należą do podmiotu, o którym mowa w lit. a) niniejszego ustępu; lub</w:t>
      </w:r>
    </w:p>
    <w:p w14:paraId="0850C8F6" w14:textId="043A8010" w:rsidR="0058618F" w:rsidRPr="0064511A" w:rsidRDefault="00AF6366" w:rsidP="002E2CA4">
      <w:pPr>
        <w:pStyle w:val="Akapitzlist"/>
        <w:spacing w:line="276" w:lineRule="auto"/>
        <w:ind w:left="1276" w:hanging="283"/>
        <w:rPr>
          <w:rFonts w:cs="Arial"/>
          <w:sz w:val="20"/>
          <w:szCs w:val="20"/>
        </w:rPr>
      </w:pPr>
      <w:r w:rsidRPr="0064511A">
        <w:rPr>
          <w:rFonts w:cs="Arial"/>
          <w:sz w:val="20"/>
          <w:szCs w:val="20"/>
        </w:rPr>
        <w:lastRenderedPageBreak/>
        <w:t xml:space="preserve">c) </w:t>
      </w:r>
      <w:r w:rsidR="0058618F" w:rsidRPr="0064511A">
        <w:rPr>
          <w:rFonts w:cs="Arial"/>
          <w:sz w:val="20"/>
          <w:szCs w:val="20"/>
        </w:rPr>
        <w:t>osób fizycznych lub prawnych, podmiotów lub organów działających w imieniu lub pod kierunkiem podmiotu, o którym mowa w lit. a) lub b) niniejszego ust</w:t>
      </w:r>
      <w:r w:rsidR="00E93973" w:rsidRPr="0064511A">
        <w:rPr>
          <w:rFonts w:cs="Arial"/>
          <w:sz w:val="20"/>
          <w:szCs w:val="20"/>
        </w:rPr>
        <w:t>ę</w:t>
      </w:r>
      <w:r w:rsidR="0058618F" w:rsidRPr="0064511A">
        <w:rPr>
          <w:rFonts w:cs="Arial"/>
          <w:sz w:val="20"/>
          <w:szCs w:val="20"/>
        </w:rPr>
        <w:t>pu,</w:t>
      </w:r>
      <w:r w:rsidRPr="0064511A">
        <w:rPr>
          <w:rFonts w:cs="Arial"/>
          <w:sz w:val="20"/>
          <w:szCs w:val="20"/>
        </w:rPr>
        <w:t xml:space="preserve"> </w:t>
      </w:r>
      <w:r w:rsidR="0058618F" w:rsidRPr="0064511A">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37506AA7" w:rsidR="00664DDE" w:rsidRDefault="00E93973" w:rsidP="002E2CA4">
      <w:pPr>
        <w:pStyle w:val="Akapitzlist"/>
        <w:spacing w:line="276" w:lineRule="auto"/>
        <w:ind w:left="1276" w:hanging="283"/>
        <w:rPr>
          <w:rFonts w:cs="Arial"/>
          <w:sz w:val="20"/>
          <w:szCs w:val="20"/>
        </w:rPr>
      </w:pPr>
      <w:r w:rsidRPr="0064511A">
        <w:rPr>
          <w:rFonts w:cs="Arial"/>
          <w:sz w:val="20"/>
          <w:szCs w:val="20"/>
        </w:rPr>
        <w:t xml:space="preserve">          </w:t>
      </w:r>
      <w:r w:rsidR="0058618F" w:rsidRPr="0064511A">
        <w:rPr>
          <w:rFonts w:cs="Arial"/>
          <w:sz w:val="20"/>
          <w:szCs w:val="20"/>
        </w:rPr>
        <w:t>- chyba że zastosowanie ma odstępstwo, o którym mowa w art. 5k ust. 2 ww. rozporządzenia.</w:t>
      </w:r>
    </w:p>
    <w:p w14:paraId="2318643C" w14:textId="6DB21376" w:rsidR="00FC2EF2" w:rsidRPr="00941444" w:rsidRDefault="00D47066" w:rsidP="00891D01">
      <w:pPr>
        <w:pStyle w:val="Akapitzlist"/>
        <w:spacing w:line="276" w:lineRule="auto"/>
        <w:ind w:left="993" w:hanging="709"/>
        <w:rPr>
          <w:rFonts w:cs="Arial"/>
          <w:sz w:val="20"/>
          <w:szCs w:val="20"/>
        </w:rPr>
      </w:pPr>
      <w:r>
        <w:rPr>
          <w:rFonts w:cs="Arial"/>
          <w:sz w:val="20"/>
          <w:szCs w:val="20"/>
        </w:rPr>
        <w:t>10.4</w:t>
      </w:r>
      <w:r w:rsidR="00941444">
        <w:rPr>
          <w:rFonts w:cs="Arial"/>
          <w:sz w:val="20"/>
          <w:szCs w:val="20"/>
        </w:rPr>
        <w:t xml:space="preserve">.5 </w:t>
      </w:r>
      <w:r w:rsidR="00891D01">
        <w:rPr>
          <w:rFonts w:cs="Arial"/>
          <w:sz w:val="20"/>
          <w:szCs w:val="20"/>
        </w:rPr>
        <w:t xml:space="preserve">  </w:t>
      </w:r>
      <w:r w:rsidRPr="0058663C">
        <w:rPr>
          <w:rFonts w:cs="Arial"/>
          <w:sz w:val="20"/>
          <w:szCs w:val="20"/>
        </w:rPr>
        <w:t>zalegającego z opłacaniem podatków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p>
    <w:p w14:paraId="327277BB" w14:textId="50B5F7DE" w:rsidR="008C2353" w:rsidRPr="0064511A" w:rsidRDefault="00D47066" w:rsidP="00851014">
      <w:pPr>
        <w:tabs>
          <w:tab w:val="left" w:pos="567"/>
        </w:tabs>
        <w:autoSpaceDE w:val="0"/>
        <w:autoSpaceDN w:val="0"/>
        <w:adjustRightInd w:val="0"/>
        <w:spacing w:line="276" w:lineRule="auto"/>
        <w:rPr>
          <w:rFonts w:cs="Arial"/>
          <w:sz w:val="20"/>
          <w:szCs w:val="20"/>
        </w:rPr>
      </w:pPr>
      <w:r>
        <w:rPr>
          <w:rFonts w:cs="Arial"/>
          <w:sz w:val="20"/>
          <w:szCs w:val="20"/>
        </w:rPr>
        <w:t>10.5</w:t>
      </w:r>
      <w:r w:rsidR="00851014" w:rsidRPr="0064511A">
        <w:rPr>
          <w:rFonts w:cs="Arial"/>
          <w:sz w:val="20"/>
          <w:szCs w:val="20"/>
        </w:rPr>
        <w:tab/>
      </w:r>
      <w:r w:rsidR="008C2353" w:rsidRPr="0064511A">
        <w:rPr>
          <w:rFonts w:cs="Arial"/>
          <w:sz w:val="20"/>
          <w:szCs w:val="20"/>
        </w:rPr>
        <w:t xml:space="preserve">Odrzuceniu podlega oferta, </w:t>
      </w:r>
      <w:r w:rsidR="007564C8" w:rsidRPr="0064511A">
        <w:rPr>
          <w:rFonts w:cs="Arial"/>
          <w:sz w:val="20"/>
          <w:szCs w:val="20"/>
        </w:rPr>
        <w:t>jeżeli</w:t>
      </w:r>
      <w:r w:rsidR="008C2353" w:rsidRPr="0064511A">
        <w:rPr>
          <w:rFonts w:cs="Arial"/>
          <w:sz w:val="20"/>
          <w:szCs w:val="20"/>
        </w:rPr>
        <w:t>:</w:t>
      </w:r>
    </w:p>
    <w:p w14:paraId="6C6805CA" w14:textId="20D24F61" w:rsidR="0022385A" w:rsidRPr="0064511A" w:rsidRDefault="00D47066" w:rsidP="00891D01">
      <w:pPr>
        <w:autoSpaceDE w:val="0"/>
        <w:autoSpaceDN w:val="0"/>
        <w:adjustRightInd w:val="0"/>
        <w:spacing w:line="276" w:lineRule="auto"/>
        <w:ind w:left="993" w:hanging="709"/>
        <w:rPr>
          <w:rFonts w:cs="Arial"/>
          <w:sz w:val="20"/>
          <w:szCs w:val="20"/>
        </w:rPr>
      </w:pPr>
      <w:r>
        <w:rPr>
          <w:rFonts w:cs="Arial"/>
          <w:sz w:val="20"/>
          <w:szCs w:val="20"/>
        </w:rPr>
        <w:t>10.5</w:t>
      </w:r>
      <w:r w:rsidR="00162DCA" w:rsidRPr="0064511A">
        <w:rPr>
          <w:rFonts w:cs="Arial"/>
          <w:sz w:val="20"/>
          <w:szCs w:val="20"/>
        </w:rPr>
        <w:t>.1</w:t>
      </w:r>
      <w:r w:rsidR="00851014" w:rsidRPr="0064511A">
        <w:rPr>
          <w:rFonts w:cs="Arial"/>
          <w:sz w:val="20"/>
          <w:szCs w:val="20"/>
        </w:rPr>
        <w:tab/>
      </w:r>
      <w:r w:rsidR="0022385A" w:rsidRPr="0064511A">
        <w:rPr>
          <w:rFonts w:cs="Arial"/>
          <w:sz w:val="20"/>
          <w:szCs w:val="20"/>
        </w:rPr>
        <w:t>nie spełnia wymagań określonych w SWZ, z zastrzeżeniem § 34 ust. 2 Instrukcji,</w:t>
      </w:r>
    </w:p>
    <w:p w14:paraId="6DB313CF" w14:textId="712C1AAA"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162DCA" w:rsidRPr="0064511A">
        <w:rPr>
          <w:rFonts w:cs="Arial"/>
          <w:sz w:val="20"/>
          <w:szCs w:val="20"/>
        </w:rPr>
        <w:t>.2</w:t>
      </w:r>
      <w:r w:rsidR="00851014" w:rsidRPr="0064511A">
        <w:rPr>
          <w:rFonts w:cs="Arial"/>
          <w:sz w:val="20"/>
          <w:szCs w:val="20"/>
        </w:rPr>
        <w:tab/>
      </w:r>
      <w:r w:rsidR="0022385A" w:rsidRPr="0064511A">
        <w:rPr>
          <w:rFonts w:cs="Arial"/>
          <w:sz w:val="20"/>
          <w:szCs w:val="20"/>
        </w:rPr>
        <w:t>zawiera błędy w obliczeniu ceny, z zastrzeżeniem § 34 ust. 2 Instrukcji,</w:t>
      </w:r>
    </w:p>
    <w:p w14:paraId="0A0BEF1A" w14:textId="64A9F668"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.3</w:t>
      </w:r>
      <w:r w:rsidR="00851014" w:rsidRPr="0064511A">
        <w:rPr>
          <w:rFonts w:cs="Arial"/>
          <w:sz w:val="20"/>
          <w:szCs w:val="20"/>
        </w:rPr>
        <w:tab/>
      </w:r>
      <w:r w:rsidR="0022385A" w:rsidRPr="0064511A">
        <w:rPr>
          <w:rFonts w:cs="Arial"/>
          <w:sz w:val="20"/>
          <w:szCs w:val="20"/>
        </w:rPr>
        <w:t xml:space="preserve">zawiera rażąco niską cenę w stosunku do przedmiotu zamówienia, z zastrzeżeniem </w:t>
      </w:r>
      <w:r w:rsidR="00E93973" w:rsidRPr="0064511A">
        <w:rPr>
          <w:rFonts w:cs="Arial"/>
          <w:sz w:val="20"/>
          <w:szCs w:val="20"/>
        </w:rPr>
        <w:br/>
      </w:r>
      <w:r w:rsidR="0022385A" w:rsidRPr="0064511A">
        <w:rPr>
          <w:rFonts w:cs="Arial"/>
          <w:sz w:val="20"/>
          <w:szCs w:val="20"/>
        </w:rPr>
        <w:t>ust. § 3</w:t>
      </w:r>
      <w:r w:rsidR="007564C8" w:rsidRPr="0064511A">
        <w:rPr>
          <w:rFonts w:cs="Arial"/>
          <w:sz w:val="20"/>
          <w:szCs w:val="20"/>
        </w:rPr>
        <w:t>4</w:t>
      </w:r>
      <w:r w:rsidR="0022385A" w:rsidRPr="0064511A">
        <w:rPr>
          <w:rFonts w:cs="Arial"/>
          <w:sz w:val="20"/>
          <w:szCs w:val="20"/>
        </w:rPr>
        <w:t xml:space="preserve"> ust. </w:t>
      </w:r>
      <w:r w:rsidR="007564C8" w:rsidRPr="0064511A">
        <w:rPr>
          <w:rFonts w:cs="Arial"/>
          <w:sz w:val="20"/>
          <w:szCs w:val="20"/>
        </w:rPr>
        <w:t>4</w:t>
      </w:r>
      <w:r w:rsidR="0022385A" w:rsidRPr="0064511A">
        <w:rPr>
          <w:rFonts w:cs="Arial"/>
          <w:sz w:val="20"/>
          <w:szCs w:val="20"/>
        </w:rPr>
        <w:t xml:space="preserve"> Instrukcji,</w:t>
      </w:r>
    </w:p>
    <w:p w14:paraId="06E07883" w14:textId="222CB1CC"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.4</w:t>
      </w:r>
      <w:r w:rsidR="00851014" w:rsidRPr="0064511A">
        <w:rPr>
          <w:rFonts w:cs="Arial"/>
          <w:sz w:val="20"/>
          <w:szCs w:val="20"/>
        </w:rPr>
        <w:tab/>
      </w:r>
      <w:r w:rsidR="0022385A" w:rsidRPr="0064511A">
        <w:rPr>
          <w:rFonts w:cs="Arial"/>
          <w:sz w:val="20"/>
          <w:szCs w:val="20"/>
        </w:rPr>
        <w:t>Wykonawc</w:t>
      </w:r>
      <w:r w:rsidR="007564C8" w:rsidRPr="0064511A">
        <w:rPr>
          <w:rFonts w:cs="Arial"/>
          <w:sz w:val="20"/>
          <w:szCs w:val="20"/>
        </w:rPr>
        <w:t xml:space="preserve">a </w:t>
      </w:r>
      <w:r w:rsidR="0022385A" w:rsidRPr="0064511A">
        <w:rPr>
          <w:rFonts w:cs="Arial"/>
          <w:sz w:val="20"/>
          <w:szCs w:val="20"/>
        </w:rPr>
        <w:t>nie udzielił wyjaśnień lub jeżeli dokonana ocena wyjaśnień wraz ze złożonymi dowodami potwierdza, że oferta zawiera rażąco niską cenę w stosunku do przedmiotu zamówienia,</w:t>
      </w:r>
    </w:p>
    <w:p w14:paraId="6C7BF8AD" w14:textId="1ECB4452"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.5</w:t>
      </w:r>
      <w:r w:rsidR="00851014" w:rsidRPr="0064511A">
        <w:rPr>
          <w:rFonts w:cs="Arial"/>
          <w:sz w:val="20"/>
          <w:szCs w:val="20"/>
        </w:rPr>
        <w:tab/>
      </w:r>
      <w:r w:rsidR="0022385A" w:rsidRPr="0064511A">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sidR="007564C8" w:rsidRPr="0064511A">
        <w:rPr>
          <w:rFonts w:cs="Arial"/>
          <w:sz w:val="20"/>
          <w:szCs w:val="20"/>
        </w:rPr>
        <w:t>3</w:t>
      </w:r>
      <w:r w:rsidR="0022385A" w:rsidRPr="0064511A">
        <w:rPr>
          <w:rFonts w:cs="Arial"/>
          <w:sz w:val="20"/>
          <w:szCs w:val="20"/>
        </w:rPr>
        <w:t xml:space="preserve"> Instrukcji,</w:t>
      </w:r>
    </w:p>
    <w:p w14:paraId="6B0002CD" w14:textId="14076A1F"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.6</w:t>
      </w:r>
      <w:r w:rsidR="00851014" w:rsidRPr="0064511A">
        <w:rPr>
          <w:rFonts w:cs="Arial"/>
          <w:sz w:val="20"/>
          <w:szCs w:val="20"/>
        </w:rPr>
        <w:tab/>
      </w:r>
      <w:r w:rsidR="0022385A" w:rsidRPr="0064511A">
        <w:rPr>
          <w:rFonts w:cs="Arial"/>
          <w:sz w:val="20"/>
          <w:szCs w:val="20"/>
        </w:rPr>
        <w:t>jest nieważna na podstawie odrębnych przepisów,</w:t>
      </w:r>
    </w:p>
    <w:p w14:paraId="00242CAB" w14:textId="6587149D" w:rsidR="007564C8"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.7</w:t>
      </w:r>
      <w:r w:rsidR="00851014" w:rsidRPr="0064511A">
        <w:rPr>
          <w:rFonts w:cs="Arial"/>
          <w:sz w:val="20"/>
          <w:szCs w:val="20"/>
        </w:rPr>
        <w:tab/>
      </w:r>
      <w:r w:rsidR="0022385A" w:rsidRPr="0064511A">
        <w:rPr>
          <w:rFonts w:cs="Arial"/>
          <w:sz w:val="20"/>
          <w:szCs w:val="20"/>
        </w:rPr>
        <w:t>została złożona przez Wykonawcę podlegającego wykluczeniu z postępowania,</w:t>
      </w:r>
    </w:p>
    <w:p w14:paraId="743346A2" w14:textId="617E152B" w:rsidR="007564C8"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.8</w:t>
      </w:r>
      <w:r w:rsidR="00851014" w:rsidRPr="0064511A">
        <w:rPr>
          <w:rFonts w:cs="Arial"/>
          <w:sz w:val="20"/>
          <w:szCs w:val="20"/>
        </w:rPr>
        <w:tab/>
      </w:r>
      <w:r w:rsidR="007564C8" w:rsidRPr="0064511A">
        <w:rPr>
          <w:rFonts w:cs="Arial"/>
          <w:sz w:val="20"/>
          <w:szCs w:val="20"/>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7608944E" w14:textId="743D9016"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.9</w:t>
      </w:r>
      <w:r w:rsidR="00851014" w:rsidRPr="0064511A">
        <w:rPr>
          <w:rFonts w:cs="Arial"/>
          <w:sz w:val="20"/>
          <w:szCs w:val="20"/>
        </w:rPr>
        <w:tab/>
      </w:r>
      <w:r w:rsidR="0022385A" w:rsidRPr="0064511A">
        <w:rPr>
          <w:rFonts w:cs="Arial"/>
          <w:sz w:val="20"/>
          <w:szCs w:val="20"/>
        </w:rPr>
        <w:t>została złożona przez Wykonawcę niespełniającego warunków udziału w postępowaniu,</w:t>
      </w:r>
    </w:p>
    <w:p w14:paraId="422E609C" w14:textId="278A07FA"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.10</w:t>
      </w:r>
      <w:r w:rsidR="00851014" w:rsidRPr="0064511A">
        <w:rPr>
          <w:rFonts w:cs="Arial"/>
          <w:sz w:val="20"/>
          <w:szCs w:val="20"/>
        </w:rPr>
        <w:tab/>
      </w:r>
      <w:r w:rsidR="0022385A" w:rsidRPr="0064511A">
        <w:rPr>
          <w:rFonts w:cs="Arial"/>
          <w:sz w:val="20"/>
          <w:szCs w:val="20"/>
        </w:rPr>
        <w:t>Wykonawca na wniosek Zamawiającego nie wyraził zgody na przedłużenie terminu związania ofertą,</w:t>
      </w:r>
    </w:p>
    <w:p w14:paraId="083D0649" w14:textId="4DDEF1C5" w:rsidR="0022385A" w:rsidRPr="0064511A" w:rsidRDefault="00D47066" w:rsidP="00891D01">
      <w:pPr>
        <w:pStyle w:val="Akapitzlist"/>
        <w:autoSpaceDE w:val="0"/>
        <w:autoSpaceDN w:val="0"/>
        <w:adjustRightInd w:val="0"/>
        <w:spacing w:line="276" w:lineRule="auto"/>
        <w:ind w:left="993" w:hanging="709"/>
        <w:contextualSpacing w:val="0"/>
        <w:rPr>
          <w:rFonts w:cs="Arial"/>
          <w:sz w:val="20"/>
          <w:szCs w:val="20"/>
        </w:rPr>
      </w:pPr>
      <w:r>
        <w:rPr>
          <w:rFonts w:cs="Arial"/>
          <w:sz w:val="20"/>
          <w:szCs w:val="20"/>
        </w:rPr>
        <w:t>10.5</w:t>
      </w:r>
      <w:r w:rsidR="00C21C43" w:rsidRPr="0064511A">
        <w:rPr>
          <w:rFonts w:cs="Arial"/>
          <w:sz w:val="20"/>
          <w:szCs w:val="20"/>
        </w:rPr>
        <w:t>.11</w:t>
      </w:r>
      <w:r w:rsidR="00851014" w:rsidRPr="0064511A">
        <w:rPr>
          <w:rFonts w:cs="Arial"/>
          <w:sz w:val="20"/>
          <w:szCs w:val="20"/>
        </w:rPr>
        <w:tab/>
      </w:r>
      <w:r w:rsidR="0022385A" w:rsidRPr="0064511A">
        <w:rPr>
          <w:rFonts w:cs="Arial"/>
          <w:sz w:val="20"/>
          <w:szCs w:val="20"/>
        </w:rPr>
        <w:t>wadium nie zostało wniesione lub zostało wniesione w sposób nieprawidłowy, jeżeli Zamawiający żądał wniesienia wadium.</w:t>
      </w:r>
    </w:p>
    <w:p w14:paraId="10D93F87" w14:textId="58F5A027" w:rsidR="00CE1C78" w:rsidRPr="0064511A" w:rsidRDefault="00D47066" w:rsidP="00851014">
      <w:pPr>
        <w:pStyle w:val="Akapitzlist"/>
        <w:autoSpaceDE w:val="0"/>
        <w:autoSpaceDN w:val="0"/>
        <w:adjustRightInd w:val="0"/>
        <w:spacing w:line="276" w:lineRule="auto"/>
        <w:ind w:left="567" w:hanging="567"/>
        <w:contextualSpacing w:val="0"/>
        <w:rPr>
          <w:rFonts w:cs="Arial"/>
          <w:sz w:val="20"/>
          <w:szCs w:val="20"/>
        </w:rPr>
      </w:pPr>
      <w:r>
        <w:rPr>
          <w:sz w:val="20"/>
          <w:szCs w:val="20"/>
        </w:rPr>
        <w:t>10.6</w:t>
      </w:r>
      <w:r w:rsidR="00851014" w:rsidRPr="0064511A">
        <w:rPr>
          <w:sz w:val="20"/>
          <w:szCs w:val="20"/>
        </w:rPr>
        <w:t>.</w:t>
      </w:r>
      <w:r w:rsidR="00851014" w:rsidRPr="0064511A">
        <w:rPr>
          <w:sz w:val="20"/>
          <w:szCs w:val="20"/>
        </w:rPr>
        <w:tab/>
      </w:r>
      <w:r w:rsidR="00CE1C78" w:rsidRPr="0064511A">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6B8DEC2A" w14:textId="7A0CD8AD" w:rsidR="008C2353" w:rsidRPr="0064511A" w:rsidRDefault="00C21C43" w:rsidP="00851014">
      <w:pPr>
        <w:pStyle w:val="Akapitzlist"/>
        <w:autoSpaceDE w:val="0"/>
        <w:autoSpaceDN w:val="0"/>
        <w:adjustRightInd w:val="0"/>
        <w:spacing w:line="276" w:lineRule="auto"/>
        <w:ind w:left="567" w:hanging="567"/>
        <w:contextualSpacing w:val="0"/>
        <w:rPr>
          <w:rFonts w:cs="Arial"/>
          <w:sz w:val="20"/>
          <w:szCs w:val="20"/>
        </w:rPr>
      </w:pPr>
      <w:r w:rsidRPr="0064511A">
        <w:rPr>
          <w:rFonts w:cs="Arial"/>
          <w:sz w:val="20"/>
          <w:szCs w:val="20"/>
        </w:rPr>
        <w:t>10.</w:t>
      </w:r>
      <w:r w:rsidR="00304D20">
        <w:rPr>
          <w:rFonts w:cs="Arial"/>
          <w:sz w:val="20"/>
          <w:szCs w:val="20"/>
        </w:rPr>
        <w:t>7</w:t>
      </w:r>
      <w:r w:rsidRPr="0064511A">
        <w:rPr>
          <w:rFonts w:cs="Arial"/>
          <w:sz w:val="20"/>
          <w:szCs w:val="20"/>
        </w:rPr>
        <w:t>.</w:t>
      </w:r>
      <w:r w:rsidR="00645D92" w:rsidRPr="0064511A">
        <w:rPr>
          <w:rFonts w:cs="Arial"/>
          <w:sz w:val="20"/>
          <w:szCs w:val="20"/>
        </w:rPr>
        <w:tab/>
      </w:r>
      <w:r w:rsidR="008C2353" w:rsidRPr="0064511A">
        <w:rPr>
          <w:rFonts w:cs="Arial"/>
          <w:sz w:val="20"/>
          <w:szCs w:val="20"/>
        </w:rPr>
        <w:t>Zamawiający zawiadomi Wykonawcę, którego oferta została odrzucona.</w:t>
      </w:r>
    </w:p>
    <w:p w14:paraId="1E15B491" w14:textId="1862CC68" w:rsidR="003B30DB" w:rsidRDefault="00C64F61" w:rsidP="00851014">
      <w:pPr>
        <w:pStyle w:val="Akapitzlist"/>
        <w:spacing w:line="276" w:lineRule="auto"/>
        <w:ind w:left="567" w:hanging="567"/>
        <w:contextualSpacing w:val="0"/>
        <w:rPr>
          <w:sz w:val="20"/>
          <w:szCs w:val="20"/>
        </w:rPr>
      </w:pPr>
      <w:r w:rsidRPr="0064511A">
        <w:rPr>
          <w:rFonts w:cs="Arial"/>
          <w:sz w:val="20"/>
          <w:szCs w:val="20"/>
        </w:rPr>
        <w:t>1</w:t>
      </w:r>
      <w:r w:rsidR="00574DFC" w:rsidRPr="0064511A">
        <w:rPr>
          <w:rFonts w:cs="Arial"/>
          <w:sz w:val="20"/>
          <w:szCs w:val="20"/>
        </w:rPr>
        <w:t>0.</w:t>
      </w:r>
      <w:r w:rsidR="00304D20">
        <w:rPr>
          <w:rFonts w:cs="Arial"/>
          <w:sz w:val="20"/>
          <w:szCs w:val="20"/>
        </w:rPr>
        <w:t>8</w:t>
      </w:r>
      <w:r w:rsidRPr="0064511A">
        <w:rPr>
          <w:rFonts w:cs="Arial"/>
          <w:sz w:val="20"/>
          <w:szCs w:val="20"/>
        </w:rPr>
        <w:t>.</w:t>
      </w:r>
      <w:r w:rsidRPr="0064511A">
        <w:rPr>
          <w:rFonts w:cs="Arial"/>
          <w:sz w:val="20"/>
          <w:szCs w:val="20"/>
        </w:rPr>
        <w:tab/>
      </w:r>
      <w:r w:rsidR="00BF3B08" w:rsidRPr="0064511A">
        <w:rPr>
          <w:sz w:val="20"/>
          <w:szCs w:val="20"/>
        </w:rPr>
        <w:t>W przypadku niedostarczenia przez Wykonawców dokumentów i oświadczeń potwierdzających spełnianie warunków udziału w postępowaniu, Zamawiający może wyznaczyć dodatkowy termin w celu ich uzupełnienia lub wyja</w:t>
      </w:r>
      <w:r w:rsidR="00712D5A" w:rsidRPr="0064511A">
        <w:rPr>
          <w:sz w:val="20"/>
          <w:szCs w:val="20"/>
        </w:rPr>
        <w:t>śnienia.</w:t>
      </w:r>
    </w:p>
    <w:p w14:paraId="005ECAE1" w14:textId="77777777" w:rsidR="004556D7" w:rsidRPr="003B30DB" w:rsidRDefault="004556D7" w:rsidP="003B30DB">
      <w:pPr>
        <w:pStyle w:val="Akapitzlist"/>
        <w:spacing w:line="276" w:lineRule="auto"/>
        <w:ind w:left="567" w:hanging="567"/>
        <w:contextualSpacing w:val="0"/>
      </w:pPr>
    </w:p>
    <w:p w14:paraId="20231DB0" w14:textId="77777777" w:rsidR="00712D5A" w:rsidRPr="0064511A" w:rsidRDefault="00712D5A" w:rsidP="003F7A11">
      <w:pPr>
        <w:pStyle w:val="Akapitzlist"/>
        <w:spacing w:line="276" w:lineRule="auto"/>
        <w:ind w:left="709" w:hanging="567"/>
        <w:contextualSpacing w:val="0"/>
        <w:rPr>
          <w:rFonts w:eastAsia="Calibri" w:cs="Arial"/>
          <w:bCs/>
          <w:iCs/>
          <w:sz w:val="6"/>
          <w:szCs w:val="20"/>
          <w:lang w:eastAsia="en-US"/>
        </w:rPr>
      </w:pPr>
    </w:p>
    <w:p w14:paraId="0D85A930" w14:textId="61F81999" w:rsidR="00753140" w:rsidRPr="0064511A" w:rsidRDefault="00F91EAA" w:rsidP="007C2E4F">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64511A">
        <w:rPr>
          <w:rFonts w:cs="Arial"/>
          <w:b/>
          <w:bCs/>
          <w:sz w:val="20"/>
          <w:szCs w:val="20"/>
          <w:lang w:eastAsia="en-US"/>
        </w:rPr>
        <w:t xml:space="preserve">11. </w:t>
      </w:r>
      <w:r w:rsidR="00753140" w:rsidRPr="0064511A">
        <w:rPr>
          <w:rFonts w:cs="Arial"/>
          <w:b/>
          <w:bCs/>
          <w:sz w:val="20"/>
          <w:szCs w:val="20"/>
          <w:lang w:eastAsia="en-US"/>
        </w:rPr>
        <w:t>Wykaz oświadczeń lub dokumentów wymaganych w postępowaniu</w:t>
      </w:r>
    </w:p>
    <w:p w14:paraId="2B6552F4" w14:textId="1611B3A7" w:rsidR="00EF5185" w:rsidRPr="00B835B2" w:rsidRDefault="00EF5185" w:rsidP="00EF5185">
      <w:pPr>
        <w:pStyle w:val="Akapitzlist"/>
        <w:numPr>
          <w:ilvl w:val="1"/>
          <w:numId w:val="4"/>
        </w:numPr>
        <w:spacing w:line="276" w:lineRule="auto"/>
        <w:ind w:left="567" w:hanging="567"/>
        <w:contextualSpacing w:val="0"/>
        <w:rPr>
          <w:rFonts w:cs="Arial"/>
          <w:sz w:val="20"/>
          <w:szCs w:val="20"/>
          <w:lang w:eastAsia="en-US"/>
        </w:rPr>
      </w:pPr>
      <w:bookmarkStart w:id="6" w:name="_Toc479595445"/>
      <w:bookmarkEnd w:id="3"/>
      <w:r w:rsidRPr="00B835B2">
        <w:rPr>
          <w:sz w:val="20"/>
          <w:szCs w:val="20"/>
        </w:rPr>
        <w:t>Zamawiający wymaga złożenia wypełnionego i podpisanego Formularza ofertowego – Załącznik nr 1 do SWZ, który stanowi treść oferty Wykonawcy</w:t>
      </w:r>
      <w:r w:rsidR="00B835B2">
        <w:rPr>
          <w:sz w:val="20"/>
          <w:szCs w:val="20"/>
        </w:rPr>
        <w:t>.</w:t>
      </w:r>
    </w:p>
    <w:p w14:paraId="692C1994" w14:textId="425ECB3C" w:rsidR="00EF5185" w:rsidRPr="004C19A0" w:rsidRDefault="00EF5185" w:rsidP="00EF5185">
      <w:pPr>
        <w:pStyle w:val="Akapitzlist"/>
        <w:numPr>
          <w:ilvl w:val="1"/>
          <w:numId w:val="4"/>
        </w:numPr>
        <w:spacing w:line="276" w:lineRule="auto"/>
        <w:ind w:left="567" w:hanging="567"/>
        <w:contextualSpacing w:val="0"/>
        <w:rPr>
          <w:rFonts w:cs="Arial"/>
          <w:sz w:val="20"/>
          <w:szCs w:val="20"/>
          <w:lang w:eastAsia="en-US"/>
        </w:rPr>
      </w:pPr>
      <w:r w:rsidRPr="004C19A0">
        <w:rPr>
          <w:rFonts w:cs="Arial"/>
          <w:bCs/>
          <w:sz w:val="20"/>
          <w:szCs w:val="20"/>
        </w:rPr>
        <w:t>Zamawiający wymaga złożenia wypełnionych i podpisanych następujących oświadczeń oraz</w:t>
      </w:r>
      <w:r w:rsidR="00B835B2" w:rsidRPr="004C19A0">
        <w:rPr>
          <w:rFonts w:cs="Arial"/>
          <w:bCs/>
          <w:sz w:val="20"/>
          <w:szCs w:val="20"/>
        </w:rPr>
        <w:t xml:space="preserve"> </w:t>
      </w:r>
      <w:r w:rsidRPr="004C19A0">
        <w:rPr>
          <w:rFonts w:cs="Arial"/>
          <w:bCs/>
          <w:sz w:val="20"/>
          <w:szCs w:val="20"/>
        </w:rPr>
        <w:t>dokumentów które nie stanowią treści oferty Wykonawcy i podlegają uzupełnieniu w postępowaniu:</w:t>
      </w:r>
    </w:p>
    <w:p w14:paraId="327017E2" w14:textId="0947360F" w:rsidR="003B30DB" w:rsidRDefault="001823F7" w:rsidP="003B30DB">
      <w:pPr>
        <w:pStyle w:val="Akapitzlist"/>
        <w:numPr>
          <w:ilvl w:val="0"/>
          <w:numId w:val="12"/>
        </w:numPr>
        <w:spacing w:line="276" w:lineRule="auto"/>
        <w:ind w:left="1134" w:hanging="567"/>
        <w:rPr>
          <w:rFonts w:cs="Arial"/>
          <w:sz w:val="20"/>
          <w:szCs w:val="20"/>
        </w:rPr>
      </w:pPr>
      <w:r>
        <w:rPr>
          <w:rFonts w:cs="Arial"/>
          <w:sz w:val="20"/>
          <w:szCs w:val="20"/>
        </w:rPr>
        <w:t>Formularz cenowy</w:t>
      </w:r>
      <w:r w:rsidR="00001162">
        <w:rPr>
          <w:rFonts w:cs="Arial"/>
          <w:sz w:val="20"/>
          <w:szCs w:val="20"/>
        </w:rPr>
        <w:t xml:space="preserve"> </w:t>
      </w:r>
      <w:r w:rsidR="00174AEC" w:rsidRPr="0064511A">
        <w:rPr>
          <w:rFonts w:cs="Arial"/>
          <w:sz w:val="20"/>
          <w:szCs w:val="20"/>
        </w:rPr>
        <w:t>–</w:t>
      </w:r>
      <w:r w:rsidR="001777B5">
        <w:rPr>
          <w:rFonts w:cs="Arial"/>
          <w:sz w:val="20"/>
          <w:szCs w:val="20"/>
        </w:rPr>
        <w:t xml:space="preserve"> </w:t>
      </w:r>
      <w:r w:rsidR="00D962C8" w:rsidRPr="0064511A">
        <w:rPr>
          <w:rFonts w:cs="Arial"/>
          <w:sz w:val="20"/>
          <w:szCs w:val="20"/>
        </w:rPr>
        <w:t xml:space="preserve">zgodnie z wzorem </w:t>
      </w:r>
      <w:r w:rsidR="00066E35" w:rsidRPr="0064511A">
        <w:rPr>
          <w:rFonts w:cs="Arial"/>
          <w:sz w:val="20"/>
          <w:szCs w:val="20"/>
        </w:rPr>
        <w:t xml:space="preserve">stanowiącym załącznik </w:t>
      </w:r>
      <w:r w:rsidR="00D962C8" w:rsidRPr="0064511A">
        <w:rPr>
          <w:rFonts w:cs="Arial"/>
          <w:sz w:val="20"/>
          <w:szCs w:val="20"/>
        </w:rPr>
        <w:t>nr</w:t>
      </w:r>
      <w:r w:rsidR="00001162">
        <w:rPr>
          <w:rFonts w:cs="Arial"/>
          <w:sz w:val="20"/>
          <w:szCs w:val="20"/>
        </w:rPr>
        <w:t xml:space="preserve"> 6</w:t>
      </w:r>
      <w:r w:rsidR="002D61B0" w:rsidRPr="0064511A">
        <w:rPr>
          <w:rFonts w:cs="Arial"/>
          <w:sz w:val="20"/>
          <w:szCs w:val="20"/>
        </w:rPr>
        <w:t xml:space="preserve"> do SWZ</w:t>
      </w:r>
      <w:r w:rsidR="003B30DB">
        <w:rPr>
          <w:rFonts w:cs="Arial"/>
          <w:sz w:val="20"/>
          <w:szCs w:val="20"/>
        </w:rPr>
        <w:t xml:space="preserve"> </w:t>
      </w:r>
    </w:p>
    <w:p w14:paraId="0337F56E" w14:textId="3126A40B" w:rsidR="003B30DB" w:rsidRPr="003B30DB" w:rsidRDefault="003B30DB" w:rsidP="003B30DB">
      <w:pPr>
        <w:pStyle w:val="Akapitzlist"/>
        <w:spacing w:line="276" w:lineRule="auto"/>
        <w:ind w:left="1134"/>
        <w:rPr>
          <w:rFonts w:cs="Arial"/>
          <w:sz w:val="20"/>
          <w:szCs w:val="20"/>
        </w:rPr>
      </w:pPr>
      <w:r w:rsidRPr="003B30DB">
        <w:rPr>
          <w:rFonts w:cs="Arial"/>
          <w:sz w:val="20"/>
          <w:szCs w:val="20"/>
        </w:rPr>
        <w:lastRenderedPageBreak/>
        <w:t xml:space="preserve">- w przypadku składania ofert w wersji pisemnej (papierowej) formularz cenowy należy dołączyć w formie pisemnej oraz na płycie CD w formacie </w:t>
      </w:r>
      <w:proofErr w:type="spellStart"/>
      <w:r w:rsidRPr="003B30DB">
        <w:rPr>
          <w:rFonts w:cs="Arial"/>
          <w:sz w:val="20"/>
          <w:szCs w:val="20"/>
        </w:rPr>
        <w:t>excel</w:t>
      </w:r>
      <w:proofErr w:type="spellEnd"/>
      <w:r w:rsidRPr="003B30DB">
        <w:rPr>
          <w:rFonts w:cs="Arial"/>
          <w:sz w:val="20"/>
          <w:szCs w:val="20"/>
        </w:rPr>
        <w:t>,</w:t>
      </w:r>
    </w:p>
    <w:p w14:paraId="5E414EB3" w14:textId="0BF187F0" w:rsidR="00760E22" w:rsidRDefault="003B30DB" w:rsidP="003B30DB">
      <w:pPr>
        <w:pStyle w:val="Akapitzlist"/>
        <w:spacing w:line="276" w:lineRule="auto"/>
        <w:ind w:left="1134"/>
        <w:rPr>
          <w:rFonts w:cs="Arial"/>
          <w:sz w:val="20"/>
          <w:szCs w:val="20"/>
        </w:rPr>
      </w:pPr>
      <w:r w:rsidRPr="003B30DB">
        <w:rPr>
          <w:rFonts w:cs="Arial"/>
          <w:sz w:val="20"/>
          <w:szCs w:val="20"/>
        </w:rPr>
        <w:t xml:space="preserve">- w przypadku składania oferty w formie elektronicznej lub dokumentowej  formularz cenowy należy dołączyć w formacie </w:t>
      </w:r>
      <w:proofErr w:type="spellStart"/>
      <w:r w:rsidRPr="003B30DB">
        <w:rPr>
          <w:rFonts w:cs="Arial"/>
          <w:sz w:val="20"/>
          <w:szCs w:val="20"/>
        </w:rPr>
        <w:t>excel</w:t>
      </w:r>
      <w:proofErr w:type="spellEnd"/>
      <w:r w:rsidRPr="003B30DB">
        <w:rPr>
          <w:rFonts w:cs="Arial"/>
          <w:sz w:val="20"/>
          <w:szCs w:val="20"/>
        </w:rPr>
        <w:t>;</w:t>
      </w:r>
    </w:p>
    <w:p w14:paraId="5B984EDA" w14:textId="6914F6C8" w:rsidR="003D2127" w:rsidRPr="0064511A" w:rsidRDefault="003D2127" w:rsidP="00E138E8">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spełnianiu warunków udziału w postępowaniu</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9D6D4E" w:rsidRPr="0064511A">
        <w:rPr>
          <w:rFonts w:cs="Arial"/>
          <w:sz w:val="20"/>
          <w:szCs w:val="20"/>
        </w:rPr>
        <w:t>a</w:t>
      </w:r>
      <w:r w:rsidR="00EC26EE" w:rsidRPr="0064511A">
        <w:rPr>
          <w:rFonts w:cs="Arial"/>
          <w:sz w:val="20"/>
          <w:szCs w:val="20"/>
        </w:rPr>
        <w:t xml:space="preserve"> do SWZ</w:t>
      </w:r>
      <w:r w:rsidRPr="0064511A">
        <w:rPr>
          <w:rFonts w:cs="Arial"/>
          <w:sz w:val="20"/>
          <w:szCs w:val="20"/>
        </w:rPr>
        <w:t>;</w:t>
      </w:r>
    </w:p>
    <w:p w14:paraId="7D15FA93" w14:textId="3175E9B1" w:rsidR="003D2127" w:rsidRPr="0064511A" w:rsidRDefault="003D2127"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niepodleganiu wykluczeniu z postępowania</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9D6D4E" w:rsidRPr="0064511A">
        <w:rPr>
          <w:rFonts w:cs="Arial"/>
          <w:sz w:val="20"/>
          <w:szCs w:val="20"/>
        </w:rPr>
        <w:t>b</w:t>
      </w:r>
      <w:r w:rsidR="00EC26EE" w:rsidRPr="0064511A">
        <w:rPr>
          <w:rFonts w:cs="Arial"/>
          <w:sz w:val="20"/>
          <w:szCs w:val="20"/>
        </w:rPr>
        <w:t xml:space="preserve"> do SWZ</w:t>
      </w:r>
      <w:r w:rsidRPr="0064511A">
        <w:rPr>
          <w:rFonts w:cs="Arial"/>
          <w:sz w:val="20"/>
          <w:szCs w:val="20"/>
        </w:rPr>
        <w:t>;</w:t>
      </w:r>
    </w:p>
    <w:p w14:paraId="4F3AE37F" w14:textId="48680468" w:rsidR="003D2127" w:rsidRPr="0064511A" w:rsidRDefault="003D2127"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oświadczenie o niezgłaszaniu roszczeń w przypadku unieważnienia postępowania</w:t>
      </w:r>
      <w:r w:rsidR="009D6D4E" w:rsidRPr="0064511A">
        <w:rPr>
          <w:rFonts w:cs="Arial"/>
          <w:sz w:val="20"/>
          <w:szCs w:val="20"/>
        </w:rPr>
        <w:t xml:space="preserve"> zgodnie z wzorem </w:t>
      </w:r>
      <w:r w:rsidR="00066E35" w:rsidRPr="0064511A">
        <w:rPr>
          <w:rFonts w:cs="Arial"/>
          <w:sz w:val="20"/>
          <w:szCs w:val="20"/>
        </w:rPr>
        <w:t xml:space="preserve">stanowiącym załącznik </w:t>
      </w:r>
      <w:r w:rsidR="009D6D4E" w:rsidRPr="0064511A">
        <w:rPr>
          <w:rFonts w:cs="Arial"/>
          <w:sz w:val="20"/>
          <w:szCs w:val="20"/>
        </w:rPr>
        <w:t xml:space="preserve">nr </w:t>
      </w:r>
      <w:r w:rsidR="00733F4C" w:rsidRPr="0064511A">
        <w:rPr>
          <w:rFonts w:cs="Arial"/>
          <w:sz w:val="20"/>
          <w:szCs w:val="20"/>
        </w:rPr>
        <w:t xml:space="preserve">4 </w:t>
      </w:r>
      <w:r w:rsidR="0025522F" w:rsidRPr="0064511A">
        <w:rPr>
          <w:rFonts w:cs="Arial"/>
          <w:sz w:val="20"/>
          <w:szCs w:val="20"/>
        </w:rPr>
        <w:t>c</w:t>
      </w:r>
      <w:r w:rsidR="00EC26EE" w:rsidRPr="0064511A">
        <w:rPr>
          <w:rFonts w:cs="Arial"/>
          <w:sz w:val="20"/>
          <w:szCs w:val="20"/>
        </w:rPr>
        <w:t xml:space="preserve"> do SWZ</w:t>
      </w:r>
      <w:r w:rsidR="00A61DFC" w:rsidRPr="0064511A">
        <w:rPr>
          <w:rFonts w:cs="Arial"/>
          <w:sz w:val="20"/>
          <w:szCs w:val="20"/>
        </w:rPr>
        <w:t>;</w:t>
      </w:r>
    </w:p>
    <w:p w14:paraId="7570F434" w14:textId="25F4B743" w:rsidR="007B0289" w:rsidRPr="0064511A" w:rsidRDefault="007B0289"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 xml:space="preserve">aktualny odpis z właściwego rejestru lub centralnej ewidencji i informacji </w:t>
      </w:r>
      <w:r w:rsidRPr="0064511A">
        <w:rPr>
          <w:sz w:val="20"/>
          <w:szCs w:val="20"/>
        </w:rPr>
        <w:br/>
      </w:r>
      <w:r w:rsidRPr="0064511A">
        <w:rPr>
          <w:rFonts w:cs="Arial"/>
          <w:sz w:val="20"/>
          <w:szCs w:val="20"/>
        </w:rPr>
        <w:t>o działalności gospodarczej, jeśli odrębne przepisy wymagają wpisu do rejestru lub ewidencji, wystawiony nie wcześniej niż 6 miesięcy przed upływem terminu składania wniosków o dopuszczenie do udziału w licytacji lub ofert, bądź terminu rozpoczęcia 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467E5438" w14:textId="0A979D0F" w:rsidR="00B32BB8" w:rsidRPr="0064511A" w:rsidRDefault="00B32BB8" w:rsidP="00864E1B">
      <w:pPr>
        <w:pStyle w:val="Akapitzlist"/>
        <w:numPr>
          <w:ilvl w:val="0"/>
          <w:numId w:val="12"/>
        </w:numPr>
        <w:spacing w:line="276" w:lineRule="auto"/>
        <w:ind w:left="1134" w:hanging="567"/>
        <w:contextualSpacing w:val="0"/>
        <w:rPr>
          <w:rFonts w:cs="Arial"/>
          <w:sz w:val="20"/>
          <w:szCs w:val="20"/>
        </w:rPr>
      </w:pPr>
      <w:r w:rsidRPr="0064511A">
        <w:rPr>
          <w:rFonts w:cs="Arial"/>
          <w:sz w:val="20"/>
          <w:szCs w:val="20"/>
        </w:rPr>
        <w:t xml:space="preserve">dot. </w:t>
      </w:r>
      <w:r w:rsidRPr="0064511A">
        <w:rPr>
          <w:rFonts w:cs="Arial"/>
          <w:sz w:val="20"/>
          <w:szCs w:val="20"/>
          <w:u w:val="single"/>
        </w:rPr>
        <w:t>Wykonawcy z siedzibą lub miejscem zamieszkania za granicą</w:t>
      </w:r>
      <w:r w:rsidRPr="0064511A">
        <w:rPr>
          <w:rFonts w:cs="Arial"/>
          <w:sz w:val="20"/>
          <w:szCs w:val="20"/>
        </w:rPr>
        <w:t xml:space="preserve">: </w:t>
      </w:r>
    </w:p>
    <w:p w14:paraId="7771B272" w14:textId="1A43D7FF" w:rsidR="00B32BB8" w:rsidRPr="0064511A" w:rsidRDefault="00B32BB8" w:rsidP="00AF5DED">
      <w:pPr>
        <w:pStyle w:val="Akapitzlist"/>
        <w:spacing w:line="276" w:lineRule="auto"/>
        <w:ind w:left="1134"/>
        <w:contextualSpacing w:val="0"/>
        <w:rPr>
          <w:rFonts w:cs="Arial"/>
          <w:sz w:val="20"/>
          <w:szCs w:val="20"/>
        </w:rPr>
      </w:pPr>
      <w:r w:rsidRPr="0064511A">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64511A">
        <w:rPr>
          <w:rFonts w:cs="Arial"/>
          <w:sz w:val="20"/>
          <w:szCs w:val="20"/>
        </w:rPr>
        <w:t>;</w:t>
      </w:r>
    </w:p>
    <w:p w14:paraId="308931E3" w14:textId="6EE1B080" w:rsidR="00FE2577" w:rsidRPr="005770BD" w:rsidRDefault="003D2127" w:rsidP="005770BD">
      <w:pPr>
        <w:pStyle w:val="Akapitzlist"/>
        <w:numPr>
          <w:ilvl w:val="0"/>
          <w:numId w:val="12"/>
        </w:numPr>
        <w:spacing w:line="276" w:lineRule="auto"/>
        <w:ind w:left="1134" w:hanging="567"/>
        <w:contextualSpacing w:val="0"/>
        <w:rPr>
          <w:rFonts w:cs="Arial"/>
          <w:sz w:val="20"/>
          <w:szCs w:val="20"/>
        </w:rPr>
      </w:pPr>
      <w:r w:rsidRPr="00BB131C">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1B25D951" w14:textId="77777777" w:rsidR="00BA3166" w:rsidRPr="005175AA" w:rsidRDefault="00BA3166" w:rsidP="00BA3166">
      <w:pPr>
        <w:pStyle w:val="Akapitzlist"/>
        <w:numPr>
          <w:ilvl w:val="0"/>
          <w:numId w:val="12"/>
        </w:numPr>
        <w:spacing w:line="276" w:lineRule="auto"/>
        <w:ind w:left="1134" w:hanging="567"/>
        <w:contextualSpacing w:val="0"/>
        <w:rPr>
          <w:rFonts w:cs="Arial"/>
          <w:sz w:val="20"/>
          <w:szCs w:val="20"/>
        </w:rPr>
      </w:pPr>
      <w:r w:rsidRPr="005175AA">
        <w:rPr>
          <w:rFonts w:cs="Arial"/>
          <w:sz w:val="20"/>
          <w:szCs w:val="20"/>
        </w:rPr>
        <w:t xml:space="preserve">kopia złożonej do właściwego dla Wykonawcy Urzędu Skarbowego deklaracji VAT – R – Zgłoszenie rejestracyjne w zakresie podatków od towarów i usług (jeżeli Wykonawca jest podmiotowo zwolniony z podatku VAT); </w:t>
      </w:r>
    </w:p>
    <w:p w14:paraId="160EAFCD" w14:textId="77777777" w:rsidR="00BA3166" w:rsidRPr="005175AA" w:rsidRDefault="00BA3166" w:rsidP="00BA3166">
      <w:pPr>
        <w:pStyle w:val="Akapitzlist"/>
        <w:numPr>
          <w:ilvl w:val="0"/>
          <w:numId w:val="12"/>
        </w:numPr>
        <w:spacing w:line="276" w:lineRule="auto"/>
        <w:ind w:left="1134" w:hanging="567"/>
        <w:contextualSpacing w:val="0"/>
        <w:rPr>
          <w:rFonts w:cs="Arial"/>
          <w:sz w:val="20"/>
          <w:szCs w:val="20"/>
        </w:rPr>
      </w:pPr>
      <w:r w:rsidRPr="009D78F6">
        <w:rPr>
          <w:rFonts w:cs="Arial"/>
          <w:b/>
          <w:sz w:val="20"/>
          <w:szCs w:val="20"/>
        </w:rPr>
        <w:t>zaświadczenie właściwego naczelnika urzędu skarbowego</w:t>
      </w:r>
      <w:r w:rsidRPr="009D78F6">
        <w:rPr>
          <w:rFonts w:cs="Arial"/>
          <w:sz w:val="20"/>
          <w:szCs w:val="20"/>
        </w:rPr>
        <w:t xml:space="preserve"> </w:t>
      </w:r>
      <w:r w:rsidRPr="0077226E">
        <w:rPr>
          <w:rFonts w:cs="Arial"/>
          <w:sz w:val="20"/>
          <w:szCs w:val="20"/>
        </w:rPr>
        <w:t>potwierdzające,</w:t>
      </w:r>
      <w:r w:rsidRPr="009D78F6">
        <w:rPr>
          <w:rFonts w:cs="Arial"/>
          <w:sz w:val="20"/>
          <w:szCs w:val="20"/>
        </w:rPr>
        <w:t xml:space="preserve"> że Wykonawca nie zalega z opłacaniem podatków, wystawion</w:t>
      </w:r>
      <w:r w:rsidRPr="0077226E">
        <w:rPr>
          <w:rFonts w:cs="Arial"/>
          <w:sz w:val="20"/>
          <w:szCs w:val="20"/>
        </w:rPr>
        <w:t>e</w:t>
      </w:r>
      <w:r w:rsidRPr="009D78F6">
        <w:rPr>
          <w:rFonts w:cs="Arial"/>
          <w:sz w:val="20"/>
          <w:szCs w:val="20"/>
        </w:rPr>
        <w:t xml:space="preserve"> nie wcześniej niż </w:t>
      </w:r>
      <w:r w:rsidRPr="009D78F6">
        <w:rPr>
          <w:rFonts w:cs="Arial"/>
          <w:sz w:val="20"/>
          <w:szCs w:val="20"/>
          <w:u w:val="single"/>
        </w:rPr>
        <w:t>3 miesiące przed upływem terminu składania ofert</w:t>
      </w:r>
      <w:r w:rsidRPr="009D78F6">
        <w:rPr>
          <w:rFonts w:cs="Arial"/>
          <w:sz w:val="20"/>
          <w:szCs w:val="20"/>
        </w:rPr>
        <w:t>, lub inn</w:t>
      </w:r>
      <w:r>
        <w:rPr>
          <w:rFonts w:cs="Arial"/>
          <w:sz w:val="20"/>
          <w:szCs w:val="20"/>
        </w:rPr>
        <w:t>y</w:t>
      </w:r>
      <w:r w:rsidRPr="009D78F6">
        <w:rPr>
          <w:rFonts w:cs="Arial"/>
          <w:sz w:val="20"/>
          <w:szCs w:val="20"/>
        </w:rPr>
        <w:t xml:space="preserve"> dokume</w:t>
      </w:r>
      <w:r>
        <w:rPr>
          <w:rFonts w:cs="Arial"/>
          <w:sz w:val="20"/>
          <w:szCs w:val="20"/>
        </w:rPr>
        <w:t>nt</w:t>
      </w:r>
      <w:r w:rsidRPr="009D78F6">
        <w:rPr>
          <w:rFonts w:cs="Arial"/>
          <w:sz w:val="20"/>
          <w:szCs w:val="20"/>
        </w:rPr>
        <w:t xml:space="preserve"> potwierdzając</w:t>
      </w:r>
      <w:r>
        <w:rPr>
          <w:rFonts w:cs="Arial"/>
          <w:sz w:val="20"/>
          <w:szCs w:val="20"/>
        </w:rPr>
        <w:t>y</w:t>
      </w:r>
      <w:r w:rsidRPr="009D78F6">
        <w:rPr>
          <w:rFonts w:cs="Arial"/>
          <w:sz w:val="20"/>
          <w:szCs w:val="20"/>
        </w:rPr>
        <w:t>,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5175AA">
        <w:rPr>
          <w:rFonts w:cs="Arial"/>
          <w:sz w:val="20"/>
          <w:szCs w:val="20"/>
        </w:rPr>
        <w:t>;</w:t>
      </w:r>
    </w:p>
    <w:p w14:paraId="04F947BA" w14:textId="544511DC" w:rsidR="001F4E8C" w:rsidRPr="00EF5185" w:rsidRDefault="00BA3166" w:rsidP="00B8608D">
      <w:pPr>
        <w:pStyle w:val="Akapitzlist"/>
        <w:numPr>
          <w:ilvl w:val="0"/>
          <w:numId w:val="12"/>
        </w:numPr>
        <w:spacing w:line="276" w:lineRule="auto"/>
        <w:ind w:left="1134" w:hanging="567"/>
        <w:contextualSpacing w:val="0"/>
      </w:pPr>
      <w:r w:rsidRPr="00B8608D">
        <w:rPr>
          <w:rFonts w:cs="Arial"/>
          <w:sz w:val="20"/>
          <w:szCs w:val="20"/>
        </w:rPr>
        <w:t xml:space="preserve">oświadczenie dotyczące rozliczeń – zgodnie ze wzorem stanowiącym załącznik nr 5 </w:t>
      </w:r>
      <w:r w:rsidRPr="00B8608D">
        <w:rPr>
          <w:rFonts w:cs="Arial"/>
          <w:sz w:val="20"/>
          <w:szCs w:val="20"/>
        </w:rPr>
        <w:br/>
        <w:t>do SWZ.</w:t>
      </w:r>
    </w:p>
    <w:p w14:paraId="1DCD0D55" w14:textId="77777777" w:rsidR="00EF5185" w:rsidRPr="004C19A0" w:rsidRDefault="00EF5185" w:rsidP="00EF5185">
      <w:pPr>
        <w:pStyle w:val="Styl11"/>
        <w:numPr>
          <w:ilvl w:val="0"/>
          <w:numId w:val="0"/>
        </w:numPr>
        <w:spacing w:line="259" w:lineRule="auto"/>
        <w:ind w:left="574" w:hanging="432"/>
        <w:contextualSpacing w:val="0"/>
        <w:rPr>
          <w:i/>
        </w:rPr>
      </w:pPr>
      <w:r w:rsidRPr="004C19A0">
        <w:rPr>
          <w:i/>
        </w:rPr>
        <w:t>11.3.W przypadku gdy ofertę w postępowaniu składa Spółka z GK Zamawiającego, oferta Spółki powinna wskazywać model kalkulacji ceny danej oferty.  W przypadku zastosowania przez Spółkę do kalkulacji oferty:</w:t>
      </w:r>
    </w:p>
    <w:p w14:paraId="5E853AF6" w14:textId="77777777" w:rsidR="00EF5185" w:rsidRPr="004C19A0" w:rsidRDefault="00EF5185" w:rsidP="00EF5185">
      <w:pPr>
        <w:pStyle w:val="Styl11"/>
        <w:numPr>
          <w:ilvl w:val="2"/>
          <w:numId w:val="45"/>
        </w:numPr>
        <w:spacing w:line="259" w:lineRule="auto"/>
        <w:ind w:left="1418" w:hanging="708"/>
        <w:contextualSpacing w:val="0"/>
        <w:rPr>
          <w:i/>
        </w:rPr>
      </w:pPr>
      <w:r w:rsidRPr="004C19A0">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3833DB57" w14:textId="77777777" w:rsidR="00EF5185" w:rsidRPr="004C19A0" w:rsidRDefault="00EF5185" w:rsidP="00EF5185">
      <w:pPr>
        <w:pStyle w:val="Styl11"/>
        <w:numPr>
          <w:ilvl w:val="2"/>
          <w:numId w:val="45"/>
        </w:numPr>
        <w:spacing w:line="259" w:lineRule="auto"/>
        <w:ind w:left="1418" w:hanging="708"/>
        <w:contextualSpacing w:val="0"/>
        <w:rPr>
          <w:i/>
        </w:rPr>
      </w:pPr>
      <w:r w:rsidRPr="004C19A0">
        <w:rPr>
          <w:i/>
        </w:rPr>
        <w:t xml:space="preserve">Metod </w:t>
      </w:r>
      <w:proofErr w:type="spellStart"/>
      <w:r w:rsidRPr="004C19A0">
        <w:rPr>
          <w:i/>
        </w:rPr>
        <w:t>odkosztowych</w:t>
      </w:r>
      <w:proofErr w:type="spellEnd"/>
      <w:r w:rsidRPr="004C19A0">
        <w:rPr>
          <w:i/>
        </w:rPr>
        <w:t xml:space="preserve"> (metody koszt plus bądź metody marży transakcyjnej netto)</w:t>
      </w:r>
    </w:p>
    <w:p w14:paraId="387268A1" w14:textId="77777777" w:rsidR="00EF5185" w:rsidRPr="004C19A0" w:rsidRDefault="00EF5185" w:rsidP="00EF5185">
      <w:pPr>
        <w:numPr>
          <w:ilvl w:val="2"/>
          <w:numId w:val="44"/>
        </w:numPr>
        <w:spacing w:line="259" w:lineRule="auto"/>
        <w:ind w:left="1701"/>
        <w:rPr>
          <w:rFonts w:ascii="Calibri" w:hAnsi="Calibri"/>
          <w:i/>
          <w:sz w:val="20"/>
          <w:szCs w:val="20"/>
        </w:rPr>
      </w:pPr>
      <w:r w:rsidRPr="004C19A0">
        <w:rPr>
          <w:i/>
          <w:sz w:val="20"/>
          <w:szCs w:val="20"/>
        </w:rPr>
        <w:t>Kalkulację bazy kosztowej Wykonawcy, z wyszczególnieniem:</w:t>
      </w:r>
    </w:p>
    <w:p w14:paraId="1824C208"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 xml:space="preserve">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w:t>
      </w:r>
      <w:r w:rsidRPr="004C19A0">
        <w:rPr>
          <w:i/>
          <w:sz w:val="20"/>
          <w:szCs w:val="20"/>
        </w:rPr>
        <w:lastRenderedPageBreak/>
        <w:t>cenowym złożonym przez Spółkę, a która ostatecznie stanowić będzie załącznik do Umowy.</w:t>
      </w:r>
    </w:p>
    <w:p w14:paraId="553462B4"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budżetowanych kosztów pośrednich wynikających z planu kont Spółki (w wysokości określonej za pomocą wskaźników narzutów) obejmujących na przykład (jeżeli dotyczy):</w:t>
      </w:r>
    </w:p>
    <w:p w14:paraId="55BB7D43"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wydziałowych;</w:t>
      </w:r>
    </w:p>
    <w:p w14:paraId="14C1666F"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sprzedaży;</w:t>
      </w:r>
    </w:p>
    <w:p w14:paraId="5A8363CC"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ogólnego zarządu;</w:t>
      </w:r>
    </w:p>
    <w:p w14:paraId="7D988124" w14:textId="77777777" w:rsidR="00EF5185" w:rsidRPr="004C19A0" w:rsidRDefault="00EF5185" w:rsidP="00EF5185">
      <w:pPr>
        <w:numPr>
          <w:ilvl w:val="4"/>
          <w:numId w:val="44"/>
        </w:numPr>
        <w:spacing w:line="259" w:lineRule="auto"/>
        <w:ind w:left="2410"/>
        <w:rPr>
          <w:i/>
          <w:sz w:val="20"/>
          <w:szCs w:val="20"/>
        </w:rPr>
      </w:pPr>
      <w:r w:rsidRPr="004C19A0">
        <w:rPr>
          <w:i/>
          <w:sz w:val="20"/>
          <w:szCs w:val="20"/>
        </w:rPr>
        <w:t>budżetowany wskaźnik narzutu kosztów przestojowych/</w:t>
      </w:r>
      <w:proofErr w:type="spellStart"/>
      <w:r w:rsidRPr="004C19A0">
        <w:rPr>
          <w:i/>
          <w:sz w:val="20"/>
          <w:szCs w:val="20"/>
        </w:rPr>
        <w:t>standby</w:t>
      </w:r>
      <w:proofErr w:type="spellEnd"/>
      <w:r w:rsidRPr="004C19A0">
        <w:rPr>
          <w:i/>
          <w:sz w:val="20"/>
          <w:szCs w:val="20"/>
        </w:rPr>
        <w:t>.</w:t>
      </w:r>
    </w:p>
    <w:p w14:paraId="5E9F41D4" w14:textId="77777777" w:rsidR="00EF5185" w:rsidRPr="004C19A0" w:rsidRDefault="00EF5185" w:rsidP="00EF5185">
      <w:pPr>
        <w:numPr>
          <w:ilvl w:val="3"/>
          <w:numId w:val="44"/>
        </w:numPr>
        <w:spacing w:line="259" w:lineRule="auto"/>
        <w:ind w:left="1985" w:hanging="284"/>
        <w:rPr>
          <w:i/>
          <w:sz w:val="20"/>
          <w:szCs w:val="20"/>
        </w:rPr>
      </w:pPr>
      <w:r w:rsidRPr="004C19A0">
        <w:rPr>
          <w:i/>
          <w:sz w:val="20"/>
          <w:szCs w:val="20"/>
        </w:rPr>
        <w:t>rynkowego narzutu zysku/marży (wynikającego z analizy porównawczej opartej o wewnętrzne dane rynkowe) wraz z uzasadnieniem wysokości przyjętego narzutu/marży.</w:t>
      </w:r>
    </w:p>
    <w:p w14:paraId="1EAD56AE"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7AE323EE"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Analizę porównawczą.</w:t>
      </w:r>
    </w:p>
    <w:p w14:paraId="76E64FAD" w14:textId="77777777" w:rsidR="00EF5185" w:rsidRPr="004C19A0" w:rsidRDefault="00EF5185" w:rsidP="00EF5185">
      <w:pPr>
        <w:pStyle w:val="Styl11"/>
        <w:numPr>
          <w:ilvl w:val="2"/>
          <w:numId w:val="44"/>
        </w:numPr>
        <w:spacing w:line="259" w:lineRule="auto"/>
        <w:ind w:left="1701" w:hanging="141"/>
        <w:contextualSpacing w:val="0"/>
        <w:rPr>
          <w:i/>
        </w:rPr>
      </w:pPr>
      <w:r w:rsidRPr="004C19A0">
        <w:rPr>
          <w:i/>
        </w:rPr>
        <w:t xml:space="preserve">Oświadczenie Spółki o rynkowym charakterze ceny </w:t>
      </w:r>
    </w:p>
    <w:p w14:paraId="7C8BA78A" w14:textId="77777777" w:rsidR="00EF5185" w:rsidRPr="004C19A0" w:rsidRDefault="00EF5185" w:rsidP="00EF5185">
      <w:pPr>
        <w:pStyle w:val="Styl11"/>
        <w:numPr>
          <w:ilvl w:val="1"/>
          <w:numId w:val="0"/>
        </w:numPr>
        <w:spacing w:after="120"/>
        <w:ind w:left="709"/>
        <w:contextualSpacing w:val="0"/>
        <w:rPr>
          <w:i/>
        </w:rPr>
      </w:pPr>
      <w:r w:rsidRPr="004C19A0">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14A7578A" w14:textId="77777777" w:rsidR="00EF5185" w:rsidRPr="00FF5C6D" w:rsidRDefault="00EF5185" w:rsidP="00EF5185">
      <w:pPr>
        <w:pStyle w:val="Styl11"/>
        <w:numPr>
          <w:ilvl w:val="1"/>
          <w:numId w:val="0"/>
        </w:numPr>
        <w:spacing w:after="120"/>
        <w:ind w:left="709"/>
        <w:contextualSpacing w:val="0"/>
        <w:rPr>
          <w:i/>
        </w:rPr>
      </w:pPr>
      <w:r w:rsidRPr="004C19A0">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4C19A0">
        <w:rPr>
          <w:i/>
        </w:rPr>
        <w:t>ppkt</w:t>
      </w:r>
      <w:proofErr w:type="spellEnd"/>
      <w:r w:rsidRPr="004C19A0">
        <w:rPr>
          <w:i/>
        </w:rPr>
        <w:t xml:space="preserve"> 1.1.2).</w:t>
      </w:r>
    </w:p>
    <w:p w14:paraId="78CB1131" w14:textId="77777777" w:rsidR="00EF5185" w:rsidRPr="001F4E8C" w:rsidRDefault="00EF5185" w:rsidP="00EF5185">
      <w:pPr>
        <w:pStyle w:val="Akapitzlist"/>
        <w:spacing w:line="276" w:lineRule="auto"/>
        <w:ind w:left="1134"/>
        <w:contextualSpacing w:val="0"/>
      </w:pPr>
    </w:p>
    <w:p w14:paraId="0AED799B" w14:textId="1093CFA5" w:rsidR="00F40506" w:rsidRPr="004C19A0" w:rsidRDefault="0057757E" w:rsidP="004B27B7">
      <w:pPr>
        <w:spacing w:line="276" w:lineRule="auto"/>
        <w:ind w:left="567" w:hanging="567"/>
        <w:rPr>
          <w:rFonts w:cs="Arial"/>
          <w:b/>
          <w:bCs/>
          <w:i/>
          <w:iCs/>
          <w:sz w:val="20"/>
          <w:szCs w:val="20"/>
        </w:rPr>
      </w:pPr>
      <w:r w:rsidRPr="0064511A">
        <w:rPr>
          <w:rFonts w:cs="Arial"/>
          <w:b/>
          <w:bCs/>
          <w:sz w:val="20"/>
          <w:szCs w:val="20"/>
        </w:rPr>
        <w:t>11.</w:t>
      </w:r>
      <w:r w:rsidR="00EF5185">
        <w:rPr>
          <w:rFonts w:cs="Arial"/>
          <w:b/>
          <w:bCs/>
          <w:sz w:val="20"/>
          <w:szCs w:val="20"/>
        </w:rPr>
        <w:t>4</w:t>
      </w:r>
      <w:r w:rsidR="00574DFC" w:rsidRPr="0064511A">
        <w:rPr>
          <w:rFonts w:cs="Arial"/>
          <w:b/>
          <w:bCs/>
          <w:color w:val="0070C0"/>
          <w:sz w:val="20"/>
          <w:szCs w:val="20"/>
        </w:rPr>
        <w:tab/>
      </w:r>
      <w:r w:rsidR="00F40506" w:rsidRPr="0064511A">
        <w:rPr>
          <w:rFonts w:cs="Arial"/>
          <w:b/>
          <w:bCs/>
          <w:sz w:val="20"/>
          <w:szCs w:val="20"/>
        </w:rPr>
        <w:t>Oferta</w:t>
      </w:r>
      <w:r w:rsidR="00326502" w:rsidRPr="0064511A">
        <w:rPr>
          <w:rFonts w:cs="Arial"/>
          <w:b/>
          <w:bCs/>
          <w:sz w:val="20"/>
          <w:szCs w:val="20"/>
        </w:rPr>
        <w:t xml:space="preserve"> oraz oświadczenia złożone w postępowaniu </w:t>
      </w:r>
      <w:r w:rsidR="00212856" w:rsidRPr="0064511A">
        <w:rPr>
          <w:rFonts w:cs="Arial"/>
          <w:b/>
          <w:bCs/>
          <w:sz w:val="20"/>
          <w:szCs w:val="20"/>
        </w:rPr>
        <w:t>winny</w:t>
      </w:r>
      <w:r w:rsidR="00F40506" w:rsidRPr="0064511A">
        <w:rPr>
          <w:rFonts w:cs="Arial"/>
          <w:b/>
          <w:bCs/>
          <w:sz w:val="20"/>
          <w:szCs w:val="20"/>
        </w:rPr>
        <w:t xml:space="preserve"> </w:t>
      </w:r>
      <w:r w:rsidR="00326502" w:rsidRPr="0064511A">
        <w:rPr>
          <w:rFonts w:cs="Arial"/>
          <w:b/>
          <w:bCs/>
          <w:sz w:val="20"/>
          <w:szCs w:val="20"/>
        </w:rPr>
        <w:t>być podpisane</w:t>
      </w:r>
      <w:r w:rsidR="00F40506" w:rsidRPr="0064511A">
        <w:rPr>
          <w:rFonts w:cs="Arial"/>
          <w:b/>
          <w:bCs/>
          <w:sz w:val="20"/>
          <w:szCs w:val="20"/>
        </w:rPr>
        <w:t xml:space="preserve"> </w:t>
      </w:r>
      <w:r w:rsidR="00212856" w:rsidRPr="0064511A">
        <w:rPr>
          <w:rFonts w:cs="Arial"/>
          <w:b/>
          <w:bCs/>
          <w:sz w:val="20"/>
          <w:szCs w:val="20"/>
        </w:rPr>
        <w:t xml:space="preserve">własnoręcznie lub kwalifikowanym podpisem </w:t>
      </w:r>
      <w:r w:rsidR="00212856" w:rsidRPr="004C19A0">
        <w:rPr>
          <w:rFonts w:cs="Arial"/>
          <w:b/>
          <w:bCs/>
          <w:sz w:val="20"/>
          <w:szCs w:val="20"/>
        </w:rPr>
        <w:t>elektronicznym</w:t>
      </w:r>
      <w:r w:rsidR="00212856" w:rsidRPr="004C19A0">
        <w:rPr>
          <w:rFonts w:cs="Arial"/>
          <w:sz w:val="20"/>
          <w:szCs w:val="20"/>
        </w:rPr>
        <w:t xml:space="preserve"> </w:t>
      </w:r>
      <w:r w:rsidR="00045398" w:rsidRPr="004C19A0">
        <w:rPr>
          <w:rFonts w:cs="Arial"/>
          <w:b/>
          <w:bCs/>
          <w:sz w:val="20"/>
          <w:szCs w:val="20"/>
        </w:rPr>
        <w:t>lub podpisem zaufanym</w:t>
      </w:r>
      <w:r w:rsidR="00045398" w:rsidRPr="004C19A0">
        <w:rPr>
          <w:rFonts w:cs="Arial"/>
          <w:sz w:val="20"/>
          <w:szCs w:val="20"/>
        </w:rPr>
        <w:t xml:space="preserve"> </w:t>
      </w:r>
      <w:r w:rsidR="00F40506" w:rsidRPr="004C19A0">
        <w:rPr>
          <w:rFonts w:cs="Arial"/>
          <w:sz w:val="20"/>
          <w:szCs w:val="20"/>
        </w:rPr>
        <w:t>przez umocowanego/</w:t>
      </w:r>
      <w:proofErr w:type="spellStart"/>
      <w:r w:rsidR="00F40506" w:rsidRPr="004C19A0">
        <w:rPr>
          <w:rFonts w:cs="Arial"/>
          <w:sz w:val="20"/>
          <w:szCs w:val="20"/>
        </w:rPr>
        <w:t>ych</w:t>
      </w:r>
      <w:proofErr w:type="spellEnd"/>
      <w:r w:rsidR="00F40506" w:rsidRPr="004C19A0">
        <w:rPr>
          <w:rFonts w:cs="Arial"/>
          <w:sz w:val="20"/>
          <w:szCs w:val="20"/>
        </w:rPr>
        <w:t xml:space="preserve"> prawnie przedstawiciela/i wykonawcy, upoważnionego/</w:t>
      </w:r>
      <w:proofErr w:type="spellStart"/>
      <w:r w:rsidR="00F40506" w:rsidRPr="004C19A0">
        <w:rPr>
          <w:rFonts w:cs="Arial"/>
          <w:sz w:val="20"/>
          <w:szCs w:val="20"/>
        </w:rPr>
        <w:t>ych</w:t>
      </w:r>
      <w:proofErr w:type="spellEnd"/>
      <w:r w:rsidR="00F40506" w:rsidRPr="004C19A0">
        <w:rPr>
          <w:rFonts w:cs="Arial"/>
          <w:sz w:val="20"/>
          <w:szCs w:val="20"/>
        </w:rPr>
        <w:t xml:space="preserve"> do podejmowania zobowiązań w jego imieniu, zgodnie z wpisem o reprezentacji w stosownym dokumencie uprawniającym do występowania w obrocie prawnym lub z udzielonym pełnomocnictwem.</w:t>
      </w:r>
      <w:r w:rsidR="00D01E2F" w:rsidRPr="004C19A0">
        <w:rPr>
          <w:rFonts w:cs="Arial"/>
          <w:sz w:val="20"/>
          <w:szCs w:val="20"/>
        </w:rPr>
        <w:t xml:space="preserve"> </w:t>
      </w:r>
      <w:r w:rsidR="00B708A5" w:rsidRPr="004C19A0">
        <w:rPr>
          <w:rFonts w:cs="Arial"/>
          <w:b/>
          <w:bCs/>
          <w:sz w:val="20"/>
          <w:szCs w:val="20"/>
        </w:rPr>
        <w:t>Szczegółowe zapisy w zakresie przygotowania i składania ofert są określone w pkt 13 oraz 22 SWZ.</w:t>
      </w:r>
    </w:p>
    <w:p w14:paraId="535ED79F" w14:textId="1191ACDC" w:rsidR="00F40506" w:rsidRPr="0064511A" w:rsidRDefault="00574DFC" w:rsidP="0057757E">
      <w:pPr>
        <w:pStyle w:val="Akapitzlist"/>
        <w:spacing w:line="276" w:lineRule="auto"/>
        <w:ind w:left="567" w:hanging="567"/>
        <w:contextualSpacing w:val="0"/>
        <w:rPr>
          <w:rFonts w:cs="Arial"/>
          <w:color w:val="0070C0"/>
          <w:sz w:val="20"/>
          <w:szCs w:val="20"/>
        </w:rPr>
      </w:pPr>
      <w:r w:rsidRPr="004C19A0">
        <w:rPr>
          <w:rFonts w:cs="Arial"/>
          <w:sz w:val="20"/>
          <w:szCs w:val="20"/>
        </w:rPr>
        <w:t>11.</w:t>
      </w:r>
      <w:r w:rsidR="00EF5185" w:rsidRPr="004C19A0">
        <w:rPr>
          <w:rFonts w:cs="Arial"/>
          <w:sz w:val="20"/>
          <w:szCs w:val="20"/>
        </w:rPr>
        <w:t>5</w:t>
      </w:r>
      <w:r w:rsidR="0057757E" w:rsidRPr="004C19A0">
        <w:rPr>
          <w:rFonts w:cs="Arial"/>
          <w:sz w:val="20"/>
          <w:szCs w:val="20"/>
        </w:rPr>
        <w:tab/>
      </w:r>
      <w:r w:rsidR="00F40506" w:rsidRPr="004C19A0">
        <w:rPr>
          <w:rFonts w:cs="Arial"/>
          <w:sz w:val="20"/>
          <w:szCs w:val="20"/>
        </w:rPr>
        <w:t>Pozostałe wymagane dokumenty należy dołączyć do oferty w formie oryginału lub kserokopii potwierdzonej za zgodność z oryginałem przez Wykonawcę.</w:t>
      </w:r>
      <w:r w:rsidR="00212856" w:rsidRPr="004C19A0">
        <w:rPr>
          <w:rFonts w:cs="Arial"/>
          <w:sz w:val="20"/>
          <w:szCs w:val="20"/>
        </w:rPr>
        <w:t xml:space="preserve"> Poświadczenie za zgodność </w:t>
      </w:r>
      <w:r w:rsidR="001C06A2" w:rsidRPr="004C19A0">
        <w:rPr>
          <w:rFonts w:cs="Arial"/>
          <w:sz w:val="20"/>
          <w:szCs w:val="20"/>
        </w:rPr>
        <w:br/>
      </w:r>
      <w:r w:rsidR="00212856" w:rsidRPr="004C19A0">
        <w:rPr>
          <w:rFonts w:cs="Arial"/>
          <w:sz w:val="20"/>
          <w:szCs w:val="20"/>
        </w:rPr>
        <w:t>z oryginałem następuje w formie pisemnej lub elektronicznej</w:t>
      </w:r>
      <w:r w:rsidR="00880B26" w:rsidRPr="004C19A0">
        <w:rPr>
          <w:rFonts w:cs="Arial"/>
          <w:sz w:val="20"/>
          <w:szCs w:val="20"/>
        </w:rPr>
        <w:t xml:space="preserve"> przy użyciu kwalifikowanego podpisu elektronicznego</w:t>
      </w:r>
      <w:r w:rsidR="00045398" w:rsidRPr="004C19A0">
        <w:rPr>
          <w:rFonts w:cs="Arial"/>
          <w:sz w:val="20"/>
          <w:szCs w:val="20"/>
        </w:rPr>
        <w:t xml:space="preserve"> </w:t>
      </w:r>
      <w:r w:rsidR="00045398" w:rsidRPr="004C19A0">
        <w:rPr>
          <w:sz w:val="20"/>
        </w:rPr>
        <w:t>lub podpisu zaufanego</w:t>
      </w:r>
      <w:r w:rsidR="00212856" w:rsidRPr="004C19A0">
        <w:rPr>
          <w:rFonts w:cs="Arial"/>
          <w:sz w:val="20"/>
          <w:szCs w:val="20"/>
        </w:rPr>
        <w:t xml:space="preserve">. </w:t>
      </w:r>
      <w:r w:rsidR="007B0289" w:rsidRPr="004C19A0">
        <w:rPr>
          <w:rFonts w:cs="Arial"/>
          <w:sz w:val="20"/>
          <w:szCs w:val="20"/>
        </w:rPr>
        <w:t>W przypadku dokumentu wygenerowanego automatycznie (wydruk z systemu komputerowego) nie wyma</w:t>
      </w:r>
      <w:r w:rsidR="007B0289" w:rsidRPr="0064511A">
        <w:rPr>
          <w:rFonts w:cs="Arial"/>
          <w:sz w:val="20"/>
          <w:szCs w:val="20"/>
        </w:rPr>
        <w:t>ga się poświadczenia dokumentu za zgodność z oryginałem ani jego podpisania przez Wykonawcę.</w:t>
      </w:r>
    </w:p>
    <w:p w14:paraId="61BAFF16" w14:textId="1CA12514" w:rsidR="007B0289" w:rsidRPr="0064511A" w:rsidRDefault="00574DFC" w:rsidP="001777B5">
      <w:pPr>
        <w:pStyle w:val="Akapitzlist"/>
        <w:tabs>
          <w:tab w:val="left" w:pos="709"/>
        </w:tabs>
        <w:spacing w:before="120" w:after="120" w:line="276" w:lineRule="auto"/>
        <w:ind w:left="567" w:hanging="567"/>
        <w:rPr>
          <w:color w:val="548DD4" w:themeColor="text2" w:themeTint="99"/>
          <w:sz w:val="20"/>
          <w:szCs w:val="20"/>
        </w:rPr>
      </w:pPr>
      <w:r w:rsidRPr="0064511A">
        <w:rPr>
          <w:rFonts w:cs="Arial"/>
          <w:color w:val="000000"/>
          <w:sz w:val="20"/>
          <w:szCs w:val="20"/>
        </w:rPr>
        <w:t>11.</w:t>
      </w:r>
      <w:r w:rsidR="00EF5185">
        <w:rPr>
          <w:rFonts w:cs="Arial"/>
          <w:color w:val="000000"/>
          <w:sz w:val="20"/>
          <w:szCs w:val="20"/>
        </w:rPr>
        <w:t>6</w:t>
      </w:r>
      <w:r w:rsidR="0057757E" w:rsidRPr="0064511A">
        <w:rPr>
          <w:rFonts w:cs="Arial"/>
          <w:color w:val="000000"/>
          <w:sz w:val="20"/>
          <w:szCs w:val="20"/>
        </w:rPr>
        <w:tab/>
      </w:r>
      <w:r w:rsidR="007B0289" w:rsidRPr="0064511A">
        <w:rPr>
          <w:rFonts w:cs="Arial"/>
          <w:color w:val="000000"/>
          <w:sz w:val="20"/>
          <w:szCs w:val="20"/>
        </w:rPr>
        <w:t>Wykonawca nie jest zobowiązany do złożenia dokumentów potwierdzających, że nie podlega wykluczeniu i spełnia warunki udziału w po</w:t>
      </w:r>
      <w:r w:rsidR="00E93973" w:rsidRPr="0064511A">
        <w:rPr>
          <w:rFonts w:cs="Arial"/>
          <w:color w:val="000000"/>
          <w:sz w:val="20"/>
          <w:szCs w:val="20"/>
        </w:rPr>
        <w:t xml:space="preserve">stępowaniu, jeżeli Zamawiający </w:t>
      </w:r>
      <w:r w:rsidR="007B0289" w:rsidRPr="0064511A">
        <w:rPr>
          <w:rFonts w:cs="Arial"/>
          <w:color w:val="000000"/>
          <w:sz w:val="20"/>
          <w:szCs w:val="20"/>
        </w:rPr>
        <w:t xml:space="preserve">może je uzyskać </w:t>
      </w:r>
      <w:r w:rsidR="00E93973" w:rsidRPr="0064511A">
        <w:rPr>
          <w:rFonts w:cs="Arial"/>
          <w:color w:val="000000"/>
          <w:sz w:val="20"/>
          <w:szCs w:val="20"/>
        </w:rPr>
        <w:br/>
      </w:r>
      <w:r w:rsidR="007B0289" w:rsidRPr="0064511A">
        <w:rPr>
          <w:rFonts w:cs="Arial"/>
          <w:color w:val="000000"/>
          <w:sz w:val="20"/>
          <w:szCs w:val="20"/>
        </w:rPr>
        <w:t>za pomocą bezpłatnych i ogólnodostępnych baz danych.</w:t>
      </w:r>
    </w:p>
    <w:p w14:paraId="7882BDF5" w14:textId="6D1829BC" w:rsidR="00186A75" w:rsidRPr="0064511A" w:rsidRDefault="00574DFC"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w:t>
      </w:r>
      <w:r w:rsidR="00530E0C" w:rsidRPr="0064511A">
        <w:rPr>
          <w:rFonts w:cs="Arial"/>
          <w:sz w:val="20"/>
          <w:szCs w:val="20"/>
          <w:lang w:eastAsia="en-US"/>
        </w:rPr>
        <w:t>1.</w:t>
      </w:r>
      <w:r w:rsidR="00EF5185">
        <w:rPr>
          <w:rFonts w:cs="Arial"/>
          <w:sz w:val="20"/>
          <w:szCs w:val="20"/>
          <w:lang w:eastAsia="en-US"/>
        </w:rPr>
        <w:t>7</w:t>
      </w:r>
      <w:r w:rsidR="0057757E" w:rsidRPr="0064511A">
        <w:rPr>
          <w:rFonts w:cs="Arial"/>
          <w:sz w:val="20"/>
          <w:szCs w:val="20"/>
          <w:lang w:eastAsia="en-US"/>
        </w:rPr>
        <w:tab/>
      </w:r>
      <w:r w:rsidR="00326502" w:rsidRPr="0064511A">
        <w:rPr>
          <w:rFonts w:cs="Arial"/>
          <w:sz w:val="20"/>
          <w:szCs w:val="20"/>
          <w:lang w:eastAsia="en-US"/>
        </w:rPr>
        <w:t xml:space="preserve">Zamawiający dopuszcza wspólne ubieganie się Wykonawców o udzielenie zamówienia. Wykonawcy ubiegający się wspólnie o udzielenie zamówienia ustanawiają pełnomocnika </w:t>
      </w:r>
      <w:r w:rsidR="00802090" w:rsidRPr="0064511A">
        <w:rPr>
          <w:rFonts w:cs="Arial"/>
          <w:sz w:val="20"/>
          <w:szCs w:val="20"/>
          <w:lang w:eastAsia="en-US"/>
        </w:rPr>
        <w:br/>
      </w:r>
      <w:r w:rsidR="00326502" w:rsidRPr="0064511A">
        <w:rPr>
          <w:rFonts w:cs="Arial"/>
          <w:sz w:val="20"/>
          <w:szCs w:val="20"/>
          <w:lang w:eastAsia="en-US"/>
        </w:rPr>
        <w:t xml:space="preserve">do reprezentowania ich w postępowaniu albo reprezentowania w postępowaniu i zawarcia umowy w sprawie zamówienia. W przypadku Wykonawców wspólnie ubiegających się </w:t>
      </w:r>
      <w:r w:rsidR="00802090" w:rsidRPr="0064511A">
        <w:rPr>
          <w:rFonts w:cs="Arial"/>
          <w:sz w:val="20"/>
          <w:szCs w:val="20"/>
          <w:lang w:eastAsia="en-US"/>
        </w:rPr>
        <w:br/>
      </w:r>
      <w:r w:rsidR="00326502" w:rsidRPr="0064511A">
        <w:rPr>
          <w:rFonts w:cs="Arial"/>
          <w:sz w:val="20"/>
          <w:szCs w:val="20"/>
          <w:lang w:eastAsia="en-US"/>
        </w:rPr>
        <w:t>o udzielenie zamówienia, żaden z Wykonawców nie może podlegać wykluczeniu. Pozostałe warunki muszą być spełnione łącznie przez wszystkich Wykonawców składających ofertę.</w:t>
      </w:r>
    </w:p>
    <w:p w14:paraId="4ABE5FFB" w14:textId="5305F759" w:rsidR="000225F7" w:rsidRPr="0064511A" w:rsidRDefault="0057757E"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w:t>
      </w:r>
      <w:r w:rsidR="00530E0C" w:rsidRPr="0064511A">
        <w:rPr>
          <w:rFonts w:cs="Arial"/>
          <w:sz w:val="20"/>
          <w:szCs w:val="20"/>
          <w:lang w:eastAsia="en-US"/>
        </w:rPr>
        <w:t>1.</w:t>
      </w:r>
      <w:r w:rsidR="00EF5185">
        <w:rPr>
          <w:rFonts w:cs="Arial"/>
          <w:sz w:val="20"/>
          <w:szCs w:val="20"/>
          <w:lang w:eastAsia="en-US"/>
        </w:rPr>
        <w:t>8</w:t>
      </w:r>
      <w:r w:rsidRPr="0064511A">
        <w:rPr>
          <w:rFonts w:cs="Arial"/>
          <w:sz w:val="20"/>
          <w:szCs w:val="20"/>
          <w:lang w:eastAsia="en-US"/>
        </w:rPr>
        <w:tab/>
      </w:r>
      <w:r w:rsidR="00326502" w:rsidRPr="0064511A">
        <w:rPr>
          <w:rFonts w:cs="Arial"/>
          <w:sz w:val="20"/>
          <w:szCs w:val="20"/>
          <w:lang w:eastAsia="en-US"/>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w:t>
      </w:r>
      <w:r w:rsidR="00326502" w:rsidRPr="0064511A">
        <w:rPr>
          <w:rFonts w:cs="Arial"/>
          <w:sz w:val="20"/>
          <w:szCs w:val="20"/>
          <w:lang w:eastAsia="en-US"/>
        </w:rPr>
        <w:lastRenderedPageBreak/>
        <w:t>Pełnomocnictwo należy załączyć w formie oryginału lub kopii poświadczonej notarialnie</w:t>
      </w:r>
      <w:r w:rsidR="00451A2E" w:rsidRPr="0064511A">
        <w:rPr>
          <w:rFonts w:cs="Arial"/>
          <w:sz w:val="20"/>
          <w:szCs w:val="20"/>
          <w:lang w:eastAsia="en-US"/>
        </w:rPr>
        <w:t xml:space="preserve"> lub kopii potwierdzonej za zgodność z oryginałem przez Wykonawcę</w:t>
      </w:r>
      <w:r w:rsidR="003F1A3C" w:rsidRPr="0064511A">
        <w:rPr>
          <w:rFonts w:cs="Arial"/>
          <w:sz w:val="20"/>
          <w:szCs w:val="20"/>
          <w:lang w:eastAsia="en-US"/>
        </w:rPr>
        <w:t>.</w:t>
      </w:r>
    </w:p>
    <w:p w14:paraId="04750351" w14:textId="26EEFA75" w:rsidR="003F1A3C" w:rsidRPr="0064511A" w:rsidRDefault="00530E0C" w:rsidP="00F05473">
      <w:pPr>
        <w:pStyle w:val="Akapitzlist"/>
        <w:spacing w:line="276" w:lineRule="auto"/>
        <w:ind w:left="567" w:hanging="567"/>
        <w:contextualSpacing w:val="0"/>
        <w:rPr>
          <w:rFonts w:cs="Arial"/>
          <w:sz w:val="20"/>
          <w:szCs w:val="20"/>
          <w:lang w:eastAsia="en-US"/>
        </w:rPr>
      </w:pPr>
      <w:r w:rsidRPr="0064511A">
        <w:rPr>
          <w:rFonts w:cs="Arial"/>
          <w:sz w:val="20"/>
          <w:szCs w:val="20"/>
          <w:lang w:eastAsia="en-US"/>
        </w:rPr>
        <w:t>11.</w:t>
      </w:r>
      <w:r w:rsidR="00EF5185">
        <w:rPr>
          <w:rFonts w:cs="Arial"/>
          <w:sz w:val="20"/>
          <w:szCs w:val="20"/>
          <w:lang w:eastAsia="en-US"/>
        </w:rPr>
        <w:t>9</w:t>
      </w:r>
      <w:r w:rsidR="0057757E" w:rsidRPr="0064511A">
        <w:rPr>
          <w:rFonts w:cs="Arial"/>
          <w:sz w:val="20"/>
          <w:szCs w:val="20"/>
          <w:lang w:eastAsia="en-US"/>
        </w:rPr>
        <w:tab/>
      </w:r>
      <w:r w:rsidR="003F1A3C" w:rsidRPr="0064511A">
        <w:rPr>
          <w:rFonts w:cs="Arial"/>
          <w:sz w:val="20"/>
          <w:szCs w:val="20"/>
          <w:lang w:eastAsia="en-US"/>
        </w:rPr>
        <w:t xml:space="preserve">W przypadku gdy zostanie wybrana oferta Wykonawców wspólnie ubiegających się </w:t>
      </w:r>
      <w:r w:rsidR="00772972" w:rsidRPr="0064511A">
        <w:rPr>
          <w:rFonts w:cs="Arial"/>
          <w:sz w:val="20"/>
          <w:szCs w:val="20"/>
          <w:lang w:eastAsia="en-US"/>
        </w:rPr>
        <w:br/>
      </w:r>
      <w:r w:rsidR="003F1A3C" w:rsidRPr="0064511A">
        <w:rPr>
          <w:rFonts w:cs="Arial"/>
          <w:sz w:val="20"/>
          <w:szCs w:val="20"/>
          <w:lang w:eastAsia="en-US"/>
        </w:rPr>
        <w:t>o udzielenie zamówienia, przed zawarciem umowy Zamawiający będzie żądał umowy regulującej współpracę tych Wykonawców.</w:t>
      </w:r>
    </w:p>
    <w:p w14:paraId="2B1DADC8" w14:textId="390B2E46" w:rsidR="00F05473" w:rsidRPr="00EA5551" w:rsidRDefault="00530E0C">
      <w:pPr>
        <w:pStyle w:val="Akapitzlist"/>
        <w:spacing w:line="276" w:lineRule="auto"/>
        <w:ind w:left="567" w:hanging="567"/>
        <w:rPr>
          <w:rFonts w:cs="Arial"/>
          <w:sz w:val="20"/>
          <w:szCs w:val="20"/>
        </w:rPr>
      </w:pPr>
      <w:r w:rsidRPr="0064511A">
        <w:rPr>
          <w:rFonts w:cs="Arial"/>
          <w:sz w:val="20"/>
          <w:szCs w:val="20"/>
        </w:rPr>
        <w:t>11.</w:t>
      </w:r>
      <w:r w:rsidR="00EF5185">
        <w:rPr>
          <w:rFonts w:cs="Arial"/>
          <w:sz w:val="20"/>
          <w:szCs w:val="20"/>
        </w:rPr>
        <w:t>10</w:t>
      </w:r>
      <w:r w:rsidR="0057757E" w:rsidRPr="0064511A">
        <w:rPr>
          <w:rFonts w:cs="Arial"/>
          <w:sz w:val="20"/>
          <w:szCs w:val="20"/>
        </w:rPr>
        <w:tab/>
      </w:r>
      <w:r w:rsidR="00F05473" w:rsidRPr="000558F4">
        <w:rPr>
          <w:rFonts w:cs="Arial"/>
          <w:sz w:val="20"/>
          <w:szCs w:val="20"/>
        </w:rPr>
        <w:t xml:space="preserve">W przypadku wspólnego ubiegania się Wykonawców o udzielenie zamówienia, każdy przedsiębiorca wchodzący w skład konsorcjum musi złożyć osobno dokument, </w:t>
      </w:r>
      <w:r w:rsidR="00F05473" w:rsidRPr="000558F4">
        <w:rPr>
          <w:sz w:val="20"/>
          <w:szCs w:val="20"/>
        </w:rPr>
        <w:br/>
      </w:r>
      <w:r w:rsidR="0057757E" w:rsidRPr="000558F4">
        <w:rPr>
          <w:rFonts w:cs="Arial"/>
          <w:sz w:val="20"/>
          <w:szCs w:val="20"/>
        </w:rPr>
        <w:t>o którym mowa w pkt 11</w:t>
      </w:r>
      <w:r w:rsidR="0057757E" w:rsidRPr="00EA5551">
        <w:rPr>
          <w:rFonts w:cs="Arial"/>
          <w:sz w:val="20"/>
          <w:szCs w:val="20"/>
        </w:rPr>
        <w:t>.1</w:t>
      </w:r>
      <w:r w:rsidR="00F05473" w:rsidRPr="00EA5551">
        <w:rPr>
          <w:rFonts w:cs="Arial"/>
          <w:sz w:val="20"/>
          <w:szCs w:val="20"/>
        </w:rPr>
        <w:t xml:space="preserve"> lit. </w:t>
      </w:r>
      <w:r w:rsidR="00B8608D">
        <w:rPr>
          <w:rFonts w:cs="Arial"/>
          <w:sz w:val="20"/>
          <w:szCs w:val="20"/>
        </w:rPr>
        <w:t>e</w:t>
      </w:r>
      <w:r w:rsidR="00F05473" w:rsidRPr="00EA5551">
        <w:rPr>
          <w:rFonts w:cs="Arial"/>
          <w:sz w:val="20"/>
          <w:szCs w:val="20"/>
        </w:rPr>
        <w:t xml:space="preserve">) </w:t>
      </w:r>
      <w:r w:rsidR="00B8608D">
        <w:rPr>
          <w:rFonts w:cs="Arial"/>
          <w:sz w:val="20"/>
          <w:szCs w:val="20"/>
        </w:rPr>
        <w:t xml:space="preserve"> oraz lit i) SWZ, </w:t>
      </w:r>
      <w:r w:rsidR="00F05473" w:rsidRPr="00EA5551">
        <w:rPr>
          <w:rFonts w:cs="Arial"/>
          <w:sz w:val="20"/>
          <w:szCs w:val="20"/>
        </w:rPr>
        <w:t>oświadczenie o niepodleganiu wykluczeniu wg w</w:t>
      </w:r>
      <w:r w:rsidR="00D66A6D" w:rsidRPr="00EA5551">
        <w:rPr>
          <w:rFonts w:cs="Arial"/>
          <w:sz w:val="20"/>
          <w:szCs w:val="20"/>
        </w:rPr>
        <w:t xml:space="preserve">zoru stanowiącego załącznik nr </w:t>
      </w:r>
      <w:r w:rsidR="00733F4C" w:rsidRPr="00EA5551">
        <w:rPr>
          <w:rFonts w:cs="Arial"/>
          <w:sz w:val="20"/>
          <w:szCs w:val="20"/>
        </w:rPr>
        <w:t xml:space="preserve">4 </w:t>
      </w:r>
      <w:r w:rsidR="00593F50" w:rsidRPr="00EA5551">
        <w:rPr>
          <w:rFonts w:cs="Arial"/>
          <w:sz w:val="20"/>
          <w:szCs w:val="20"/>
        </w:rPr>
        <w:t>b</w:t>
      </w:r>
      <w:r w:rsidR="00861596" w:rsidRPr="00EA5551">
        <w:rPr>
          <w:rFonts w:cs="Arial"/>
          <w:sz w:val="20"/>
          <w:szCs w:val="20"/>
        </w:rPr>
        <w:t xml:space="preserve"> </w:t>
      </w:r>
      <w:r w:rsidR="00BB1A00" w:rsidRPr="00EA5551">
        <w:rPr>
          <w:rFonts w:cs="Arial"/>
          <w:sz w:val="20"/>
          <w:szCs w:val="20"/>
        </w:rPr>
        <w:t>do SWZ</w:t>
      </w:r>
      <w:r w:rsidR="00B8608D">
        <w:rPr>
          <w:rFonts w:cs="Arial"/>
          <w:sz w:val="20"/>
          <w:szCs w:val="20"/>
        </w:rPr>
        <w:t xml:space="preserve"> </w:t>
      </w:r>
      <w:r w:rsidR="00B8608D" w:rsidRPr="00B8608D">
        <w:rPr>
          <w:rFonts w:cs="Arial"/>
          <w:sz w:val="20"/>
          <w:szCs w:val="20"/>
        </w:rPr>
        <w:t>oraz oświadczenie dotyczące rozliczeń wg wzoru stanowiącego załącznik nr 5 do SWZ</w:t>
      </w:r>
      <w:r w:rsidR="000A5275" w:rsidRPr="00EA5551">
        <w:rPr>
          <w:rFonts w:cs="Arial"/>
          <w:sz w:val="20"/>
          <w:szCs w:val="20"/>
        </w:rPr>
        <w:t xml:space="preserve">. </w:t>
      </w:r>
      <w:r w:rsidR="00F05473" w:rsidRPr="00EA5551">
        <w:rPr>
          <w:rFonts w:cs="Arial"/>
          <w:sz w:val="20"/>
          <w:szCs w:val="20"/>
        </w:rPr>
        <w:t>Pozostałe dokumenty/oświadczenia składa przedstawiciel podmiotów występujących wspólnie.</w:t>
      </w:r>
    </w:p>
    <w:p w14:paraId="2CA0A8B9" w14:textId="7CFB101D" w:rsidR="00F05473" w:rsidRDefault="00530E0C" w:rsidP="00F05473">
      <w:pPr>
        <w:pStyle w:val="Akapitzlist"/>
        <w:spacing w:line="276" w:lineRule="auto"/>
        <w:ind w:left="567" w:hanging="567"/>
        <w:rPr>
          <w:rFonts w:cs="Arial"/>
          <w:sz w:val="20"/>
          <w:szCs w:val="20"/>
        </w:rPr>
      </w:pPr>
      <w:r w:rsidRPr="00EA5551">
        <w:rPr>
          <w:rFonts w:cs="Arial"/>
          <w:sz w:val="20"/>
          <w:szCs w:val="20"/>
        </w:rPr>
        <w:t>11.</w:t>
      </w:r>
      <w:r w:rsidR="00EF5185">
        <w:rPr>
          <w:rFonts w:cs="Arial"/>
          <w:sz w:val="20"/>
          <w:szCs w:val="20"/>
        </w:rPr>
        <w:t>11</w:t>
      </w:r>
      <w:r w:rsidR="00F05473" w:rsidRPr="00EA5551">
        <w:rPr>
          <w:rFonts w:cs="Arial"/>
          <w:sz w:val="20"/>
          <w:szCs w:val="20"/>
        </w:rPr>
        <w:tab/>
        <w:t xml:space="preserve">W przypadku ubiegania się o udzielenie zamówienia przez spółkę cywilną, każdy przedsiębiorca wchodzący w skład spółki cywilnej musi złożyć osobno dokument, </w:t>
      </w:r>
      <w:r w:rsidR="0057757E" w:rsidRPr="00EA5551">
        <w:rPr>
          <w:rFonts w:cs="Arial"/>
          <w:sz w:val="20"/>
          <w:szCs w:val="20"/>
        </w:rPr>
        <w:t>o którym mowa w pkt 11.1</w:t>
      </w:r>
      <w:r w:rsidR="00F05473" w:rsidRPr="00EA5551">
        <w:rPr>
          <w:rFonts w:cs="Arial"/>
          <w:sz w:val="20"/>
          <w:szCs w:val="20"/>
        </w:rPr>
        <w:t xml:space="preserve"> </w:t>
      </w:r>
      <w:r w:rsidR="00C008B8" w:rsidRPr="00EA5551">
        <w:rPr>
          <w:rFonts w:cs="Arial"/>
          <w:sz w:val="20"/>
          <w:szCs w:val="20"/>
        </w:rPr>
        <w:br/>
      </w:r>
      <w:r w:rsidR="00F05473" w:rsidRPr="00EA5551">
        <w:rPr>
          <w:rFonts w:cs="Arial"/>
          <w:sz w:val="20"/>
          <w:szCs w:val="20"/>
        </w:rPr>
        <w:t xml:space="preserve">lit. </w:t>
      </w:r>
      <w:r w:rsidR="00B8608D">
        <w:rPr>
          <w:rFonts w:cs="Arial"/>
          <w:sz w:val="20"/>
          <w:szCs w:val="20"/>
        </w:rPr>
        <w:t>e</w:t>
      </w:r>
      <w:r w:rsidR="00F05473" w:rsidRPr="00EA5551">
        <w:rPr>
          <w:rFonts w:cs="Arial"/>
          <w:sz w:val="20"/>
          <w:szCs w:val="20"/>
        </w:rPr>
        <w:t xml:space="preserve">) </w:t>
      </w:r>
      <w:r w:rsidR="00BB1A00" w:rsidRPr="00EA5551">
        <w:rPr>
          <w:rFonts w:cs="Arial"/>
          <w:sz w:val="20"/>
          <w:szCs w:val="20"/>
        </w:rPr>
        <w:t xml:space="preserve">SWZ </w:t>
      </w:r>
      <w:r w:rsidR="00F05473" w:rsidRPr="00EA5551">
        <w:rPr>
          <w:rFonts w:cs="Arial"/>
          <w:sz w:val="20"/>
          <w:szCs w:val="20"/>
        </w:rPr>
        <w:t xml:space="preserve">oraz oświadczenie o niepodleganiu wykluczeniu wg wzoru stanowiącego załącznik </w:t>
      </w:r>
      <w:r w:rsidR="00C008B8" w:rsidRPr="00EA5551">
        <w:rPr>
          <w:rFonts w:cs="Arial"/>
          <w:sz w:val="20"/>
          <w:szCs w:val="20"/>
        </w:rPr>
        <w:br/>
      </w:r>
      <w:r w:rsidR="00F05473" w:rsidRPr="00EA5551">
        <w:rPr>
          <w:rFonts w:cs="Arial"/>
          <w:sz w:val="20"/>
          <w:szCs w:val="20"/>
        </w:rPr>
        <w:t xml:space="preserve">nr </w:t>
      </w:r>
      <w:r w:rsidR="00733F4C" w:rsidRPr="00EA5551">
        <w:rPr>
          <w:rFonts w:cs="Arial"/>
          <w:sz w:val="20"/>
          <w:szCs w:val="20"/>
        </w:rPr>
        <w:t xml:space="preserve">4 </w:t>
      </w:r>
      <w:r w:rsidR="00593F50" w:rsidRPr="00EA5551">
        <w:rPr>
          <w:rFonts w:cs="Arial"/>
          <w:sz w:val="20"/>
          <w:szCs w:val="20"/>
        </w:rPr>
        <w:t>b</w:t>
      </w:r>
      <w:r w:rsidR="00BB1A00" w:rsidRPr="00EA5551">
        <w:rPr>
          <w:rFonts w:cs="Arial"/>
          <w:sz w:val="20"/>
          <w:szCs w:val="20"/>
        </w:rPr>
        <w:t xml:space="preserve"> do</w:t>
      </w:r>
      <w:r w:rsidR="00BB1A00" w:rsidRPr="000558F4">
        <w:rPr>
          <w:rFonts w:cs="Arial"/>
          <w:sz w:val="20"/>
          <w:szCs w:val="20"/>
        </w:rPr>
        <w:t xml:space="preserve"> SWZ</w:t>
      </w:r>
      <w:r w:rsidR="00D66A6D" w:rsidRPr="000558F4">
        <w:rPr>
          <w:rFonts w:cs="Arial"/>
          <w:sz w:val="20"/>
          <w:szCs w:val="20"/>
        </w:rPr>
        <w:t>.</w:t>
      </w:r>
    </w:p>
    <w:p w14:paraId="7DA777CD" w14:textId="77777777" w:rsidR="00B070F4" w:rsidRPr="0064511A" w:rsidRDefault="00B070F4" w:rsidP="00F05473">
      <w:pPr>
        <w:pStyle w:val="Akapitzlist"/>
        <w:spacing w:line="276" w:lineRule="auto"/>
        <w:ind w:left="567" w:hanging="567"/>
        <w:rPr>
          <w:rFonts w:cs="Arial"/>
          <w:sz w:val="20"/>
          <w:szCs w:val="20"/>
          <w:lang w:eastAsia="en-US"/>
        </w:rPr>
      </w:pPr>
    </w:p>
    <w:p w14:paraId="14CD91F2" w14:textId="77777777" w:rsidR="00F05473" w:rsidRPr="0064511A" w:rsidRDefault="00F05473" w:rsidP="00F05473">
      <w:pPr>
        <w:pStyle w:val="Akapitzlist"/>
        <w:spacing w:line="276" w:lineRule="auto"/>
        <w:ind w:left="567" w:hanging="567"/>
        <w:contextualSpacing w:val="0"/>
        <w:rPr>
          <w:rFonts w:cs="Arial"/>
          <w:color w:val="4F81BD" w:themeColor="accent1"/>
          <w:sz w:val="2"/>
          <w:szCs w:val="20"/>
          <w:lang w:eastAsia="en-US"/>
        </w:rPr>
      </w:pPr>
    </w:p>
    <w:p w14:paraId="721C0C14" w14:textId="0B2B4DD2" w:rsidR="00171698" w:rsidRPr="0064511A" w:rsidRDefault="0098098C" w:rsidP="00A2277D">
      <w:pPr>
        <w:shd w:val="clear" w:color="auto" w:fill="17365D" w:themeFill="text2" w:themeFillShade="BF"/>
        <w:autoSpaceDE w:val="0"/>
        <w:autoSpaceDN w:val="0"/>
        <w:adjustRightInd w:val="0"/>
        <w:spacing w:before="120" w:after="120" w:line="276" w:lineRule="auto"/>
        <w:rPr>
          <w:rFonts w:cs="Arial"/>
          <w:b/>
          <w:bCs/>
          <w:sz w:val="20"/>
          <w:szCs w:val="20"/>
        </w:rPr>
      </w:pPr>
      <w:r w:rsidRPr="0064511A">
        <w:rPr>
          <w:rFonts w:eastAsia="Calibri" w:cs="Arial"/>
          <w:b/>
          <w:bCs/>
          <w:sz w:val="20"/>
          <w:szCs w:val="20"/>
        </w:rPr>
        <w:t xml:space="preserve">12. </w:t>
      </w:r>
      <w:r w:rsidR="00A441AC" w:rsidRPr="0064511A">
        <w:rPr>
          <w:rFonts w:eastAsia="Calibri" w:cs="Arial"/>
          <w:b/>
          <w:bCs/>
          <w:sz w:val="20"/>
          <w:szCs w:val="20"/>
        </w:rPr>
        <w:t>Wadium</w:t>
      </w:r>
      <w:bookmarkEnd w:id="6"/>
    </w:p>
    <w:p w14:paraId="3A21B31C" w14:textId="00293BF4" w:rsidR="00EE1F7C" w:rsidRPr="0064511A" w:rsidRDefault="00EE1F7C" w:rsidP="001777B5">
      <w:pPr>
        <w:pStyle w:val="Akapitzlist"/>
        <w:numPr>
          <w:ilvl w:val="1"/>
          <w:numId w:val="27"/>
        </w:numPr>
        <w:ind w:left="567" w:hanging="577"/>
        <w:rPr>
          <w:rFonts w:eastAsiaTheme="minorHAnsi" w:cs="Arial"/>
          <w:sz w:val="20"/>
          <w:szCs w:val="20"/>
          <w:lang w:eastAsia="en-US"/>
        </w:rPr>
      </w:pPr>
      <w:r w:rsidRPr="0064511A">
        <w:rPr>
          <w:rFonts w:eastAsiaTheme="minorHAnsi" w:cs="Arial"/>
          <w:sz w:val="20"/>
          <w:szCs w:val="20"/>
          <w:lang w:eastAsia="en-US"/>
        </w:rPr>
        <w:t>Zamawiający nie wymaga wniesienia wadium w postępowaniu.</w:t>
      </w:r>
    </w:p>
    <w:p w14:paraId="7EB23E0E" w14:textId="008D3F5F" w:rsidR="000348FA" w:rsidRDefault="000348FA" w:rsidP="000348FA">
      <w:pPr>
        <w:spacing w:line="276" w:lineRule="auto"/>
        <w:rPr>
          <w:rFonts w:eastAsia="Calibri" w:cs="Arial"/>
          <w:b/>
          <w:bCs/>
          <w:color w:val="000000"/>
          <w:sz w:val="20"/>
          <w:szCs w:val="20"/>
        </w:rPr>
      </w:pPr>
    </w:p>
    <w:p w14:paraId="14E27D9D" w14:textId="011E33B4"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Dział IV</w:t>
      </w:r>
    </w:p>
    <w:p w14:paraId="4FF9A9A8" w14:textId="77777777"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Zasady przygotowania oferty</w:t>
      </w:r>
    </w:p>
    <w:p w14:paraId="37EE5FA8" w14:textId="59095E6E" w:rsidR="006A6F21" w:rsidRPr="0064511A" w:rsidRDefault="0098098C" w:rsidP="007C2E4F">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 w:val="20"/>
          <w:szCs w:val="20"/>
        </w:rPr>
      </w:pPr>
      <w:r w:rsidRPr="0064511A">
        <w:rPr>
          <w:rFonts w:eastAsia="Calibri" w:cs="Arial"/>
          <w:b/>
          <w:bCs/>
          <w:color w:val="FFFFFF" w:themeColor="background1"/>
          <w:sz w:val="20"/>
          <w:szCs w:val="20"/>
        </w:rPr>
        <w:t xml:space="preserve">13. </w:t>
      </w:r>
      <w:r w:rsidR="006A6F21" w:rsidRPr="0064511A">
        <w:rPr>
          <w:rFonts w:eastAsia="Calibri" w:cs="Arial"/>
          <w:b/>
          <w:bCs/>
          <w:color w:val="FFFFFF" w:themeColor="background1"/>
          <w:sz w:val="20"/>
          <w:szCs w:val="20"/>
        </w:rPr>
        <w:t>Opis sposobu przygotowania oferty</w:t>
      </w:r>
    </w:p>
    <w:p w14:paraId="653675C9" w14:textId="15BF6634" w:rsidR="00B61CA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Oferta musi być sporządzona zgodnie z wymogami określonymi niniejszą </w:t>
      </w:r>
      <w:r w:rsidR="006C29FD" w:rsidRPr="0064511A">
        <w:rPr>
          <w:rFonts w:eastAsia="Calibri" w:cs="Arial"/>
          <w:color w:val="000000"/>
          <w:sz w:val="20"/>
          <w:szCs w:val="20"/>
        </w:rPr>
        <w:t>SWZ</w:t>
      </w:r>
      <w:r w:rsidRPr="0064511A">
        <w:rPr>
          <w:rFonts w:eastAsia="Calibri" w:cs="Arial"/>
          <w:color w:val="000000"/>
          <w:sz w:val="20"/>
          <w:szCs w:val="20"/>
        </w:rPr>
        <w:t>.</w:t>
      </w:r>
    </w:p>
    <w:p w14:paraId="75517DE7" w14:textId="6388B17C" w:rsidR="00B61CA6" w:rsidRDefault="0070672D" w:rsidP="001777B5">
      <w:pPr>
        <w:pStyle w:val="Akapitzlist"/>
        <w:numPr>
          <w:ilvl w:val="1"/>
          <w:numId w:val="7"/>
        </w:numPr>
        <w:spacing w:before="120" w:line="276" w:lineRule="auto"/>
        <w:ind w:left="567" w:hanging="567"/>
        <w:rPr>
          <w:rFonts w:eastAsia="Calibri" w:cs="Arial"/>
          <w:sz w:val="20"/>
          <w:szCs w:val="20"/>
        </w:rPr>
      </w:pPr>
      <w:r w:rsidRPr="0064511A">
        <w:rPr>
          <w:rFonts w:eastAsia="Calibri" w:cs="Arial"/>
          <w:color w:val="000000"/>
          <w:sz w:val="20"/>
          <w:szCs w:val="20"/>
        </w:rPr>
        <w:t xml:space="preserve">Ofertę składa się pod </w:t>
      </w:r>
      <w:r w:rsidRPr="0064511A">
        <w:rPr>
          <w:rFonts w:eastAsia="Calibri" w:cs="Arial"/>
          <w:sz w:val="20"/>
          <w:szCs w:val="20"/>
        </w:rPr>
        <w:t>rygorem nieważności w formie ele</w:t>
      </w:r>
      <w:r w:rsidR="00D733B3" w:rsidRPr="0064511A">
        <w:rPr>
          <w:rFonts w:eastAsia="Calibri" w:cs="Arial"/>
          <w:sz w:val="20"/>
          <w:szCs w:val="20"/>
        </w:rPr>
        <w:t>k</w:t>
      </w:r>
      <w:r w:rsidRPr="0064511A">
        <w:rPr>
          <w:rFonts w:eastAsia="Calibri" w:cs="Arial"/>
          <w:sz w:val="20"/>
          <w:szCs w:val="20"/>
        </w:rPr>
        <w:t>tronicznej</w:t>
      </w:r>
      <w:r w:rsidR="002D61B0" w:rsidRPr="0064511A">
        <w:rPr>
          <w:rFonts w:eastAsia="Calibri" w:cs="Arial"/>
          <w:sz w:val="20"/>
          <w:szCs w:val="20"/>
        </w:rPr>
        <w:t xml:space="preserve"> </w:t>
      </w:r>
      <w:r w:rsidR="002D61B0" w:rsidRPr="0064511A">
        <w:rPr>
          <w:sz w:val="20"/>
          <w:szCs w:val="20"/>
        </w:rPr>
        <w:t>lub w formie pisemnej lub formie dokumentowej</w:t>
      </w:r>
      <w:r w:rsidR="00764011" w:rsidRPr="0064511A">
        <w:rPr>
          <w:rFonts w:eastAsia="Calibri" w:cs="Arial"/>
          <w:sz w:val="20"/>
          <w:szCs w:val="20"/>
        </w:rPr>
        <w:t>.</w:t>
      </w:r>
      <w:r w:rsidR="003B30DB">
        <w:rPr>
          <w:rFonts w:eastAsia="Calibri" w:cs="Arial"/>
          <w:sz w:val="20"/>
          <w:szCs w:val="20"/>
        </w:rPr>
        <w:t xml:space="preserve"> </w:t>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r w:rsidR="003B30DB">
        <w:rPr>
          <w:rFonts w:eastAsia="Calibri" w:cs="Arial"/>
          <w:sz w:val="20"/>
          <w:szCs w:val="20"/>
        </w:rPr>
        <w:tab/>
      </w:r>
    </w:p>
    <w:p w14:paraId="0EEA166A" w14:textId="77777777" w:rsidR="003B30DB" w:rsidRPr="003B30DB" w:rsidRDefault="003B30DB" w:rsidP="003B30DB">
      <w:pPr>
        <w:pStyle w:val="Akapitzlist"/>
        <w:spacing w:before="120" w:line="276" w:lineRule="auto"/>
        <w:ind w:left="567"/>
        <w:rPr>
          <w:rFonts w:eastAsia="Calibri" w:cs="Arial"/>
          <w:b/>
          <w:sz w:val="20"/>
          <w:szCs w:val="20"/>
        </w:rPr>
      </w:pPr>
      <w:r w:rsidRPr="003B30DB">
        <w:rPr>
          <w:rFonts w:eastAsia="Calibri" w:cs="Arial"/>
          <w:b/>
          <w:sz w:val="20"/>
          <w:szCs w:val="20"/>
        </w:rPr>
        <w:t>UWAGA:</w:t>
      </w:r>
    </w:p>
    <w:p w14:paraId="318BFE52" w14:textId="3D54E411" w:rsidR="003B30DB" w:rsidRPr="003B30DB" w:rsidRDefault="003B30DB" w:rsidP="003B30DB">
      <w:pPr>
        <w:pStyle w:val="Akapitzlist"/>
        <w:spacing w:before="120" w:line="276" w:lineRule="auto"/>
        <w:ind w:left="567"/>
        <w:rPr>
          <w:rFonts w:eastAsia="Calibri" w:cs="Arial"/>
          <w:b/>
          <w:sz w:val="20"/>
          <w:szCs w:val="20"/>
        </w:rPr>
      </w:pPr>
      <w:r w:rsidRPr="003B30DB">
        <w:rPr>
          <w:rFonts w:eastAsia="Calibri" w:cs="Arial"/>
          <w:b/>
          <w:sz w:val="20"/>
          <w:szCs w:val="20"/>
        </w:rPr>
        <w:t>Forma złożenia oferty jest zależna od sposobu złożenia oferty (miejsca złożenia oferty) – pkt 22 SWZ.</w:t>
      </w:r>
    </w:p>
    <w:p w14:paraId="5257F79C" w14:textId="42350094" w:rsidR="00B61CA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Wykonawca ma prawo złożyć tylko jedną ofertę, wypełniają</w:t>
      </w:r>
      <w:r w:rsidR="00B61CA6" w:rsidRPr="0064511A">
        <w:rPr>
          <w:rFonts w:eastAsia="Calibri" w:cs="Arial"/>
          <w:color w:val="000000"/>
          <w:sz w:val="20"/>
          <w:szCs w:val="20"/>
        </w:rPr>
        <w:t xml:space="preserve">c odpowiednio </w:t>
      </w:r>
      <w:r w:rsidR="00922058" w:rsidRPr="0064511A">
        <w:rPr>
          <w:rFonts w:eastAsia="Calibri" w:cs="Arial"/>
          <w:color w:val="000000"/>
          <w:sz w:val="20"/>
          <w:szCs w:val="20"/>
        </w:rPr>
        <w:t>F</w:t>
      </w:r>
      <w:r w:rsidR="00B61CA6" w:rsidRPr="0064511A">
        <w:rPr>
          <w:rFonts w:eastAsia="Calibri" w:cs="Arial"/>
          <w:color w:val="000000"/>
          <w:sz w:val="20"/>
          <w:szCs w:val="20"/>
        </w:rPr>
        <w:t xml:space="preserve">ormularz oferty. </w:t>
      </w:r>
      <w:r w:rsidRPr="0064511A">
        <w:rPr>
          <w:rFonts w:eastAsia="Calibri" w:cs="Arial"/>
          <w:color w:val="000000"/>
          <w:sz w:val="20"/>
          <w:szCs w:val="20"/>
        </w:rPr>
        <w:t xml:space="preserve">Złożenie większej liczby ofert lub oferty zawierającej rozwiązania alternatywne lub oferty wariantowej (chyba że </w:t>
      </w:r>
      <w:r w:rsidR="00450227" w:rsidRPr="0064511A">
        <w:rPr>
          <w:rFonts w:eastAsia="Calibri" w:cs="Arial"/>
          <w:color w:val="000000"/>
          <w:sz w:val="20"/>
          <w:szCs w:val="20"/>
        </w:rPr>
        <w:t>Z</w:t>
      </w:r>
      <w:r w:rsidRPr="0064511A">
        <w:rPr>
          <w:rFonts w:eastAsia="Calibri" w:cs="Arial"/>
          <w:color w:val="000000"/>
          <w:sz w:val="20"/>
          <w:szCs w:val="20"/>
        </w:rPr>
        <w:t>amawiający dopuścił składanie ofert wariantowych), spowoduje odrzucenie wszystkich ofert złożonych przez danego Wykonawcę.</w:t>
      </w:r>
    </w:p>
    <w:p w14:paraId="13C2FCB5" w14:textId="77777777"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Oferta oraz wszelkie dokumenty wymagane w niniejszej specyfikacji muszą spełniać następujące wymogi:</w:t>
      </w:r>
    </w:p>
    <w:p w14:paraId="3A6567D9" w14:textId="696F36A6" w:rsidR="00F40506" w:rsidRPr="0064511A" w:rsidRDefault="00F40506" w:rsidP="00864E1B">
      <w:pPr>
        <w:pStyle w:val="Akapitzlist"/>
        <w:numPr>
          <w:ilvl w:val="4"/>
          <w:numId w:val="8"/>
        </w:numPr>
        <w:spacing w:line="276" w:lineRule="auto"/>
        <w:ind w:left="1134" w:hanging="425"/>
        <w:contextualSpacing w:val="0"/>
        <w:rPr>
          <w:rFonts w:eastAsia="Calibri" w:cs="Arial"/>
          <w:color w:val="000000"/>
          <w:sz w:val="20"/>
          <w:szCs w:val="20"/>
        </w:rPr>
      </w:pPr>
      <w:r w:rsidRPr="0064511A">
        <w:rPr>
          <w:rFonts w:eastAsia="Calibri" w:cs="Arial"/>
          <w:color w:val="000000"/>
          <w:sz w:val="20"/>
          <w:szCs w:val="20"/>
        </w:rPr>
        <w:t>oferta musi zostać sporządzona w języku polskim. Dokumenty sporządzone w języku obcym należy złożyć wraz z tłumaczeniem na język polski</w:t>
      </w:r>
      <w:r w:rsidR="00D370ED" w:rsidRPr="0064511A">
        <w:rPr>
          <w:rFonts w:eastAsia="Calibri" w:cs="Arial"/>
          <w:color w:val="000000"/>
          <w:sz w:val="20"/>
          <w:szCs w:val="20"/>
        </w:rPr>
        <w:t>,</w:t>
      </w:r>
    </w:p>
    <w:p w14:paraId="5F4DBD3B" w14:textId="6CDBD294" w:rsidR="00F40506" w:rsidRPr="0064511A" w:rsidRDefault="0098098C" w:rsidP="00864E1B">
      <w:pPr>
        <w:pStyle w:val="Tekstprzypisudolnego"/>
        <w:numPr>
          <w:ilvl w:val="4"/>
          <w:numId w:val="8"/>
        </w:numPr>
        <w:spacing w:line="276" w:lineRule="auto"/>
        <w:ind w:left="1134" w:hanging="425"/>
        <w:jc w:val="both"/>
        <w:rPr>
          <w:rFonts w:eastAsia="Calibri" w:cs="Arial"/>
          <w:color w:val="000000"/>
        </w:rPr>
      </w:pPr>
      <w:r w:rsidRPr="0064511A">
        <w:rPr>
          <w:rFonts w:ascii="Arial" w:eastAsia="Calibri" w:hAnsi="Arial" w:cs="Arial"/>
          <w:color w:val="000000"/>
          <w:lang w:eastAsia="pl-PL"/>
        </w:rPr>
        <w:t xml:space="preserve">Formularz oferty i wszystkie dokumenty sporządzone przez Wykonawcę muszą być podpisane: za podpisanie uznaje się </w:t>
      </w:r>
      <w:r w:rsidRPr="0064511A">
        <w:rPr>
          <w:rFonts w:ascii="Arial" w:eastAsia="Calibri" w:hAnsi="Arial" w:cs="Arial"/>
          <w:lang w:eastAsia="pl-PL"/>
        </w:rPr>
        <w:t xml:space="preserve">własnoręczny (odręczny) podpis z pieczątką imienną, a w przypadku braku pieczęci, złożenie czytelnego podpisu lub </w:t>
      </w:r>
      <w:r w:rsidRPr="0064511A">
        <w:rPr>
          <w:rFonts w:ascii="Arial" w:eastAsia="Calibri" w:hAnsi="Arial" w:cs="Arial"/>
          <w:color w:val="000000"/>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144EAB6E" w14:textId="3F73860F" w:rsidR="00764011" w:rsidRPr="0064511A" w:rsidRDefault="00764011" w:rsidP="00864E1B">
      <w:pPr>
        <w:pStyle w:val="Tekstprzypisudolnego"/>
        <w:numPr>
          <w:ilvl w:val="4"/>
          <w:numId w:val="8"/>
        </w:numPr>
        <w:spacing w:line="276" w:lineRule="auto"/>
        <w:ind w:left="1134" w:hanging="425"/>
        <w:jc w:val="both"/>
        <w:rPr>
          <w:rFonts w:eastAsia="Calibri" w:cs="Arial"/>
        </w:rPr>
      </w:pPr>
      <w:r w:rsidRPr="0064511A">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64511A">
        <w:rPr>
          <w:rFonts w:ascii="Arial" w:eastAsia="Calibri" w:hAnsi="Arial" w:cs="Arial"/>
        </w:rPr>
        <w:t>,</w:t>
      </w:r>
    </w:p>
    <w:p w14:paraId="446172A0" w14:textId="77777777" w:rsidR="00212856" w:rsidRPr="0064511A" w:rsidRDefault="00212856" w:rsidP="00864E1B">
      <w:pPr>
        <w:numPr>
          <w:ilvl w:val="4"/>
          <w:numId w:val="8"/>
        </w:numPr>
        <w:spacing w:line="276" w:lineRule="auto"/>
        <w:ind w:left="1134" w:hanging="425"/>
        <w:rPr>
          <w:rFonts w:eastAsia="Calibri"/>
          <w:sz w:val="20"/>
          <w:szCs w:val="20"/>
        </w:rPr>
      </w:pPr>
      <w:r w:rsidRPr="0064511A">
        <w:rPr>
          <w:rFonts w:eastAsia="Calibri"/>
          <w:sz w:val="20"/>
          <w:szCs w:val="20"/>
        </w:rPr>
        <w:t>w przypadku, gdy Wykonawcę reprezentuje pełnomocnik do oferty winno zostać załączone pełnomocnictwo:</w:t>
      </w:r>
    </w:p>
    <w:p w14:paraId="69773712" w14:textId="77777777" w:rsidR="00212856" w:rsidRPr="0064511A" w:rsidRDefault="00212856" w:rsidP="00864E1B">
      <w:pPr>
        <w:numPr>
          <w:ilvl w:val="5"/>
          <w:numId w:val="8"/>
        </w:numPr>
        <w:spacing w:line="276" w:lineRule="auto"/>
        <w:ind w:left="1560" w:hanging="284"/>
        <w:rPr>
          <w:rFonts w:eastAsia="Calibri"/>
          <w:sz w:val="20"/>
          <w:szCs w:val="20"/>
        </w:rPr>
      </w:pPr>
      <w:r w:rsidRPr="0064511A">
        <w:rPr>
          <w:rFonts w:eastAsia="Calibri"/>
          <w:sz w:val="20"/>
          <w:szCs w:val="20"/>
        </w:rPr>
        <w:lastRenderedPageBreak/>
        <w:t xml:space="preserve">pisemne lub kopia poświadczona notarialnie </w:t>
      </w:r>
      <w:r w:rsidR="00CF711D" w:rsidRPr="0064511A">
        <w:rPr>
          <w:rFonts w:eastAsia="Calibri"/>
          <w:sz w:val="20"/>
          <w:szCs w:val="20"/>
        </w:rPr>
        <w:t>lub kopia</w:t>
      </w:r>
      <w:r w:rsidR="0095285D" w:rsidRPr="0064511A">
        <w:rPr>
          <w:rFonts w:eastAsia="Calibri"/>
          <w:sz w:val="20"/>
          <w:szCs w:val="20"/>
        </w:rPr>
        <w:t xml:space="preserve"> </w:t>
      </w:r>
      <w:r w:rsidR="00CF711D" w:rsidRPr="0064511A">
        <w:rPr>
          <w:rFonts w:eastAsia="Calibri"/>
          <w:sz w:val="20"/>
          <w:szCs w:val="20"/>
        </w:rPr>
        <w:t>poświadczona</w:t>
      </w:r>
      <w:r w:rsidR="0095285D" w:rsidRPr="0064511A">
        <w:rPr>
          <w:rFonts w:eastAsia="Calibri"/>
          <w:sz w:val="20"/>
          <w:szCs w:val="20"/>
        </w:rPr>
        <w:t xml:space="preserve"> za zgodność</w:t>
      </w:r>
      <w:r w:rsidR="00CF711D" w:rsidRPr="0064511A">
        <w:rPr>
          <w:rFonts w:eastAsia="Calibri"/>
          <w:sz w:val="20"/>
          <w:szCs w:val="20"/>
        </w:rPr>
        <w:t xml:space="preserve"> z </w:t>
      </w:r>
      <w:r w:rsidR="0095285D" w:rsidRPr="0064511A">
        <w:rPr>
          <w:rFonts w:eastAsia="Calibri"/>
          <w:sz w:val="20"/>
          <w:szCs w:val="20"/>
        </w:rPr>
        <w:t xml:space="preserve">oryginałem przez Wykonawcę </w:t>
      </w:r>
      <w:r w:rsidRPr="0064511A">
        <w:rPr>
          <w:rFonts w:eastAsia="Calibri"/>
          <w:sz w:val="20"/>
          <w:szCs w:val="20"/>
        </w:rPr>
        <w:t>określające jego zakres i podpisane przez osoby uprawnione do reprezentacji Wykonawcy – w przypadku złożenia oferty w formie pisemnej;</w:t>
      </w:r>
    </w:p>
    <w:p w14:paraId="6067235F" w14:textId="77777777" w:rsidR="00045398" w:rsidRPr="004C19A0" w:rsidRDefault="00045398" w:rsidP="00045398">
      <w:pPr>
        <w:numPr>
          <w:ilvl w:val="5"/>
          <w:numId w:val="8"/>
        </w:numPr>
        <w:spacing w:line="276" w:lineRule="auto"/>
        <w:ind w:left="1560" w:hanging="284"/>
        <w:rPr>
          <w:rFonts w:eastAsia="Calibri"/>
          <w:sz w:val="20"/>
          <w:szCs w:val="20"/>
        </w:rPr>
      </w:pPr>
      <w:r w:rsidRPr="004C19A0">
        <w:rPr>
          <w:rFonts w:eastAsia="Calibri"/>
          <w:sz w:val="20"/>
          <w:szCs w:val="20"/>
        </w:rPr>
        <w:t>w formie elektronicznej podpisanej kwalifikowanym podpisem elektronicznym lub podpisem zaufanym przez osoby uprawnione do reprezentacji Wykonawcy lub kopia poświadczona notarialnie – w przypadku złożenia oferty w formie elektronicznej;</w:t>
      </w:r>
    </w:p>
    <w:p w14:paraId="4BB96631" w14:textId="04708BB0" w:rsidR="00764011" w:rsidRPr="0064511A" w:rsidRDefault="00764011" w:rsidP="00864E1B">
      <w:pPr>
        <w:numPr>
          <w:ilvl w:val="5"/>
          <w:numId w:val="8"/>
        </w:numPr>
        <w:spacing w:line="276" w:lineRule="auto"/>
        <w:ind w:left="1560" w:hanging="284"/>
        <w:rPr>
          <w:rFonts w:eastAsia="Calibri"/>
          <w:sz w:val="20"/>
          <w:szCs w:val="20"/>
        </w:rPr>
      </w:pPr>
      <w:r w:rsidRPr="0064511A">
        <w:rPr>
          <w:rFonts w:eastAsia="Calibri"/>
          <w:sz w:val="20"/>
          <w:szCs w:val="20"/>
        </w:rPr>
        <w:t>w formie skanu wersji pisemnej („papierowej”), opisanej w lit. i) powyżej bądź w formie wskazanej w lit. ii).</w:t>
      </w:r>
    </w:p>
    <w:p w14:paraId="1A2E80DE" w14:textId="77777777" w:rsidR="00F40506" w:rsidRPr="0064511A" w:rsidRDefault="00F40506" w:rsidP="001777B5">
      <w:pPr>
        <w:pStyle w:val="Akapitzlist"/>
        <w:numPr>
          <w:ilvl w:val="1"/>
          <w:numId w:val="7"/>
        </w:numPr>
        <w:spacing w:line="276" w:lineRule="auto"/>
        <w:ind w:left="567" w:hanging="567"/>
        <w:contextualSpacing w:val="0"/>
        <w:rPr>
          <w:rFonts w:eastAsia="Calibri" w:cs="Arial"/>
          <w:sz w:val="20"/>
          <w:szCs w:val="20"/>
        </w:rPr>
      </w:pPr>
      <w:r w:rsidRPr="0064511A">
        <w:rPr>
          <w:rFonts w:eastAsia="Calibri" w:cs="Arial"/>
          <w:sz w:val="20"/>
          <w:szCs w:val="20"/>
        </w:rPr>
        <w:t>Poprawki lub zmiany (również przy użyciu korektora) w ofercie, muszą być parafowane własnoręcznie przez osobę(-y) podpisującą(-e) ofertę.</w:t>
      </w:r>
    </w:p>
    <w:p w14:paraId="051296C6" w14:textId="77777777" w:rsidR="00F40506" w:rsidRPr="0064511A" w:rsidRDefault="00F40506" w:rsidP="001777B5">
      <w:pPr>
        <w:pStyle w:val="Akapitzlist"/>
        <w:numPr>
          <w:ilvl w:val="1"/>
          <w:numId w:val="7"/>
        </w:numPr>
        <w:spacing w:line="276" w:lineRule="auto"/>
        <w:ind w:left="567" w:hanging="567"/>
        <w:contextualSpacing w:val="0"/>
        <w:rPr>
          <w:rFonts w:eastAsia="Calibri" w:cs="Arial"/>
          <w:sz w:val="20"/>
          <w:szCs w:val="20"/>
        </w:rPr>
      </w:pPr>
      <w:r w:rsidRPr="0064511A">
        <w:rPr>
          <w:rFonts w:eastAsia="Calibri" w:cs="Arial"/>
          <w:sz w:val="20"/>
          <w:szCs w:val="20"/>
        </w:rPr>
        <w:t>Zaleca się ponumerowanie stron oferty.</w:t>
      </w:r>
    </w:p>
    <w:p w14:paraId="352EE067" w14:textId="4A1E6EE9"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We wszystkich przypadkach, gdzie jest mowa o pieczątkach, Zamawiający dopuszcza złożenie czytelnego zapisu o treści pieczęci, np.: nazwa firmy, siedziba lub czytelnego podpisu </w:t>
      </w:r>
      <w:r w:rsidR="002A0400" w:rsidRPr="0064511A">
        <w:rPr>
          <w:rFonts w:eastAsia="Calibri" w:cs="Arial"/>
          <w:color w:val="000000"/>
          <w:sz w:val="20"/>
          <w:szCs w:val="20"/>
        </w:rPr>
        <w:t>w </w:t>
      </w:r>
      <w:r w:rsidRPr="0064511A">
        <w:rPr>
          <w:rFonts w:eastAsia="Calibri" w:cs="Arial"/>
          <w:color w:val="000000"/>
          <w:sz w:val="20"/>
          <w:szCs w:val="20"/>
        </w:rPr>
        <w:t>przypadku pieczęci imiennej.</w:t>
      </w:r>
    </w:p>
    <w:p w14:paraId="0C91BCA9" w14:textId="7C37C385" w:rsidR="002D61B0" w:rsidRDefault="002D61B0" w:rsidP="001777B5">
      <w:pPr>
        <w:pStyle w:val="Styl11"/>
        <w:numPr>
          <w:ilvl w:val="1"/>
          <w:numId w:val="7"/>
        </w:numPr>
        <w:ind w:left="567" w:hanging="567"/>
      </w:pPr>
      <w:r w:rsidRPr="0064511A">
        <w:t>Ofertę należy złożyć w jednej z form wskazanych w treści SWZ tj. elektronicznej, pisemnej lub dokumentowej.</w:t>
      </w:r>
    </w:p>
    <w:p w14:paraId="0254C11A" w14:textId="77777777" w:rsidR="001777B5" w:rsidRPr="0064511A" w:rsidRDefault="001777B5" w:rsidP="001777B5">
      <w:pPr>
        <w:pStyle w:val="Styl11"/>
        <w:numPr>
          <w:ilvl w:val="0"/>
          <w:numId w:val="0"/>
        </w:numPr>
        <w:ind w:left="567"/>
      </w:pPr>
    </w:p>
    <w:p w14:paraId="24AEB729" w14:textId="77777777" w:rsidR="006A2FC0" w:rsidRPr="0064511A" w:rsidRDefault="006A2FC0"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Tajemnica przedsiębiorstwa</w:t>
      </w:r>
    </w:p>
    <w:p w14:paraId="10CD8F5E" w14:textId="77777777" w:rsidR="00F40506" w:rsidRPr="0064511A" w:rsidRDefault="005C4682"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 przypadku gdy</w:t>
      </w:r>
      <w:r w:rsidR="00F40506" w:rsidRPr="0064511A">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631A348B"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Zgodnie z art. 11 ust. </w:t>
      </w:r>
      <w:r w:rsidR="00E719B4" w:rsidRPr="0064511A">
        <w:rPr>
          <w:rFonts w:eastAsia="Calibri" w:cs="Arial"/>
          <w:color w:val="000000"/>
          <w:sz w:val="20"/>
          <w:szCs w:val="20"/>
        </w:rPr>
        <w:t>2</w:t>
      </w:r>
      <w:r w:rsidRPr="0064511A">
        <w:rPr>
          <w:rFonts w:eastAsia="Calibri" w:cs="Arial"/>
          <w:color w:val="000000"/>
          <w:sz w:val="20"/>
          <w:szCs w:val="20"/>
        </w:rPr>
        <w:t xml:space="preserve"> ustawy z dnia 16 kwietnia 1993 r. o zwalczaniu </w:t>
      </w:r>
      <w:r w:rsidR="006A2FC0" w:rsidRPr="0064511A">
        <w:rPr>
          <w:rFonts w:eastAsia="Calibri" w:cs="Arial"/>
          <w:color w:val="000000"/>
          <w:sz w:val="20"/>
          <w:szCs w:val="20"/>
        </w:rPr>
        <w:t>nieuczciwej konkurencji (</w:t>
      </w:r>
      <w:r w:rsidRPr="0064511A">
        <w:rPr>
          <w:rFonts w:eastAsia="Calibri" w:cs="Arial"/>
          <w:color w:val="000000"/>
          <w:sz w:val="20"/>
          <w:szCs w:val="20"/>
        </w:rPr>
        <w:t>Dz. U. z 20</w:t>
      </w:r>
      <w:r w:rsidR="00D848D5" w:rsidRPr="0064511A">
        <w:rPr>
          <w:rFonts w:eastAsia="Calibri" w:cs="Arial"/>
          <w:color w:val="000000"/>
          <w:sz w:val="20"/>
          <w:szCs w:val="20"/>
        </w:rPr>
        <w:t>22</w:t>
      </w:r>
      <w:r w:rsidRPr="0064511A">
        <w:rPr>
          <w:rFonts w:eastAsia="Calibri" w:cs="Arial"/>
          <w:color w:val="000000"/>
          <w:sz w:val="20"/>
          <w:szCs w:val="20"/>
        </w:rPr>
        <w:t xml:space="preserve"> r., poz. </w:t>
      </w:r>
      <w:r w:rsidR="00696E9C" w:rsidRPr="0064511A">
        <w:rPr>
          <w:rFonts w:eastAsia="Calibri" w:cs="Arial"/>
          <w:color w:val="000000"/>
          <w:sz w:val="20"/>
          <w:szCs w:val="20"/>
        </w:rPr>
        <w:t>1</w:t>
      </w:r>
      <w:r w:rsidR="00D848D5" w:rsidRPr="0064511A">
        <w:rPr>
          <w:rFonts w:eastAsia="Calibri" w:cs="Arial"/>
          <w:color w:val="000000"/>
          <w:sz w:val="20"/>
          <w:szCs w:val="20"/>
        </w:rPr>
        <w:t>233</w:t>
      </w:r>
      <w:r w:rsidRPr="0064511A">
        <w:rPr>
          <w:rFonts w:eastAsia="Calibri" w:cs="Arial"/>
          <w:color w:val="000000"/>
          <w:sz w:val="20"/>
          <w:szCs w:val="20"/>
        </w:rPr>
        <w:t xml:space="preserve">) </w:t>
      </w:r>
      <w:r w:rsidR="00E719B4" w:rsidRPr="0064511A">
        <w:rPr>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64511A">
        <w:rPr>
          <w:sz w:val="20"/>
          <w:szCs w:val="20"/>
        </w:rPr>
        <w:t> </w:t>
      </w:r>
      <w:r w:rsidR="00E719B4" w:rsidRPr="0064511A">
        <w:rPr>
          <w:sz w:val="20"/>
          <w:szCs w:val="20"/>
        </w:rPr>
        <w:t xml:space="preserve">informacji lub rozporządzania nimi podjął, przy zachowaniu należytej staranności, działania </w:t>
      </w:r>
      <w:r w:rsidR="002A0400" w:rsidRPr="0064511A">
        <w:rPr>
          <w:sz w:val="20"/>
          <w:szCs w:val="20"/>
        </w:rPr>
        <w:t>w </w:t>
      </w:r>
      <w:r w:rsidR="00E719B4" w:rsidRPr="0064511A">
        <w:rPr>
          <w:sz w:val="20"/>
          <w:szCs w:val="20"/>
        </w:rPr>
        <w:t xml:space="preserve">celu utrzymania ich </w:t>
      </w:r>
      <w:r w:rsidR="00B905C6" w:rsidRPr="0064511A">
        <w:rPr>
          <w:sz w:val="20"/>
          <w:szCs w:val="20"/>
        </w:rPr>
        <w:br/>
      </w:r>
      <w:r w:rsidR="00E719B4" w:rsidRPr="0064511A">
        <w:rPr>
          <w:sz w:val="20"/>
          <w:szCs w:val="20"/>
        </w:rPr>
        <w:t>w poufności</w:t>
      </w:r>
      <w:r w:rsidRPr="0064511A">
        <w:rPr>
          <w:rFonts w:eastAsia="Calibri" w:cs="Arial"/>
          <w:color w:val="000000"/>
          <w:sz w:val="20"/>
          <w:szCs w:val="20"/>
        </w:rPr>
        <w:t>.</w:t>
      </w:r>
    </w:p>
    <w:p w14:paraId="13912D95" w14:textId="5BA54843" w:rsidR="00326502" w:rsidRDefault="00326502"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By zastrzeżenie, o którym mowa wyżej było skuteczne, Wykonawca zobowiązany jest poinformować o nich w treści złożonej oferty.</w:t>
      </w:r>
    </w:p>
    <w:p w14:paraId="6ED21A30" w14:textId="6CDA6C29" w:rsidR="001777B5" w:rsidRDefault="001777B5" w:rsidP="001777B5">
      <w:pPr>
        <w:pStyle w:val="Akapitzlist"/>
        <w:spacing w:line="276" w:lineRule="auto"/>
        <w:ind w:left="567"/>
        <w:contextualSpacing w:val="0"/>
        <w:rPr>
          <w:rFonts w:eastAsia="Calibri" w:cs="Arial"/>
          <w:color w:val="000000"/>
          <w:sz w:val="20"/>
          <w:szCs w:val="20"/>
        </w:rPr>
      </w:pPr>
    </w:p>
    <w:p w14:paraId="127441B4" w14:textId="77777777" w:rsidR="00B070F4" w:rsidRPr="0064511A" w:rsidRDefault="00B070F4" w:rsidP="001777B5">
      <w:pPr>
        <w:pStyle w:val="Akapitzlist"/>
        <w:spacing w:line="276" w:lineRule="auto"/>
        <w:ind w:left="567"/>
        <w:contextualSpacing w:val="0"/>
        <w:rPr>
          <w:rFonts w:eastAsia="Calibri" w:cs="Arial"/>
          <w:color w:val="000000"/>
          <w:sz w:val="20"/>
          <w:szCs w:val="20"/>
        </w:rPr>
      </w:pPr>
    </w:p>
    <w:p w14:paraId="4AFFAABE"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Koszt przygotowania oferty</w:t>
      </w:r>
    </w:p>
    <w:p w14:paraId="16CBBABE" w14:textId="77777777" w:rsidR="005E3BFC"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Wykonawcy ponoszą wszelkie koszty związane z przygotowaniem i złożeniem oferty.</w:t>
      </w:r>
    </w:p>
    <w:p w14:paraId="20C7C013" w14:textId="0E23E67A" w:rsidR="00F40506"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Zamawiający nie przewiduje zwrotu kosztów udziału w postępowaniu.</w:t>
      </w:r>
    </w:p>
    <w:p w14:paraId="124D9F14" w14:textId="2CF43788" w:rsidR="001777B5" w:rsidRDefault="001777B5" w:rsidP="001777B5">
      <w:pPr>
        <w:pStyle w:val="Akapitzlist"/>
        <w:spacing w:line="276" w:lineRule="auto"/>
        <w:ind w:left="567"/>
        <w:contextualSpacing w:val="0"/>
        <w:rPr>
          <w:rFonts w:eastAsia="Calibri" w:cs="Arial"/>
          <w:color w:val="000000"/>
          <w:sz w:val="20"/>
          <w:szCs w:val="20"/>
        </w:rPr>
      </w:pPr>
    </w:p>
    <w:p w14:paraId="30032444"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37944F14"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Wyjaśnienia dotyczące specyfikacji</w:t>
      </w:r>
    </w:p>
    <w:p w14:paraId="5C3DFFF2" w14:textId="00FCD4F6"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Wykonawca może zwrócić się do Zamawiającego o wyjaśnienie treści </w:t>
      </w:r>
      <w:r w:rsidR="006C29FD" w:rsidRPr="0064511A">
        <w:rPr>
          <w:rFonts w:eastAsia="Calibri" w:cs="Arial"/>
          <w:color w:val="000000"/>
          <w:sz w:val="20"/>
          <w:szCs w:val="20"/>
        </w:rPr>
        <w:t>SWZ</w:t>
      </w:r>
      <w:r w:rsidRPr="0064511A">
        <w:rPr>
          <w:rFonts w:eastAsia="Calibri" w:cs="Arial"/>
          <w:color w:val="000000"/>
          <w:sz w:val="20"/>
          <w:szCs w:val="20"/>
        </w:rPr>
        <w:t>.</w:t>
      </w:r>
    </w:p>
    <w:p w14:paraId="5190CE8A" w14:textId="12543082"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Zamawiający udzieli odpowiedzi, jeżeli prośba o wyjaśnienie wpłynie do Zamawiającego </w:t>
      </w:r>
      <w:r w:rsidR="002A0400" w:rsidRPr="0064511A">
        <w:rPr>
          <w:rFonts w:eastAsia="Calibri" w:cs="Arial"/>
          <w:color w:val="000000"/>
          <w:sz w:val="20"/>
          <w:szCs w:val="20"/>
        </w:rPr>
        <w:t>w </w:t>
      </w:r>
      <w:r w:rsidRPr="0064511A">
        <w:rPr>
          <w:rFonts w:eastAsia="Calibri" w:cs="Arial"/>
          <w:color w:val="000000"/>
          <w:sz w:val="20"/>
          <w:szCs w:val="20"/>
        </w:rPr>
        <w:t xml:space="preserve">terminie nie </w:t>
      </w:r>
      <w:r w:rsidRPr="002C74F0">
        <w:rPr>
          <w:rFonts w:eastAsia="Calibri" w:cs="Arial"/>
          <w:color w:val="000000"/>
          <w:sz w:val="20"/>
          <w:szCs w:val="20"/>
        </w:rPr>
        <w:t>krótszym niż</w:t>
      </w:r>
      <w:r w:rsidRPr="002C74F0">
        <w:rPr>
          <w:rFonts w:eastAsia="Calibri" w:cs="Arial"/>
          <w:sz w:val="20"/>
          <w:szCs w:val="20"/>
        </w:rPr>
        <w:t xml:space="preserve"> </w:t>
      </w:r>
      <w:r w:rsidR="00B8608D" w:rsidRPr="002C74F0">
        <w:rPr>
          <w:rFonts w:eastAsia="Calibri" w:cs="Arial"/>
          <w:sz w:val="20"/>
          <w:szCs w:val="20"/>
        </w:rPr>
        <w:t>5</w:t>
      </w:r>
      <w:r w:rsidR="00252C7A" w:rsidRPr="002C74F0">
        <w:rPr>
          <w:rFonts w:eastAsia="Calibri" w:cs="Arial"/>
          <w:sz w:val="20"/>
          <w:szCs w:val="20"/>
        </w:rPr>
        <w:t xml:space="preserve"> </w:t>
      </w:r>
      <w:r w:rsidRPr="002C74F0">
        <w:rPr>
          <w:rFonts w:eastAsia="Calibri" w:cs="Arial"/>
          <w:color w:val="000000"/>
          <w:sz w:val="20"/>
          <w:szCs w:val="20"/>
        </w:rPr>
        <w:t>dni robocz</w:t>
      </w:r>
      <w:r w:rsidR="00584D70" w:rsidRPr="002C74F0">
        <w:rPr>
          <w:rFonts w:eastAsia="Calibri" w:cs="Arial"/>
          <w:color w:val="000000"/>
          <w:sz w:val="20"/>
          <w:szCs w:val="20"/>
        </w:rPr>
        <w:t>ych</w:t>
      </w:r>
      <w:r w:rsidRPr="0064511A">
        <w:rPr>
          <w:rFonts w:eastAsia="Calibri" w:cs="Arial"/>
          <w:color w:val="000000"/>
          <w:sz w:val="20"/>
          <w:szCs w:val="20"/>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37C361B4"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Udzielone przez Zamawiającego </w:t>
      </w:r>
      <w:r w:rsidR="008D4E3E" w:rsidRPr="0064511A">
        <w:rPr>
          <w:rFonts w:eastAsia="Calibri" w:cs="Arial"/>
          <w:color w:val="000000"/>
          <w:sz w:val="20"/>
          <w:szCs w:val="20"/>
        </w:rPr>
        <w:t>w</w:t>
      </w:r>
      <w:r w:rsidRPr="0064511A">
        <w:rPr>
          <w:rFonts w:eastAsia="Calibri" w:cs="Arial"/>
          <w:color w:val="000000"/>
          <w:sz w:val="20"/>
          <w:szCs w:val="20"/>
        </w:rPr>
        <w:t xml:space="preserve">yjaśnienia są wiążące dla Wykonawców. </w:t>
      </w:r>
    </w:p>
    <w:p w14:paraId="16657D4B" w14:textId="6FA6B5E5" w:rsidR="00F40506"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Treść odpowiedzi zostanie zamieszczona na stronie internetowej Zamawiającego oraz przekazana niezwłocznie wszystkim </w:t>
      </w:r>
      <w:r w:rsidR="00326502" w:rsidRPr="0064511A">
        <w:rPr>
          <w:rFonts w:cs="Arial"/>
          <w:color w:val="000000"/>
          <w:sz w:val="20"/>
          <w:szCs w:val="20"/>
        </w:rPr>
        <w:t xml:space="preserve">ujawnionym Wykonawcom, którzy przy pobieraniu treści </w:t>
      </w:r>
      <w:r w:rsidR="006C29FD" w:rsidRPr="0064511A">
        <w:rPr>
          <w:rFonts w:cs="Arial"/>
          <w:color w:val="000000"/>
          <w:sz w:val="20"/>
          <w:szCs w:val="20"/>
        </w:rPr>
        <w:t>SWZ</w:t>
      </w:r>
      <w:r w:rsidR="00326502" w:rsidRPr="0064511A">
        <w:rPr>
          <w:rFonts w:cs="Arial"/>
          <w:color w:val="000000"/>
          <w:sz w:val="20"/>
          <w:szCs w:val="20"/>
        </w:rPr>
        <w:t xml:space="preserve"> pozostawili kontaktowy adres mail oraz Wykonawcy który zadał pytanie.</w:t>
      </w:r>
    </w:p>
    <w:p w14:paraId="30B33F95" w14:textId="4609A712" w:rsidR="00A61DFC" w:rsidRDefault="00A61DFC" w:rsidP="001777B5">
      <w:pPr>
        <w:pStyle w:val="Akapitzlist"/>
        <w:numPr>
          <w:ilvl w:val="1"/>
          <w:numId w:val="7"/>
        </w:numPr>
        <w:spacing w:line="276" w:lineRule="auto"/>
        <w:ind w:left="567" w:hanging="567"/>
        <w:rPr>
          <w:rFonts w:eastAsia="Calibri" w:cs="Arial"/>
          <w:color w:val="000000"/>
          <w:sz w:val="20"/>
          <w:szCs w:val="20"/>
        </w:rPr>
      </w:pPr>
      <w:r w:rsidRPr="0064511A">
        <w:rPr>
          <w:rFonts w:eastAsia="Calibri" w:cs="Arial"/>
          <w:color w:val="000000"/>
          <w:sz w:val="20"/>
          <w:szCs w:val="20"/>
        </w:rPr>
        <w:lastRenderedPageBreak/>
        <w:t xml:space="preserve">Zamawiający nie będzie traktował jako prośby o wyjaśnienie treści SWZ plików przesłanych </w:t>
      </w:r>
      <w:r w:rsidR="00B905C6" w:rsidRPr="0064511A">
        <w:rPr>
          <w:rFonts w:eastAsia="Calibri" w:cs="Arial"/>
          <w:color w:val="000000"/>
          <w:sz w:val="20"/>
          <w:szCs w:val="20"/>
        </w:rPr>
        <w:br/>
      </w:r>
      <w:r w:rsidRPr="0064511A">
        <w:rPr>
          <w:rFonts w:eastAsia="Calibri" w:cs="Arial"/>
          <w:color w:val="000000"/>
          <w:sz w:val="20"/>
          <w:szCs w:val="20"/>
        </w:rPr>
        <w:t>w trybie śledzenia zmian i/lub w formie komentarzy do dokumentu.</w:t>
      </w:r>
    </w:p>
    <w:p w14:paraId="7B5B4995" w14:textId="77777777" w:rsidR="001777B5" w:rsidRPr="0064511A" w:rsidRDefault="001777B5" w:rsidP="001777B5">
      <w:pPr>
        <w:pStyle w:val="Akapitzlist"/>
        <w:spacing w:line="276" w:lineRule="auto"/>
        <w:ind w:left="567"/>
        <w:rPr>
          <w:rFonts w:eastAsia="Calibri" w:cs="Arial"/>
          <w:color w:val="000000"/>
          <w:sz w:val="20"/>
          <w:szCs w:val="20"/>
        </w:rPr>
      </w:pPr>
    </w:p>
    <w:p w14:paraId="494A1F29"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Zmiana treści specyfikacji i treści ogłoszenia</w:t>
      </w:r>
    </w:p>
    <w:p w14:paraId="26C1C784" w14:textId="777685E8" w:rsidR="001F6240" w:rsidRPr="0064511A"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sidR="006C29FD" w:rsidRPr="0064511A">
        <w:rPr>
          <w:rFonts w:eastAsia="Calibri" w:cs="Arial"/>
          <w:color w:val="000000"/>
          <w:sz w:val="20"/>
          <w:szCs w:val="20"/>
        </w:rPr>
        <w:t>SWZ</w:t>
      </w:r>
      <w:r w:rsidRPr="0064511A">
        <w:rPr>
          <w:rFonts w:eastAsia="Calibri" w:cs="Arial"/>
          <w:color w:val="000000"/>
          <w:sz w:val="20"/>
          <w:szCs w:val="20"/>
        </w:rPr>
        <w:t xml:space="preserve"> Zamawiający udostępni na stronie internetowej</w:t>
      </w:r>
      <w:r w:rsidR="009E59BE" w:rsidRPr="0064511A">
        <w:rPr>
          <w:rFonts w:eastAsia="Calibri" w:cs="Arial"/>
          <w:color w:val="000000"/>
          <w:sz w:val="20"/>
          <w:szCs w:val="20"/>
        </w:rPr>
        <w:t xml:space="preserve"> </w:t>
      </w:r>
      <w:r w:rsidR="009E59BE" w:rsidRPr="0064511A">
        <w:rPr>
          <w:rFonts w:cs="Arial"/>
          <w:color w:val="000000"/>
          <w:sz w:val="20"/>
          <w:szCs w:val="20"/>
        </w:rPr>
        <w:t xml:space="preserve">oraz przekaże niezwłocznie wszystkim ujawnionym </w:t>
      </w:r>
      <w:r w:rsidR="002D61B0" w:rsidRPr="0064511A">
        <w:rPr>
          <w:rFonts w:cs="Arial"/>
          <w:color w:val="000000"/>
          <w:sz w:val="20"/>
          <w:szCs w:val="20"/>
        </w:rPr>
        <w:t>Wykonawcom</w:t>
      </w:r>
      <w:r w:rsidR="009E59BE" w:rsidRPr="0064511A">
        <w:rPr>
          <w:rFonts w:cs="Arial"/>
          <w:color w:val="000000"/>
          <w:sz w:val="20"/>
          <w:szCs w:val="20"/>
        </w:rPr>
        <w:t xml:space="preserve">, którzy przy pobieraniu treści </w:t>
      </w:r>
      <w:r w:rsidR="006C29FD" w:rsidRPr="0064511A">
        <w:rPr>
          <w:rFonts w:cs="Arial"/>
          <w:color w:val="000000"/>
          <w:sz w:val="20"/>
          <w:szCs w:val="20"/>
        </w:rPr>
        <w:t>SWZ</w:t>
      </w:r>
      <w:r w:rsidR="009E59BE" w:rsidRPr="0064511A">
        <w:rPr>
          <w:rFonts w:cs="Arial"/>
          <w:color w:val="000000"/>
          <w:sz w:val="20"/>
          <w:szCs w:val="20"/>
        </w:rPr>
        <w:t xml:space="preserve"> pozostawili kontaktowy adres mail.</w:t>
      </w:r>
    </w:p>
    <w:p w14:paraId="730FD616" w14:textId="75256874" w:rsidR="00F40506" w:rsidRDefault="00F40506" w:rsidP="001777B5">
      <w:pPr>
        <w:pStyle w:val="Akapitzlist"/>
        <w:numPr>
          <w:ilvl w:val="1"/>
          <w:numId w:val="7"/>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 przypadku, gdy zmiana treści </w:t>
      </w:r>
      <w:r w:rsidR="006C29FD" w:rsidRPr="0064511A">
        <w:rPr>
          <w:rFonts w:eastAsia="Calibri" w:cs="Arial"/>
          <w:color w:val="000000"/>
          <w:sz w:val="20"/>
          <w:szCs w:val="20"/>
        </w:rPr>
        <w:t>SWZ</w:t>
      </w:r>
      <w:r w:rsidRPr="0064511A">
        <w:rPr>
          <w:rFonts w:eastAsia="Calibri" w:cs="Arial"/>
          <w:color w:val="000000"/>
          <w:sz w:val="20"/>
          <w:szCs w:val="20"/>
        </w:rPr>
        <w:t xml:space="preserve"> o zamówieniu będzie istotna, Zamawiający </w:t>
      </w:r>
      <w:r w:rsidR="009E59BE" w:rsidRPr="0064511A">
        <w:rPr>
          <w:rFonts w:eastAsia="Calibri" w:cs="Arial"/>
          <w:color w:val="000000"/>
          <w:sz w:val="20"/>
          <w:szCs w:val="20"/>
        </w:rPr>
        <w:t xml:space="preserve">może </w:t>
      </w:r>
      <w:r w:rsidRPr="0064511A">
        <w:rPr>
          <w:rFonts w:eastAsia="Calibri" w:cs="Arial"/>
          <w:color w:val="000000"/>
          <w:sz w:val="20"/>
          <w:szCs w:val="20"/>
        </w:rPr>
        <w:t>przedłuży</w:t>
      </w:r>
      <w:r w:rsidR="009E59BE" w:rsidRPr="0064511A">
        <w:rPr>
          <w:rFonts w:eastAsia="Calibri" w:cs="Arial"/>
          <w:color w:val="000000"/>
          <w:sz w:val="20"/>
          <w:szCs w:val="20"/>
        </w:rPr>
        <w:t>ć</w:t>
      </w:r>
      <w:r w:rsidRPr="0064511A">
        <w:rPr>
          <w:rFonts w:eastAsia="Calibri" w:cs="Arial"/>
          <w:color w:val="000000"/>
          <w:sz w:val="20"/>
          <w:szCs w:val="20"/>
        </w:rPr>
        <w:t xml:space="preserve"> termin składania ofert. </w:t>
      </w:r>
    </w:p>
    <w:p w14:paraId="37252FE3"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0C450278" w14:textId="77777777" w:rsidR="00985EC2" w:rsidRPr="0064511A"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cs="Arial"/>
          <w:b/>
          <w:bCs/>
          <w:sz w:val="20"/>
          <w:szCs w:val="20"/>
        </w:rPr>
        <w:t>Kryteria oraz sposób oceny ofert:</w:t>
      </w:r>
    </w:p>
    <w:p w14:paraId="6970F90C" w14:textId="1BB2CDAE" w:rsidR="00C25E1E" w:rsidRPr="004C19A0" w:rsidRDefault="00C25E1E" w:rsidP="00404F08">
      <w:pPr>
        <w:pStyle w:val="Styl11"/>
        <w:numPr>
          <w:ilvl w:val="1"/>
          <w:numId w:val="7"/>
        </w:numPr>
        <w:tabs>
          <w:tab w:val="left" w:pos="567"/>
        </w:tabs>
        <w:spacing w:line="276" w:lineRule="auto"/>
        <w:ind w:left="284" w:hanging="284"/>
      </w:pPr>
      <w:r w:rsidRPr="004C19A0">
        <w:t xml:space="preserve">Jedynym kryterium oceny jest cena podana w ofercie. </w:t>
      </w:r>
    </w:p>
    <w:p w14:paraId="003B9DC6" w14:textId="7D4B9A69" w:rsidR="000F091F" w:rsidRPr="004C19A0" w:rsidRDefault="001777B5" w:rsidP="00404F08">
      <w:pPr>
        <w:pStyle w:val="Styl11"/>
        <w:numPr>
          <w:ilvl w:val="0"/>
          <w:numId w:val="0"/>
        </w:numPr>
        <w:tabs>
          <w:tab w:val="left" w:pos="567"/>
        </w:tabs>
        <w:spacing w:line="276" w:lineRule="auto"/>
        <w:ind w:left="574" w:hanging="432"/>
      </w:pPr>
      <w:r w:rsidRPr="004C19A0">
        <w:tab/>
      </w:r>
      <w:r w:rsidR="000F4B1C" w:rsidRPr="004C19A0">
        <w:t xml:space="preserve">Spośród ofert nieodrzuconych za najkorzystniejszą zostanie uznana oferta </w:t>
      </w:r>
      <w:r w:rsidR="00D04E37" w:rsidRPr="004C19A0">
        <w:t>o najniższej cenie</w:t>
      </w:r>
    </w:p>
    <w:p w14:paraId="46D8BC50" w14:textId="0077AF74" w:rsidR="00AE2BB0" w:rsidRPr="004C19A0" w:rsidRDefault="00AE2BB0" w:rsidP="00404F08">
      <w:pPr>
        <w:pStyle w:val="Tekstpodstawowy"/>
        <w:tabs>
          <w:tab w:val="left" w:pos="567"/>
        </w:tabs>
        <w:spacing w:after="0" w:line="276" w:lineRule="auto"/>
        <w:ind w:left="539"/>
        <w:jc w:val="left"/>
        <w:rPr>
          <w:rFonts w:cs="Arial"/>
          <w:sz w:val="20"/>
          <w:szCs w:val="20"/>
        </w:rPr>
      </w:pPr>
      <w:r w:rsidRPr="004C19A0">
        <w:rPr>
          <w:rFonts w:cs="Arial"/>
          <w:b/>
          <w:bCs/>
          <w:sz w:val="20"/>
          <w:szCs w:val="20"/>
        </w:rPr>
        <w:t xml:space="preserve">Cena brutto </w:t>
      </w:r>
      <w:r w:rsidR="00C131F6" w:rsidRPr="004C19A0">
        <w:rPr>
          <w:rFonts w:cs="Arial"/>
          <w:b/>
          <w:bCs/>
          <w:sz w:val="20"/>
          <w:szCs w:val="20"/>
        </w:rPr>
        <w:t xml:space="preserve">PLN </w:t>
      </w:r>
      <w:r w:rsidRPr="004C19A0">
        <w:rPr>
          <w:rFonts w:cs="Arial"/>
          <w:b/>
          <w:bCs/>
          <w:sz w:val="20"/>
          <w:szCs w:val="20"/>
        </w:rPr>
        <w:t>- 100%</w:t>
      </w:r>
    </w:p>
    <w:p w14:paraId="140147A0" w14:textId="1A0BE88D" w:rsidR="00B044AE" w:rsidRPr="004C19A0" w:rsidRDefault="00AE2BB0" w:rsidP="00404F08">
      <w:pPr>
        <w:pStyle w:val="Tekstpodstawowy"/>
        <w:tabs>
          <w:tab w:val="left" w:pos="567"/>
        </w:tabs>
        <w:spacing w:after="0" w:line="276" w:lineRule="auto"/>
        <w:ind w:left="539"/>
        <w:jc w:val="left"/>
        <w:rPr>
          <w:rFonts w:cs="Arial"/>
          <w:sz w:val="20"/>
          <w:szCs w:val="20"/>
        </w:rPr>
      </w:pPr>
      <w:r w:rsidRPr="004C19A0">
        <w:rPr>
          <w:rFonts w:cs="Arial"/>
          <w:sz w:val="20"/>
          <w:szCs w:val="20"/>
        </w:rPr>
        <w:t>(najniższa cena brutto badanych ofert/cena brutto oferty badanej) x 100</w:t>
      </w:r>
    </w:p>
    <w:p w14:paraId="049BDF8D" w14:textId="66B20F0C" w:rsidR="0047736F" w:rsidRPr="004C19A0" w:rsidRDefault="00F94083" w:rsidP="00404F08">
      <w:pPr>
        <w:pStyle w:val="Tekstpodstawowy"/>
        <w:numPr>
          <w:ilvl w:val="1"/>
          <w:numId w:val="7"/>
        </w:numPr>
        <w:tabs>
          <w:tab w:val="left" w:pos="567"/>
        </w:tabs>
        <w:spacing w:after="0" w:line="276" w:lineRule="auto"/>
        <w:jc w:val="left"/>
        <w:rPr>
          <w:rFonts w:cs="Arial"/>
          <w:i/>
          <w:iCs/>
          <w:sz w:val="20"/>
          <w:szCs w:val="20"/>
        </w:rPr>
      </w:pPr>
      <w:r w:rsidRPr="004C19A0">
        <w:rPr>
          <w:rFonts w:cs="Arial"/>
          <w:sz w:val="20"/>
          <w:szCs w:val="20"/>
        </w:rPr>
        <w:t>Zamawiający będzie rozliczał się z Wykonawcą na podstawie § 4 wzoru umowy</w:t>
      </w:r>
      <w:r w:rsidRPr="004C19A0">
        <w:rPr>
          <w:rFonts w:cs="Arial"/>
          <w:i/>
          <w:iCs/>
          <w:sz w:val="20"/>
          <w:szCs w:val="20"/>
        </w:rPr>
        <w:t>.</w:t>
      </w:r>
    </w:p>
    <w:p w14:paraId="2364E46A" w14:textId="1F3D1F74" w:rsidR="0018265F" w:rsidRPr="0064511A" w:rsidRDefault="00F40506" w:rsidP="00404F0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64511A">
        <w:rPr>
          <w:rFonts w:eastAsia="Calibri" w:cs="Arial"/>
          <w:sz w:val="20"/>
          <w:szCs w:val="20"/>
        </w:rPr>
        <w:t>Jako najkorzystniejsza zostanie wybrana oferta, która otrzyma największą liczbę</w:t>
      </w:r>
      <w:r w:rsidR="009E59BE" w:rsidRPr="0064511A">
        <w:rPr>
          <w:rFonts w:eastAsia="Calibri" w:cs="Arial"/>
          <w:sz w:val="20"/>
          <w:szCs w:val="20"/>
        </w:rPr>
        <w:t xml:space="preserve"> punktów zgodnie z ww. kryteria</w:t>
      </w:r>
      <w:r w:rsidR="009E59BE" w:rsidRPr="0064511A">
        <w:rPr>
          <w:rFonts w:cs="Arial"/>
          <w:sz w:val="20"/>
          <w:szCs w:val="20"/>
        </w:rPr>
        <w:t>mi,</w:t>
      </w:r>
      <w:r w:rsidRPr="0064511A">
        <w:rPr>
          <w:rFonts w:eastAsia="Calibri" w:cs="Arial"/>
          <w:sz w:val="20"/>
          <w:szCs w:val="20"/>
        </w:rPr>
        <w:t xml:space="preserve"> z uwzględnieniem wyniku np. negocjacji.</w:t>
      </w:r>
    </w:p>
    <w:p w14:paraId="709B7BD0" w14:textId="56D0FCC2" w:rsidR="00F40506" w:rsidRPr="0064511A" w:rsidRDefault="00F40506" w:rsidP="00404F0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64511A">
        <w:rPr>
          <w:rFonts w:eastAsia="Calibri" w:cs="Arial"/>
          <w:sz w:val="20"/>
          <w:szCs w:val="20"/>
        </w:rPr>
        <w:t>Jeżeli złożona zostanie of</w:t>
      </w:r>
      <w:r w:rsidR="00931112" w:rsidRPr="0064511A">
        <w:rPr>
          <w:rFonts w:eastAsia="Calibri" w:cs="Arial"/>
          <w:sz w:val="20"/>
          <w:szCs w:val="20"/>
        </w:rPr>
        <w:t xml:space="preserve">erta, której wybór prowadziłby </w:t>
      </w:r>
      <w:r w:rsidRPr="0064511A">
        <w:rPr>
          <w:rFonts w:eastAsia="Calibri" w:cs="Arial"/>
          <w:sz w:val="20"/>
          <w:szCs w:val="20"/>
        </w:rPr>
        <w:t>d</w:t>
      </w:r>
      <w:r w:rsidR="00931112" w:rsidRPr="0064511A">
        <w:rPr>
          <w:rFonts w:eastAsia="Calibri" w:cs="Arial"/>
          <w:sz w:val="20"/>
          <w:szCs w:val="20"/>
        </w:rPr>
        <w:t>o</w:t>
      </w:r>
      <w:r w:rsidRPr="0064511A">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4D3D460F" w14:textId="755B978C" w:rsidR="0098098C" w:rsidRPr="0064511A" w:rsidRDefault="00B20E86" w:rsidP="00404F08">
      <w:pPr>
        <w:pStyle w:val="Tekstkomentarza"/>
        <w:spacing w:line="276" w:lineRule="auto"/>
        <w:ind w:left="567" w:hanging="567"/>
        <w:jc w:val="both"/>
        <w:rPr>
          <w:rFonts w:ascii="Arial" w:hAnsi="Arial" w:cs="Arial"/>
          <w:lang w:val="pl-PL"/>
        </w:rPr>
      </w:pPr>
      <w:r w:rsidRPr="0064511A">
        <w:rPr>
          <w:rFonts w:ascii="Arial" w:hAnsi="Arial" w:cs="Arial"/>
          <w:lang w:val="pl-PL"/>
        </w:rPr>
        <w:t>18.4</w:t>
      </w:r>
      <w:r w:rsidR="0098098C" w:rsidRPr="0064511A">
        <w:rPr>
          <w:rFonts w:ascii="Arial" w:hAnsi="Arial" w:cs="Arial"/>
          <w:lang w:val="pl-PL"/>
        </w:rPr>
        <w:t>.</w:t>
      </w:r>
      <w:r w:rsidR="0098098C" w:rsidRPr="0064511A">
        <w:rPr>
          <w:rFonts w:ascii="Arial" w:hAnsi="Arial" w:cs="Arial"/>
          <w:lang w:val="pl-PL"/>
        </w:rPr>
        <w:tab/>
        <w:t xml:space="preserve">W przypadku, gdy wpłyną oferty o tej samej </w:t>
      </w:r>
      <w:r w:rsidR="00536984" w:rsidRPr="0064511A">
        <w:rPr>
          <w:rFonts w:ascii="Arial" w:hAnsi="Arial" w:cs="Arial"/>
          <w:lang w:val="pl-PL"/>
        </w:rPr>
        <w:t>cenie</w:t>
      </w:r>
      <w:r w:rsidR="00B836C4" w:rsidRPr="0064511A">
        <w:rPr>
          <w:rFonts w:ascii="Arial" w:hAnsi="Arial" w:cs="Arial"/>
          <w:lang w:val="pl-PL"/>
        </w:rPr>
        <w:t xml:space="preserve"> </w:t>
      </w:r>
      <w:r w:rsidR="0098098C" w:rsidRPr="0064511A">
        <w:rPr>
          <w:rFonts w:ascii="Arial" w:hAnsi="Arial" w:cs="Arial"/>
          <w:lang w:val="pl-PL"/>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42B57FA5" w14:textId="52ABBEEE" w:rsidR="0098098C" w:rsidRPr="0064511A" w:rsidRDefault="00B20E86" w:rsidP="00AF5DED">
      <w:pPr>
        <w:pStyle w:val="Tekstkomentarza"/>
        <w:spacing w:line="276" w:lineRule="auto"/>
        <w:ind w:left="567" w:hanging="567"/>
        <w:jc w:val="both"/>
        <w:rPr>
          <w:rFonts w:ascii="Arial" w:hAnsi="Arial" w:cs="Arial"/>
          <w:lang w:val="pl-PL"/>
        </w:rPr>
      </w:pPr>
      <w:r w:rsidRPr="0064511A">
        <w:rPr>
          <w:rFonts w:ascii="Arial" w:hAnsi="Arial" w:cs="Arial"/>
          <w:lang w:val="pl-PL"/>
        </w:rPr>
        <w:t>18.5</w:t>
      </w:r>
      <w:r w:rsidR="0098098C" w:rsidRPr="0064511A">
        <w:rPr>
          <w:rFonts w:ascii="Arial" w:hAnsi="Arial" w:cs="Arial"/>
          <w:lang w:val="pl-PL"/>
        </w:rPr>
        <w:t>.</w:t>
      </w:r>
      <w:r w:rsidR="0098098C" w:rsidRPr="0064511A">
        <w:rPr>
          <w:rFonts w:ascii="Arial" w:hAnsi="Arial" w:cs="Arial"/>
          <w:lang w:val="pl-PL"/>
        </w:rPr>
        <w:tab/>
        <w:t>Zamawiający zastrzega możliwość dokonania najpierw oceny ofert, a następnie zbadania, czy Wykonawca, którego oferta została oceniona jako najkorzystniejsza, nie podlega wykluczeniu oraz spełnia warunki udziału w postępowaniu.</w:t>
      </w:r>
    </w:p>
    <w:p w14:paraId="5A6EB236" w14:textId="0E4A7539" w:rsidR="005206F2" w:rsidRDefault="00B20E86" w:rsidP="00AF5DED">
      <w:pPr>
        <w:pStyle w:val="Tekstkomentarza"/>
        <w:spacing w:line="276" w:lineRule="auto"/>
        <w:ind w:left="567" w:hanging="567"/>
        <w:jc w:val="both"/>
        <w:rPr>
          <w:rFonts w:ascii="Arial" w:hAnsi="Arial" w:cs="Arial"/>
          <w:lang w:val="pl-PL"/>
        </w:rPr>
      </w:pPr>
      <w:r w:rsidRPr="0064511A">
        <w:rPr>
          <w:rFonts w:ascii="Arial" w:hAnsi="Arial" w:cs="Arial"/>
          <w:lang w:val="pl-PL"/>
        </w:rPr>
        <w:t>18.6.</w:t>
      </w:r>
      <w:r w:rsidR="0098098C" w:rsidRPr="0064511A">
        <w:rPr>
          <w:rFonts w:ascii="Arial" w:hAnsi="Arial" w:cs="Arial"/>
          <w:lang w:val="pl-PL"/>
        </w:rPr>
        <w:tab/>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597FD67C" w14:textId="0CB17B51" w:rsidR="004556D7" w:rsidRDefault="004556D7" w:rsidP="00AF5DED">
      <w:pPr>
        <w:pStyle w:val="Tekstkomentarza"/>
        <w:spacing w:line="276" w:lineRule="auto"/>
        <w:ind w:left="567" w:hanging="567"/>
        <w:jc w:val="both"/>
        <w:rPr>
          <w:rFonts w:ascii="Arial" w:hAnsi="Arial" w:cs="Arial"/>
          <w:lang w:val="pl-PL"/>
        </w:rPr>
      </w:pPr>
    </w:p>
    <w:p w14:paraId="2DBD188A" w14:textId="485B167A" w:rsidR="004556D7" w:rsidRPr="0064511A" w:rsidRDefault="004556D7" w:rsidP="00AF5DED">
      <w:pPr>
        <w:pStyle w:val="Tekstkomentarza"/>
        <w:spacing w:line="276" w:lineRule="auto"/>
        <w:ind w:left="567" w:hanging="567"/>
        <w:jc w:val="both"/>
        <w:rPr>
          <w:rFonts w:ascii="Arial" w:hAnsi="Arial" w:cs="Arial"/>
          <w:lang w:val="pl-PL"/>
        </w:rPr>
      </w:pPr>
    </w:p>
    <w:p w14:paraId="019441B7" w14:textId="77777777" w:rsidR="003A6159" w:rsidRPr="0064511A" w:rsidRDefault="003A6159"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Wybór oferty</w:t>
      </w:r>
    </w:p>
    <w:p w14:paraId="1DE27342" w14:textId="77777777" w:rsidR="00F40506" w:rsidRPr="0064511A" w:rsidRDefault="00F40506" w:rsidP="00864E1B">
      <w:pPr>
        <w:pStyle w:val="Akapitzlist"/>
        <w:numPr>
          <w:ilvl w:val="1"/>
          <w:numId w:val="10"/>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BBD9B58" w:rsidR="00F40506" w:rsidRPr="0064511A" w:rsidRDefault="00F40506" w:rsidP="00864E1B">
      <w:pPr>
        <w:pStyle w:val="Akapitzlist"/>
        <w:numPr>
          <w:ilvl w:val="1"/>
          <w:numId w:val="11"/>
        </w:numPr>
        <w:spacing w:line="276" w:lineRule="auto"/>
        <w:ind w:left="567" w:hanging="567"/>
        <w:contextualSpacing w:val="0"/>
        <w:rPr>
          <w:rFonts w:eastAsia="Calibri" w:cs="Arial"/>
          <w:sz w:val="20"/>
          <w:szCs w:val="20"/>
        </w:rPr>
      </w:pPr>
      <w:r w:rsidRPr="0064511A">
        <w:rPr>
          <w:rFonts w:eastAsia="Calibri" w:cs="Arial"/>
          <w:sz w:val="20"/>
          <w:szCs w:val="20"/>
        </w:rPr>
        <w:t>Zamawiający dodatkowo poinformuje Wykonawcę, którego oferta została wybrana,</w:t>
      </w:r>
      <w:r w:rsidR="00496425" w:rsidRPr="0064511A">
        <w:rPr>
          <w:rFonts w:eastAsia="Calibri" w:cs="Arial"/>
          <w:sz w:val="20"/>
          <w:szCs w:val="20"/>
        </w:rPr>
        <w:t xml:space="preserve"> </w:t>
      </w:r>
      <w:r w:rsidRPr="0064511A">
        <w:rPr>
          <w:rFonts w:eastAsia="Calibri" w:cs="Arial"/>
          <w:sz w:val="20"/>
          <w:szCs w:val="20"/>
        </w:rPr>
        <w:t>że Umowa zostanie zawarta z chwilą jej podpisania przez strony, nie z chwilą zawiadomienia Wykonawcy o</w:t>
      </w:r>
      <w:r w:rsidR="00496425" w:rsidRPr="0064511A">
        <w:rPr>
          <w:rFonts w:eastAsia="Calibri" w:cs="Arial"/>
          <w:sz w:val="20"/>
          <w:szCs w:val="20"/>
        </w:rPr>
        <w:t> </w:t>
      </w:r>
      <w:r w:rsidRPr="0064511A">
        <w:rPr>
          <w:rFonts w:eastAsia="Calibri" w:cs="Arial"/>
          <w:sz w:val="20"/>
          <w:szCs w:val="20"/>
        </w:rPr>
        <w:t>wyborze oferty.</w:t>
      </w:r>
    </w:p>
    <w:p w14:paraId="4E2FE4FE" w14:textId="61476649" w:rsidR="00580584" w:rsidRDefault="00F40506" w:rsidP="00864E1B">
      <w:pPr>
        <w:pStyle w:val="Akapitzlist"/>
        <w:numPr>
          <w:ilvl w:val="1"/>
          <w:numId w:val="11"/>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0B2BE001" w14:textId="365C4C42" w:rsidR="00B8608D" w:rsidRPr="001777B5" w:rsidRDefault="00B8608D" w:rsidP="00B8608D">
      <w:pPr>
        <w:pStyle w:val="Akapitzlist"/>
        <w:numPr>
          <w:ilvl w:val="1"/>
          <w:numId w:val="11"/>
        </w:numPr>
        <w:spacing w:line="276" w:lineRule="auto"/>
        <w:ind w:left="567" w:hanging="567"/>
        <w:contextualSpacing w:val="0"/>
        <w:rPr>
          <w:rFonts w:eastAsia="Calibri" w:cs="Arial"/>
          <w:color w:val="000000" w:themeColor="text1"/>
          <w:sz w:val="20"/>
          <w:szCs w:val="20"/>
        </w:rPr>
      </w:pPr>
      <w:r w:rsidRPr="349A6291">
        <w:rPr>
          <w:rFonts w:cs="Arial"/>
          <w:sz w:val="20"/>
          <w:szCs w:val="20"/>
        </w:rPr>
        <w:t>Zamawiający zawrze umowę w sprawie realizacji zamówienia po uprzednim przekazaniu zawiadomienia o wyborze oferty.</w:t>
      </w:r>
    </w:p>
    <w:p w14:paraId="0DE64357" w14:textId="77777777" w:rsidR="001777B5" w:rsidRPr="00B8608D" w:rsidRDefault="001777B5" w:rsidP="001777B5">
      <w:pPr>
        <w:pStyle w:val="Akapitzlist"/>
        <w:spacing w:line="276" w:lineRule="auto"/>
        <w:ind w:left="567"/>
        <w:contextualSpacing w:val="0"/>
        <w:rPr>
          <w:rFonts w:eastAsia="Calibri" w:cs="Arial"/>
          <w:color w:val="000000" w:themeColor="text1"/>
          <w:sz w:val="20"/>
          <w:szCs w:val="20"/>
        </w:rPr>
      </w:pPr>
    </w:p>
    <w:p w14:paraId="1E70C6E2" w14:textId="77777777" w:rsidR="00580584" w:rsidRPr="0064511A" w:rsidRDefault="00580584"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Waluty rozliczenia umowy</w:t>
      </w:r>
    </w:p>
    <w:p w14:paraId="47869FDA" w14:textId="500D029A" w:rsidR="00F40506" w:rsidRDefault="00F40506" w:rsidP="00360633">
      <w:pPr>
        <w:spacing w:line="276" w:lineRule="auto"/>
        <w:rPr>
          <w:rFonts w:eastAsia="Calibri" w:cs="Arial"/>
          <w:color w:val="000000"/>
          <w:sz w:val="20"/>
          <w:szCs w:val="20"/>
        </w:rPr>
      </w:pPr>
      <w:r w:rsidRPr="0064511A">
        <w:rPr>
          <w:rFonts w:eastAsia="Calibri" w:cs="Arial"/>
          <w:color w:val="000000"/>
          <w:sz w:val="20"/>
          <w:szCs w:val="20"/>
        </w:rPr>
        <w:t>Zamawiający</w:t>
      </w:r>
      <w:r w:rsidR="001D715A">
        <w:rPr>
          <w:rFonts w:eastAsia="Calibri" w:cs="Arial"/>
          <w:color w:val="000000"/>
          <w:sz w:val="20"/>
          <w:szCs w:val="20"/>
        </w:rPr>
        <w:t xml:space="preserve"> nie</w:t>
      </w:r>
      <w:r w:rsidRPr="0064511A">
        <w:rPr>
          <w:rFonts w:eastAsia="Calibri" w:cs="Arial"/>
          <w:color w:val="000000"/>
          <w:sz w:val="20"/>
          <w:szCs w:val="20"/>
        </w:rPr>
        <w:t xml:space="preserve"> </w:t>
      </w:r>
      <w:r w:rsidRPr="0064511A">
        <w:rPr>
          <w:rFonts w:eastAsia="Calibri" w:cs="Arial"/>
          <w:sz w:val="20"/>
          <w:szCs w:val="20"/>
        </w:rPr>
        <w:t xml:space="preserve">przewiduje </w:t>
      </w:r>
      <w:r w:rsidR="001D715A">
        <w:rPr>
          <w:rFonts w:eastAsia="Calibri" w:cs="Arial"/>
          <w:color w:val="000000"/>
          <w:sz w:val="20"/>
          <w:szCs w:val="20"/>
        </w:rPr>
        <w:t>możliwości</w:t>
      </w:r>
      <w:r w:rsidRPr="0064511A">
        <w:rPr>
          <w:rFonts w:eastAsia="Calibri" w:cs="Arial"/>
          <w:color w:val="000000"/>
          <w:sz w:val="20"/>
          <w:szCs w:val="20"/>
        </w:rPr>
        <w:t xml:space="preserve"> rozliczenia z Wykonawcą w</w:t>
      </w:r>
      <w:r w:rsidR="001777B5">
        <w:rPr>
          <w:rFonts w:eastAsia="Calibri" w:cs="Arial"/>
          <w:color w:val="000000"/>
          <w:sz w:val="20"/>
          <w:szCs w:val="20"/>
        </w:rPr>
        <w:t xml:space="preserve"> innej walucie niż złoty polski.</w:t>
      </w:r>
    </w:p>
    <w:p w14:paraId="70AC6815" w14:textId="77777777" w:rsidR="001777B5" w:rsidRPr="0064511A" w:rsidRDefault="001777B5" w:rsidP="00360633">
      <w:pPr>
        <w:spacing w:line="276" w:lineRule="auto"/>
        <w:rPr>
          <w:rFonts w:eastAsia="Calibri" w:cs="Arial"/>
          <w:color w:val="000000"/>
          <w:sz w:val="20"/>
          <w:szCs w:val="20"/>
        </w:rPr>
      </w:pPr>
    </w:p>
    <w:p w14:paraId="12AF41E5" w14:textId="77777777" w:rsidR="00513B82" w:rsidRPr="0064511A" w:rsidRDefault="00513B82"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Sposób obliczenia ceny</w:t>
      </w:r>
    </w:p>
    <w:p w14:paraId="2BC0FADC" w14:textId="05783F65" w:rsidR="00FF7D61" w:rsidRPr="00507911" w:rsidRDefault="00D05692" w:rsidP="0059546E">
      <w:pPr>
        <w:spacing w:line="276" w:lineRule="auto"/>
        <w:ind w:left="567" w:hanging="567"/>
        <w:rPr>
          <w:rFonts w:cs="Arial"/>
          <w:sz w:val="20"/>
          <w:szCs w:val="20"/>
        </w:rPr>
      </w:pPr>
      <w:r w:rsidRPr="00310D0C">
        <w:rPr>
          <w:rFonts w:cs="Arial"/>
          <w:sz w:val="20"/>
          <w:szCs w:val="20"/>
        </w:rPr>
        <w:t>21.1</w:t>
      </w:r>
      <w:r w:rsidR="00066E35" w:rsidRPr="00310D0C">
        <w:rPr>
          <w:rFonts w:cs="Arial"/>
          <w:sz w:val="20"/>
          <w:szCs w:val="20"/>
        </w:rPr>
        <w:tab/>
      </w:r>
      <w:r w:rsidR="00513B82" w:rsidRPr="00507911">
        <w:rPr>
          <w:rFonts w:cs="Arial"/>
          <w:sz w:val="20"/>
          <w:szCs w:val="20"/>
        </w:rPr>
        <w:t xml:space="preserve">Zaoferowaną cenę </w:t>
      </w:r>
      <w:r w:rsidR="00180C08">
        <w:rPr>
          <w:rFonts w:cs="Arial"/>
          <w:sz w:val="20"/>
          <w:szCs w:val="20"/>
        </w:rPr>
        <w:t xml:space="preserve">całkowitą </w:t>
      </w:r>
      <w:r w:rsidR="00513B82" w:rsidRPr="00507911">
        <w:rPr>
          <w:rFonts w:cs="Arial"/>
          <w:sz w:val="20"/>
          <w:szCs w:val="20"/>
        </w:rPr>
        <w:t>należy przedstawić w Formularzu ofert</w:t>
      </w:r>
      <w:r w:rsidR="0020380E" w:rsidRPr="00507911">
        <w:rPr>
          <w:rFonts w:cs="Arial"/>
          <w:sz w:val="20"/>
          <w:szCs w:val="20"/>
        </w:rPr>
        <w:t>owym</w:t>
      </w:r>
      <w:r w:rsidR="00513B82" w:rsidRPr="00507911">
        <w:rPr>
          <w:rFonts w:cs="Arial"/>
          <w:sz w:val="20"/>
          <w:szCs w:val="20"/>
        </w:rPr>
        <w:t xml:space="preserve"> zgodnym z</w:t>
      </w:r>
      <w:r w:rsidR="002A0400" w:rsidRPr="00507911">
        <w:rPr>
          <w:rFonts w:cs="Arial"/>
          <w:sz w:val="20"/>
          <w:szCs w:val="20"/>
        </w:rPr>
        <w:t> </w:t>
      </w:r>
      <w:r w:rsidR="00513B82" w:rsidRPr="00507911">
        <w:rPr>
          <w:rFonts w:cs="Arial"/>
          <w:sz w:val="20"/>
          <w:szCs w:val="20"/>
        </w:rPr>
        <w:t>wzorem stanowiącym Załącznik nr 1 do SWZ.</w:t>
      </w:r>
      <w:r w:rsidR="0098098C" w:rsidRPr="00507911">
        <w:rPr>
          <w:rFonts w:cs="Arial"/>
          <w:sz w:val="20"/>
          <w:szCs w:val="20"/>
        </w:rPr>
        <w:t xml:space="preserve"> Cena oferty musi być podana </w:t>
      </w:r>
      <w:r w:rsidR="00174AEC" w:rsidRPr="00507911">
        <w:rPr>
          <w:rFonts w:cs="Arial"/>
          <w:sz w:val="20"/>
          <w:szCs w:val="20"/>
        </w:rPr>
        <w:t xml:space="preserve">w </w:t>
      </w:r>
      <w:r w:rsidR="001D715A">
        <w:rPr>
          <w:rFonts w:cs="Arial"/>
          <w:sz w:val="20"/>
          <w:szCs w:val="20"/>
        </w:rPr>
        <w:t>złotych polskich</w:t>
      </w:r>
      <w:r w:rsidR="0035693A">
        <w:rPr>
          <w:rFonts w:cs="Arial"/>
          <w:sz w:val="20"/>
          <w:szCs w:val="20"/>
        </w:rPr>
        <w:t xml:space="preserve"> </w:t>
      </w:r>
      <w:r w:rsidR="00174AEC" w:rsidRPr="00507911">
        <w:rPr>
          <w:rFonts w:cs="Arial"/>
          <w:sz w:val="20"/>
          <w:szCs w:val="20"/>
        </w:rPr>
        <w:t xml:space="preserve"> </w:t>
      </w:r>
      <w:r w:rsidR="0098098C" w:rsidRPr="00507911">
        <w:rPr>
          <w:rFonts w:cs="Arial"/>
          <w:sz w:val="20"/>
          <w:szCs w:val="20"/>
        </w:rPr>
        <w:t>w postaci netto, brutto – cyfrowo ze wskazaniem stawki podatku VAT (netto + VAT = brutto), naliczonym zgodnie z obowiązującymi przepisami prawa</w:t>
      </w:r>
      <w:r w:rsidRPr="00507911">
        <w:rPr>
          <w:rFonts w:cs="Arial"/>
          <w:sz w:val="20"/>
          <w:szCs w:val="20"/>
        </w:rPr>
        <w:t>.</w:t>
      </w:r>
      <w:r w:rsidR="00071F0A" w:rsidRPr="00507911">
        <w:rPr>
          <w:rFonts w:cs="Arial"/>
          <w:sz w:val="20"/>
          <w:szCs w:val="20"/>
        </w:rPr>
        <w:t xml:space="preserve"> </w:t>
      </w:r>
      <w:r w:rsidR="005770BD" w:rsidRPr="00507911">
        <w:rPr>
          <w:rFonts w:cs="Arial"/>
          <w:sz w:val="20"/>
          <w:szCs w:val="20"/>
        </w:rPr>
        <w:t xml:space="preserve"> </w:t>
      </w:r>
      <w:r w:rsidR="00310D0C" w:rsidRPr="00507911">
        <w:rPr>
          <w:rFonts w:cs="Arial"/>
          <w:sz w:val="20"/>
          <w:szCs w:val="20"/>
        </w:rPr>
        <w:tab/>
      </w:r>
    </w:p>
    <w:p w14:paraId="78D00B50" w14:textId="02B146E3" w:rsidR="0035693A" w:rsidRPr="00507911" w:rsidRDefault="00D05692" w:rsidP="001D715A">
      <w:pPr>
        <w:spacing w:line="276" w:lineRule="auto"/>
        <w:ind w:left="567" w:hanging="567"/>
        <w:rPr>
          <w:rFonts w:cs="Arial"/>
          <w:sz w:val="20"/>
          <w:szCs w:val="20"/>
        </w:rPr>
      </w:pPr>
      <w:r w:rsidRPr="00507911">
        <w:rPr>
          <w:rFonts w:cs="Arial"/>
          <w:sz w:val="20"/>
          <w:szCs w:val="20"/>
        </w:rPr>
        <w:t>21.</w:t>
      </w:r>
      <w:r w:rsidR="00552A24">
        <w:rPr>
          <w:rFonts w:cs="Arial"/>
          <w:sz w:val="20"/>
          <w:szCs w:val="20"/>
        </w:rPr>
        <w:t>2</w:t>
      </w:r>
      <w:r w:rsidRPr="00507911">
        <w:rPr>
          <w:rFonts w:cs="Arial"/>
          <w:sz w:val="20"/>
          <w:szCs w:val="20"/>
        </w:rPr>
        <w:t>.</w:t>
      </w:r>
      <w:r w:rsidR="00066E35" w:rsidRPr="00507911">
        <w:rPr>
          <w:rFonts w:cs="Arial"/>
          <w:sz w:val="20"/>
          <w:szCs w:val="20"/>
        </w:rPr>
        <w:tab/>
      </w:r>
      <w:r w:rsidR="00513B82" w:rsidRPr="00507911">
        <w:rPr>
          <w:rFonts w:cs="Arial"/>
          <w:sz w:val="20"/>
          <w:szCs w:val="20"/>
        </w:rPr>
        <w:t>Cena określona w ofercie uwzględnia wszelkie koszt</w:t>
      </w:r>
      <w:r w:rsidR="00B33551" w:rsidRPr="00507911">
        <w:rPr>
          <w:rFonts w:cs="Arial"/>
          <w:sz w:val="20"/>
          <w:szCs w:val="20"/>
        </w:rPr>
        <w:t xml:space="preserve">y wynagrodzenia Wykonawcy jakie </w:t>
      </w:r>
      <w:r w:rsidR="00513B82" w:rsidRPr="00507911">
        <w:rPr>
          <w:rFonts w:cs="Arial"/>
          <w:sz w:val="20"/>
          <w:szCs w:val="20"/>
        </w:rPr>
        <w:t>Zamawiający zapłaci z tytułu realizacji przedmiotu zamówienia</w:t>
      </w:r>
      <w:r w:rsidR="0059546E">
        <w:rPr>
          <w:rFonts w:cs="Arial"/>
          <w:sz w:val="20"/>
          <w:szCs w:val="20"/>
        </w:rPr>
        <w:t xml:space="preserve"> </w:t>
      </w:r>
      <w:r w:rsidR="0059546E" w:rsidRPr="0059546E">
        <w:rPr>
          <w:rFonts w:cs="Arial"/>
          <w:sz w:val="20"/>
          <w:szCs w:val="20"/>
        </w:rPr>
        <w:t xml:space="preserve">i powinna być wynikiem kalkulacji </w:t>
      </w:r>
      <w:r w:rsidR="0035693A">
        <w:rPr>
          <w:rFonts w:cs="Arial"/>
          <w:sz w:val="20"/>
          <w:szCs w:val="20"/>
        </w:rPr>
        <w:t>przedstawionej w  Formularzem cenowym</w:t>
      </w:r>
      <w:r w:rsidR="000348FA">
        <w:rPr>
          <w:rFonts w:cs="Arial"/>
          <w:sz w:val="20"/>
          <w:szCs w:val="20"/>
        </w:rPr>
        <w:t xml:space="preserve"> </w:t>
      </w:r>
      <w:r w:rsidR="000348FA" w:rsidRPr="000348FA">
        <w:rPr>
          <w:rFonts w:cs="Arial"/>
          <w:sz w:val="20"/>
          <w:szCs w:val="20"/>
        </w:rPr>
        <w:t>(stanowiącym część  Formularza ofertowego).</w:t>
      </w:r>
    </w:p>
    <w:p w14:paraId="403C7753" w14:textId="4EC5CE7D" w:rsidR="00041FCF" w:rsidRPr="00507911" w:rsidRDefault="00D05692" w:rsidP="0059546E">
      <w:pPr>
        <w:spacing w:line="276" w:lineRule="auto"/>
        <w:ind w:left="567" w:hanging="567"/>
        <w:rPr>
          <w:rFonts w:cs="Arial"/>
          <w:color w:val="0070C0"/>
          <w:sz w:val="20"/>
          <w:szCs w:val="20"/>
        </w:rPr>
      </w:pPr>
      <w:r w:rsidRPr="00507911">
        <w:rPr>
          <w:rFonts w:cs="Arial"/>
          <w:sz w:val="20"/>
          <w:szCs w:val="20"/>
        </w:rPr>
        <w:t>21.</w:t>
      </w:r>
      <w:r w:rsidR="0035693A">
        <w:rPr>
          <w:rFonts w:cs="Arial"/>
          <w:sz w:val="20"/>
          <w:szCs w:val="20"/>
        </w:rPr>
        <w:t>4</w:t>
      </w:r>
      <w:r w:rsidRPr="00507911">
        <w:rPr>
          <w:rFonts w:cs="Arial"/>
          <w:sz w:val="20"/>
          <w:szCs w:val="20"/>
        </w:rPr>
        <w:t>.</w:t>
      </w:r>
      <w:r w:rsidR="00066E35" w:rsidRPr="00507911">
        <w:rPr>
          <w:rFonts w:cs="Arial"/>
          <w:sz w:val="20"/>
          <w:szCs w:val="20"/>
        </w:rPr>
        <w:tab/>
      </w:r>
      <w:r w:rsidR="00513B82" w:rsidRPr="00507911">
        <w:rPr>
          <w:rFonts w:cs="Arial"/>
          <w:sz w:val="20"/>
          <w:szCs w:val="20"/>
        </w:rPr>
        <w:t xml:space="preserve">Wykonawca zobowiązany jest wypełnić wszystkie pozycje ujęte w </w:t>
      </w:r>
      <w:r w:rsidR="00CC2316" w:rsidRPr="00507911">
        <w:rPr>
          <w:rFonts w:cs="Arial"/>
          <w:sz w:val="20"/>
          <w:szCs w:val="20"/>
        </w:rPr>
        <w:t>Formularzu ofert</w:t>
      </w:r>
      <w:r w:rsidR="0020380E" w:rsidRPr="00507911">
        <w:rPr>
          <w:rFonts w:cs="Arial"/>
          <w:sz w:val="20"/>
          <w:szCs w:val="20"/>
        </w:rPr>
        <w:t>owym</w:t>
      </w:r>
      <w:r w:rsidR="0059546E">
        <w:rPr>
          <w:rFonts w:cs="Arial"/>
          <w:sz w:val="20"/>
          <w:szCs w:val="20"/>
        </w:rPr>
        <w:t xml:space="preserve"> i Formularzu cenowym.</w:t>
      </w:r>
    </w:p>
    <w:p w14:paraId="0EF5CEC7" w14:textId="45C2F68A" w:rsidR="00D05692" w:rsidRPr="00507911" w:rsidRDefault="005E3B27" w:rsidP="0059546E">
      <w:pPr>
        <w:pStyle w:val="Styl11"/>
        <w:numPr>
          <w:ilvl w:val="1"/>
          <w:numId w:val="0"/>
        </w:numPr>
        <w:spacing w:line="276" w:lineRule="auto"/>
        <w:ind w:left="567" w:hanging="567"/>
      </w:pPr>
      <w:r w:rsidRPr="00507911">
        <w:t>21.</w:t>
      </w:r>
      <w:r w:rsidR="0035693A">
        <w:t>5</w:t>
      </w:r>
      <w:r w:rsidR="00C25E1E" w:rsidRPr="00507911">
        <w:t>.</w:t>
      </w:r>
      <w:r w:rsidR="00C25E1E" w:rsidRPr="00507911">
        <w:tab/>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rsidR="00C25E1E" w:rsidRPr="00507911">
        <w:t>późn</w:t>
      </w:r>
      <w:proofErr w:type="spellEnd"/>
      <w:r w:rsidR="00C25E1E" w:rsidRPr="00507911">
        <w:t>. zm.).</w:t>
      </w:r>
    </w:p>
    <w:p w14:paraId="4E5F9224" w14:textId="4249543C" w:rsidR="00120393" w:rsidRDefault="00D05692" w:rsidP="0059546E">
      <w:pPr>
        <w:pStyle w:val="Styl11"/>
        <w:numPr>
          <w:ilvl w:val="1"/>
          <w:numId w:val="0"/>
        </w:numPr>
        <w:spacing w:line="276" w:lineRule="auto"/>
        <w:ind w:left="567" w:hanging="567"/>
      </w:pPr>
      <w:r w:rsidRPr="00507911">
        <w:t>21.</w:t>
      </w:r>
      <w:r w:rsidR="0035693A">
        <w:t>6</w:t>
      </w:r>
      <w:r w:rsidR="007377DB" w:rsidRPr="00507911">
        <w:t>.</w:t>
      </w:r>
      <w:r w:rsidR="008F4534" w:rsidRPr="00507911">
        <w:tab/>
      </w:r>
      <w:r w:rsidR="00C25E1E" w:rsidRPr="00507911">
        <w:t xml:space="preserve">Zamawiający zastrzega, że cena za realizację przedmiotu zamówienia wskazana przez Wykonawcę w Formularzu </w:t>
      </w:r>
      <w:r w:rsidR="006C7B1C" w:rsidRPr="00507911">
        <w:t>ofertowym</w:t>
      </w:r>
      <w:r w:rsidR="00552A24">
        <w:t xml:space="preserve"> </w:t>
      </w:r>
      <w:r w:rsidR="0059546E">
        <w:t xml:space="preserve">oraz Formularzu cenowym </w:t>
      </w:r>
      <w:r w:rsidR="00C25E1E" w:rsidRPr="00507911">
        <w:t>nie może mieć wartości 0,00 złotych.</w:t>
      </w:r>
    </w:p>
    <w:p w14:paraId="716123FF" w14:textId="10CFBCF9" w:rsidR="00552A24" w:rsidRDefault="00552A24" w:rsidP="0059546E">
      <w:pPr>
        <w:pStyle w:val="Styl11"/>
        <w:numPr>
          <w:ilvl w:val="1"/>
          <w:numId w:val="0"/>
        </w:numPr>
        <w:ind w:left="567" w:hanging="567"/>
      </w:pPr>
      <w:r w:rsidRPr="00552A24">
        <w:t>21</w:t>
      </w:r>
      <w:r w:rsidR="0035693A">
        <w:t>.7</w:t>
      </w:r>
      <w:r w:rsidR="0059546E">
        <w:t xml:space="preserve">.  </w:t>
      </w:r>
      <w:r w:rsidRPr="00552A24">
        <w:t>Zamawiający będzie rozliczał się z Wykonawcą na podstawie wzoru umowy.</w:t>
      </w:r>
    </w:p>
    <w:p w14:paraId="0C9161D8" w14:textId="64067EBE" w:rsidR="00386EED" w:rsidRPr="00552A24" w:rsidRDefault="00386EED" w:rsidP="0059546E">
      <w:pPr>
        <w:pStyle w:val="Styl11"/>
        <w:numPr>
          <w:ilvl w:val="1"/>
          <w:numId w:val="0"/>
        </w:numPr>
        <w:ind w:left="567" w:hanging="567"/>
      </w:pPr>
      <w:r>
        <w:t xml:space="preserve">21.8.  </w:t>
      </w:r>
      <w:r w:rsidRPr="004C19A0">
        <w:t>Podane w ofercie cena/ceny służą porównaniu złożonych ofert. Zamawiający zamierza udzielać zamówień do maksymalnej wysokości środków finansowych przeznaczonych na realizację przedmiotowego zamówienia</w:t>
      </w:r>
    </w:p>
    <w:p w14:paraId="6420E875" w14:textId="4CBB7CE7" w:rsidR="00552A24" w:rsidRDefault="00552A24" w:rsidP="004D59E3">
      <w:pPr>
        <w:pStyle w:val="Styl11"/>
        <w:numPr>
          <w:ilvl w:val="1"/>
          <w:numId w:val="0"/>
        </w:numPr>
        <w:spacing w:line="276" w:lineRule="auto"/>
        <w:ind w:left="709" w:hanging="709"/>
      </w:pPr>
    </w:p>
    <w:p w14:paraId="071A6662" w14:textId="77777777" w:rsidR="00404F08" w:rsidRDefault="00404F08" w:rsidP="00F76D71">
      <w:pPr>
        <w:spacing w:line="276" w:lineRule="auto"/>
        <w:rPr>
          <w:rFonts w:eastAsia="Calibri" w:cs="Arial"/>
          <w:b/>
          <w:bCs/>
          <w:color w:val="000000"/>
          <w:sz w:val="20"/>
          <w:szCs w:val="20"/>
        </w:rPr>
      </w:pPr>
    </w:p>
    <w:p w14:paraId="1E1FDC12" w14:textId="77777777" w:rsidR="00404F08" w:rsidRDefault="00404F08" w:rsidP="007C2E4F">
      <w:pPr>
        <w:spacing w:line="276" w:lineRule="auto"/>
        <w:jc w:val="center"/>
        <w:rPr>
          <w:rFonts w:eastAsia="Calibri" w:cs="Arial"/>
          <w:b/>
          <w:bCs/>
          <w:color w:val="000000"/>
          <w:sz w:val="20"/>
          <w:szCs w:val="20"/>
        </w:rPr>
      </w:pPr>
    </w:p>
    <w:p w14:paraId="18F24CC2" w14:textId="4891D832"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Dział VI</w:t>
      </w:r>
    </w:p>
    <w:p w14:paraId="22777609" w14:textId="77777777" w:rsidR="00F40506" w:rsidRPr="0064511A" w:rsidRDefault="00F40506" w:rsidP="007C2E4F">
      <w:pPr>
        <w:spacing w:line="276" w:lineRule="auto"/>
        <w:jc w:val="center"/>
        <w:rPr>
          <w:rFonts w:eastAsia="Calibri" w:cs="Arial"/>
          <w:b/>
          <w:bCs/>
          <w:color w:val="000000"/>
          <w:sz w:val="20"/>
          <w:szCs w:val="20"/>
        </w:rPr>
      </w:pPr>
      <w:r w:rsidRPr="0064511A">
        <w:rPr>
          <w:rFonts w:eastAsia="Calibri" w:cs="Arial"/>
          <w:b/>
          <w:bCs/>
          <w:color w:val="000000"/>
          <w:sz w:val="20"/>
          <w:szCs w:val="20"/>
        </w:rPr>
        <w:t>Składanie i otwarcie ofert</w:t>
      </w:r>
    </w:p>
    <w:p w14:paraId="5BF7FCA7" w14:textId="77777777" w:rsidR="00580584" w:rsidRPr="0064511A" w:rsidRDefault="00580584"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Miejsce i termin składania ofert</w:t>
      </w:r>
    </w:p>
    <w:p w14:paraId="0AE24B39" w14:textId="4CCE96E7" w:rsidR="003B30DB" w:rsidRDefault="003B30DB" w:rsidP="003B30DB">
      <w:pPr>
        <w:pStyle w:val="Styl11"/>
        <w:numPr>
          <w:ilvl w:val="0"/>
          <w:numId w:val="0"/>
        </w:numPr>
        <w:ind w:left="567"/>
        <w:contextualSpacing w:val="0"/>
        <w:rPr>
          <w:b/>
        </w:rPr>
      </w:pPr>
      <w:r w:rsidRPr="003B30DB">
        <w:rPr>
          <w:b/>
        </w:rPr>
        <w:t>MIEJSCE ZŁOŻENIA OFERTY – Moduł EKZD – forma elektroniczna (podpis kwalifikowany, podpis zaufany)</w:t>
      </w:r>
    </w:p>
    <w:p w14:paraId="2C7FF0E3" w14:textId="77777777" w:rsidR="003B30DB" w:rsidRPr="003B30DB" w:rsidRDefault="003B30DB" w:rsidP="003B30DB">
      <w:pPr>
        <w:pStyle w:val="Styl11"/>
        <w:numPr>
          <w:ilvl w:val="0"/>
          <w:numId w:val="0"/>
        </w:numPr>
        <w:ind w:left="567"/>
        <w:contextualSpacing w:val="0"/>
        <w:rPr>
          <w:b/>
        </w:rPr>
      </w:pPr>
    </w:p>
    <w:p w14:paraId="673A06E0" w14:textId="50F9E369" w:rsidR="00045398" w:rsidRPr="004B3294" w:rsidRDefault="00045398" w:rsidP="00045398">
      <w:pPr>
        <w:pStyle w:val="Akapitzlist"/>
        <w:numPr>
          <w:ilvl w:val="1"/>
          <w:numId w:val="13"/>
        </w:numPr>
        <w:tabs>
          <w:tab w:val="left" w:pos="0"/>
        </w:tabs>
        <w:spacing w:line="276" w:lineRule="auto"/>
        <w:ind w:left="567" w:hanging="567"/>
        <w:rPr>
          <w:rFonts w:eastAsia="Calibri"/>
        </w:rPr>
      </w:pPr>
      <w:r w:rsidRPr="004B3294">
        <w:rPr>
          <w:rFonts w:eastAsia="Calibri" w:cs="Arial"/>
          <w:color w:val="000000"/>
          <w:sz w:val="20"/>
          <w:szCs w:val="20"/>
        </w:rPr>
        <w:t xml:space="preserve">Ofertę w formie </w:t>
      </w:r>
      <w:r w:rsidRPr="00B835B2">
        <w:rPr>
          <w:rFonts w:eastAsia="Calibri" w:cs="Arial"/>
          <w:color w:val="000000"/>
          <w:sz w:val="20"/>
          <w:szCs w:val="20"/>
        </w:rPr>
        <w:t>elek</w:t>
      </w:r>
      <w:r w:rsidRPr="004C19A0">
        <w:rPr>
          <w:rFonts w:eastAsia="Calibri" w:cs="Arial"/>
          <w:color w:val="000000"/>
          <w:sz w:val="20"/>
          <w:szCs w:val="20"/>
        </w:rPr>
        <w:t xml:space="preserve">tronicznej, opatrzoną kwalifikowanym podpisem elektronicznym wystawionym przez dostawcę kwalifikowanej usługi zaufania, będącego podmiotem świadczącym usługi certyfikacyjne –, spełniający wymogi bezpieczeństwa </w:t>
      </w:r>
      <w:r w:rsidRPr="004C19A0">
        <w:rPr>
          <w:rFonts w:eastAsia="Calibri"/>
          <w:sz w:val="20"/>
          <w:szCs w:val="20"/>
        </w:rPr>
        <w:t xml:space="preserve">lub podpis zaufany składany za pośrednictwem profilu zaufanego </w:t>
      </w:r>
      <w:proofErr w:type="spellStart"/>
      <w:r w:rsidRPr="004C19A0">
        <w:rPr>
          <w:rFonts w:eastAsia="Calibri"/>
          <w:sz w:val="20"/>
          <w:szCs w:val="20"/>
        </w:rPr>
        <w:t>ePUAP</w:t>
      </w:r>
      <w:proofErr w:type="spellEnd"/>
      <w:r w:rsidRPr="004C19A0">
        <w:rPr>
          <w:rFonts w:eastAsia="Calibri"/>
          <w:sz w:val="20"/>
          <w:szCs w:val="20"/>
        </w:rPr>
        <w:t xml:space="preserve">, umożliwiający uwierzytelnienie tożsamości osoby składającej podpis, o których mowa </w:t>
      </w:r>
      <w:r w:rsidRPr="004C19A0">
        <w:rPr>
          <w:rFonts w:eastAsia="Calibri" w:cs="Arial"/>
          <w:color w:val="000000"/>
          <w:sz w:val="20"/>
          <w:szCs w:val="20"/>
        </w:rPr>
        <w:t xml:space="preserve">w Ustawie z dnia 5 września 2016 r. – o usługach zaufania oraz identyfikacji elektronicznej Wykonawca składa za pośrednictwem Modułu Elektronicznej Komunikacji z Dostawcami dostępnego na stronie </w:t>
      </w:r>
      <w:hyperlink r:id="rId17" w:history="1">
        <w:r w:rsidRPr="004C19A0">
          <w:rPr>
            <w:rFonts w:eastAsia="Calibri" w:cs="Arial"/>
            <w:color w:val="000000"/>
            <w:sz w:val="20"/>
            <w:szCs w:val="20"/>
          </w:rPr>
          <w:t>http://www.przetargi.pgnig.pl</w:t>
        </w:r>
      </w:hyperlink>
      <w:r w:rsidRPr="004C19A0">
        <w:rPr>
          <w:rFonts w:eastAsia="Calibri" w:cs="Arial"/>
          <w:color w:val="000000"/>
          <w:sz w:val="20"/>
          <w:szCs w:val="20"/>
        </w:rPr>
        <w:t xml:space="preserve"> przed upływem terminu składania ofert tj. do dnia </w:t>
      </w:r>
      <w:del w:id="7" w:author="Lewek Adam" w:date="2025-08-21T15:24:00Z">
        <w:r w:rsidR="00C74C11" w:rsidRPr="004C19A0" w:rsidDel="0047426F">
          <w:rPr>
            <w:rFonts w:eastAsia="Calibri" w:cs="Arial"/>
            <w:color w:val="000000"/>
            <w:sz w:val="20"/>
            <w:szCs w:val="20"/>
          </w:rPr>
          <w:delText>2</w:delText>
        </w:r>
        <w:r w:rsidR="004C19A0" w:rsidRPr="004C19A0" w:rsidDel="0047426F">
          <w:rPr>
            <w:rFonts w:eastAsia="Calibri" w:cs="Arial"/>
            <w:color w:val="000000"/>
            <w:sz w:val="20"/>
            <w:szCs w:val="20"/>
          </w:rPr>
          <w:delText>2</w:delText>
        </w:r>
      </w:del>
      <w:ins w:id="8" w:author="Lewek Adam" w:date="2025-08-21T15:24:00Z">
        <w:r w:rsidR="0047426F" w:rsidRPr="004C19A0">
          <w:rPr>
            <w:rFonts w:eastAsia="Calibri" w:cs="Arial"/>
            <w:color w:val="000000"/>
            <w:sz w:val="20"/>
            <w:szCs w:val="20"/>
          </w:rPr>
          <w:t>2</w:t>
        </w:r>
        <w:r w:rsidR="0047426F">
          <w:rPr>
            <w:rFonts w:eastAsia="Calibri" w:cs="Arial"/>
            <w:color w:val="000000"/>
            <w:sz w:val="20"/>
            <w:szCs w:val="20"/>
          </w:rPr>
          <w:t>9</w:t>
        </w:r>
      </w:ins>
      <w:bookmarkStart w:id="9" w:name="_GoBack"/>
      <w:bookmarkEnd w:id="9"/>
      <w:r w:rsidRPr="004C19A0">
        <w:rPr>
          <w:rFonts w:eastAsia="Calibri" w:cs="Arial"/>
          <w:color w:val="000000"/>
          <w:sz w:val="20"/>
          <w:szCs w:val="20"/>
        </w:rPr>
        <w:t>.0</w:t>
      </w:r>
      <w:r w:rsidR="00C74C11" w:rsidRPr="004C19A0">
        <w:rPr>
          <w:rFonts w:eastAsia="Calibri" w:cs="Arial"/>
          <w:color w:val="000000"/>
          <w:sz w:val="20"/>
          <w:szCs w:val="20"/>
        </w:rPr>
        <w:t>8</w:t>
      </w:r>
      <w:r w:rsidRPr="004C19A0">
        <w:rPr>
          <w:rFonts w:eastAsia="Calibri" w:cs="Arial"/>
          <w:color w:val="000000"/>
          <w:sz w:val="20"/>
          <w:szCs w:val="20"/>
        </w:rPr>
        <w:t>.2025 r. godz. 10:45</w:t>
      </w:r>
      <w:r w:rsidRPr="004B3294">
        <w:rPr>
          <w:rFonts w:eastAsia="Calibri" w:cs="Arial"/>
          <w:color w:val="000000"/>
          <w:sz w:val="20"/>
          <w:szCs w:val="20"/>
        </w:rPr>
        <w:t>.</w:t>
      </w:r>
    </w:p>
    <w:p w14:paraId="0DBCBFAB" w14:textId="66DA5FBB" w:rsidR="00764011" w:rsidRPr="004C19A0" w:rsidRDefault="00764011" w:rsidP="00864E1B">
      <w:pPr>
        <w:pStyle w:val="Akapitzlist"/>
        <w:numPr>
          <w:ilvl w:val="1"/>
          <w:numId w:val="13"/>
        </w:numPr>
        <w:spacing w:line="276" w:lineRule="auto"/>
        <w:ind w:left="567" w:hanging="567"/>
        <w:rPr>
          <w:rFonts w:eastAsia="Calibri" w:cs="Arial"/>
          <w:color w:val="000000"/>
          <w:sz w:val="20"/>
          <w:szCs w:val="20"/>
        </w:rPr>
      </w:pPr>
      <w:r w:rsidRPr="004C19A0">
        <w:rPr>
          <w:rFonts w:eastAsia="Calibri" w:cs="Arial"/>
          <w:color w:val="000000"/>
          <w:sz w:val="20"/>
          <w:szCs w:val="20"/>
        </w:rPr>
        <w:t>Oświadczenia podmiotów składających ofertę</w:t>
      </w:r>
      <w:r w:rsidR="000E64C1" w:rsidRPr="004C19A0">
        <w:rPr>
          <w:rFonts w:eastAsia="Calibri" w:cs="Arial"/>
          <w:color w:val="000000"/>
          <w:sz w:val="20"/>
          <w:szCs w:val="20"/>
        </w:rPr>
        <w:t xml:space="preserve"> wspólnie</w:t>
      </w:r>
      <w:r w:rsidRPr="004C19A0">
        <w:rPr>
          <w:rFonts w:eastAsia="Calibri" w:cs="Arial"/>
          <w:color w:val="000000"/>
          <w:sz w:val="20"/>
          <w:szCs w:val="20"/>
        </w:rPr>
        <w:t xml:space="preserve"> powinny mieć formę dokumentu elektronicznego, podpisanego kwalifikowanym podpisem elektronicznym </w:t>
      </w:r>
      <w:r w:rsidR="00045398" w:rsidRPr="004C19A0">
        <w:rPr>
          <w:rFonts w:eastAsia="Calibri" w:cs="Arial"/>
          <w:color w:val="000000"/>
          <w:sz w:val="20"/>
          <w:szCs w:val="20"/>
        </w:rPr>
        <w:t xml:space="preserve">lub podpisem zaufanym </w:t>
      </w:r>
      <w:r w:rsidRPr="004C19A0">
        <w:rPr>
          <w:rFonts w:eastAsia="Calibri" w:cs="Arial"/>
          <w:color w:val="000000"/>
          <w:sz w:val="20"/>
          <w:szCs w:val="20"/>
        </w:rPr>
        <w:t>przez każdego z nich.</w:t>
      </w:r>
    </w:p>
    <w:p w14:paraId="1D11B793" w14:textId="1EFBC5D8" w:rsidR="00764011" w:rsidRPr="004C19A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C19A0">
        <w:rPr>
          <w:rFonts w:eastAsia="Calibri" w:cs="Arial"/>
          <w:color w:val="000000"/>
          <w:sz w:val="20"/>
          <w:szCs w:val="20"/>
        </w:rPr>
        <w:t>Oznaczenie czasu odbioru realizowane będzie w odniesieniu do zegara systemowego na serwerze Modułu Elektronicznej Komunikacji z Dostawcami</w:t>
      </w:r>
      <w:r w:rsidR="001B048D" w:rsidRPr="004C19A0">
        <w:rPr>
          <w:rFonts w:cs="Arial"/>
          <w:sz w:val="20"/>
          <w:szCs w:val="20"/>
        </w:rPr>
        <w:t>.</w:t>
      </w:r>
    </w:p>
    <w:p w14:paraId="4BBC3B92" w14:textId="00546A5D" w:rsidR="00764011" w:rsidRPr="0064511A"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t xml:space="preserve">Zamawiający informuje, </w:t>
      </w:r>
      <w:r w:rsidR="00C25E1E" w:rsidRPr="0064511A">
        <w:rPr>
          <w:rFonts w:eastAsia="Calibri" w:cs="Arial"/>
          <w:color w:val="000000"/>
          <w:sz w:val="20"/>
          <w:szCs w:val="20"/>
        </w:rPr>
        <w:t>że</w:t>
      </w:r>
      <w:r w:rsidRPr="0064511A">
        <w:rPr>
          <w:rFonts w:eastAsia="Calibri" w:cs="Arial"/>
          <w:color w:val="000000"/>
          <w:sz w:val="20"/>
          <w:szCs w:val="20"/>
        </w:rPr>
        <w:t xml:space="preserve"> </w:t>
      </w:r>
      <w:r w:rsidR="006976E8" w:rsidRPr="0064511A">
        <w:rPr>
          <w:rFonts w:eastAsia="Arial Unicode MS" w:cs="Arial"/>
          <w:sz w:val="20"/>
          <w:szCs w:val="20"/>
          <w:lang w:eastAsia="en-US"/>
        </w:rPr>
        <w:t>Moduł</w:t>
      </w:r>
      <w:r w:rsidRPr="0064511A">
        <w:rPr>
          <w:rFonts w:eastAsia="Arial Unicode MS" w:cs="Arial"/>
          <w:sz w:val="20"/>
          <w:szCs w:val="20"/>
          <w:lang w:eastAsia="en-US"/>
        </w:rPr>
        <w:t xml:space="preserve"> Elektronicznej Komunikacji z Dostawcami uniemożliwia złożenie oferty po upływie terminu składania ofert. </w:t>
      </w:r>
    </w:p>
    <w:p w14:paraId="0F464096" w14:textId="307A8E68" w:rsidR="00764011" w:rsidRPr="0064511A"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lastRenderedPageBreak/>
        <w:t xml:space="preserve">Zamawiający zapewnia, </w:t>
      </w:r>
      <w:r w:rsidR="00C25E1E" w:rsidRPr="0064511A">
        <w:rPr>
          <w:rFonts w:eastAsia="Calibri" w:cs="Arial"/>
          <w:color w:val="000000"/>
          <w:sz w:val="20"/>
          <w:szCs w:val="20"/>
        </w:rPr>
        <w:t>że</w:t>
      </w:r>
      <w:r w:rsidRPr="0064511A">
        <w:rPr>
          <w:rFonts w:eastAsia="Calibri" w:cs="Arial"/>
          <w:color w:val="000000"/>
          <w:sz w:val="20"/>
          <w:szCs w:val="20"/>
        </w:rPr>
        <w:t xml:space="preserve"> </w:t>
      </w:r>
      <w:r w:rsidRPr="0064511A">
        <w:rPr>
          <w:rFonts w:eastAsia="Arial Unicode MS" w:cs="Arial"/>
          <w:sz w:val="20"/>
          <w:szCs w:val="20"/>
          <w:lang w:eastAsia="en-US"/>
        </w:rPr>
        <w:t xml:space="preserve">Moduł Elektronicznej Komunikacji z Dostawcami uniemożliwia zapoznanie się z ofertami przed upływem terminu ich otwarcia wskazanego </w:t>
      </w:r>
      <w:r w:rsidRPr="0064511A">
        <w:rPr>
          <w:rFonts w:eastAsia="Arial Unicode MS" w:cs="Arial"/>
          <w:sz w:val="20"/>
          <w:szCs w:val="20"/>
          <w:lang w:eastAsia="en-US"/>
        </w:rPr>
        <w:br/>
        <w:t xml:space="preserve">w pkt </w:t>
      </w:r>
      <w:r w:rsidR="00C25E1E" w:rsidRPr="0064511A">
        <w:rPr>
          <w:rFonts w:eastAsia="Arial Unicode MS" w:cs="Arial"/>
          <w:sz w:val="20"/>
          <w:szCs w:val="20"/>
          <w:lang w:eastAsia="en-US"/>
        </w:rPr>
        <w:t>23</w:t>
      </w:r>
      <w:r w:rsidRPr="0064511A">
        <w:rPr>
          <w:rFonts w:eastAsia="Arial Unicode MS" w:cs="Arial"/>
          <w:sz w:val="20"/>
          <w:szCs w:val="20"/>
          <w:lang w:eastAsia="en-US"/>
        </w:rPr>
        <w:t>.</w:t>
      </w:r>
      <w:r w:rsidR="00C25E1E" w:rsidRPr="0064511A">
        <w:rPr>
          <w:rFonts w:eastAsia="Arial Unicode MS" w:cs="Arial"/>
          <w:sz w:val="20"/>
          <w:szCs w:val="20"/>
          <w:lang w:eastAsia="en-US"/>
        </w:rPr>
        <w:t>1</w:t>
      </w:r>
      <w:r w:rsidRPr="0064511A">
        <w:rPr>
          <w:rFonts w:eastAsia="Arial Unicode MS" w:cs="Arial"/>
          <w:sz w:val="20"/>
          <w:szCs w:val="20"/>
          <w:lang w:eastAsia="en-US"/>
        </w:rPr>
        <w:t>. SWZ.</w:t>
      </w:r>
    </w:p>
    <w:p w14:paraId="1528673A" w14:textId="3DA654C6" w:rsidR="00764011"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64511A">
        <w:rPr>
          <w:rFonts w:eastAsia="Calibri" w:cs="Arial"/>
          <w:color w:val="000000"/>
          <w:sz w:val="20"/>
          <w:szCs w:val="20"/>
        </w:rPr>
        <w:t xml:space="preserve">Datą złożenia oferty będzie data wykonania w </w:t>
      </w:r>
      <w:r w:rsidR="00C25E1E" w:rsidRPr="0064511A">
        <w:rPr>
          <w:rFonts w:eastAsia="Calibri" w:cs="Arial"/>
          <w:color w:val="000000"/>
          <w:sz w:val="20"/>
          <w:szCs w:val="20"/>
        </w:rPr>
        <w:t xml:space="preserve">Module </w:t>
      </w:r>
      <w:r w:rsidRPr="0064511A">
        <w:rPr>
          <w:rFonts w:eastAsia="Calibri" w:cs="Arial"/>
          <w:color w:val="000000"/>
          <w:sz w:val="20"/>
          <w:szCs w:val="20"/>
        </w:rPr>
        <w:t xml:space="preserve">Elektronicznej Komunikacji </w:t>
      </w:r>
      <w:r w:rsidRPr="0064511A">
        <w:rPr>
          <w:rFonts w:eastAsia="Calibri" w:cs="Arial"/>
          <w:color w:val="000000"/>
          <w:sz w:val="20"/>
          <w:szCs w:val="20"/>
        </w:rPr>
        <w:br/>
        <w:t>z Dostawcami akcji „Złóż ofertę”. Informacja o dacie i godzinie wykonania tej akcji przez Wykonawcę będzie widoczna w aplikacji.</w:t>
      </w:r>
    </w:p>
    <w:p w14:paraId="310F142F" w14:textId="7A23CFA7" w:rsidR="003B30DB" w:rsidRDefault="003B30DB" w:rsidP="003B30DB">
      <w:pPr>
        <w:pStyle w:val="Akapitzlist"/>
        <w:spacing w:before="120" w:after="120" w:line="276" w:lineRule="auto"/>
        <w:ind w:left="567"/>
        <w:rPr>
          <w:rFonts w:eastAsia="Calibri" w:cs="Arial"/>
          <w:color w:val="000000"/>
          <w:sz w:val="20"/>
          <w:szCs w:val="20"/>
        </w:rPr>
      </w:pPr>
    </w:p>
    <w:p w14:paraId="3E2361E5" w14:textId="77777777" w:rsidR="003B30DB" w:rsidRPr="003B30DB" w:rsidRDefault="003B30DB" w:rsidP="003B30DB">
      <w:pPr>
        <w:pStyle w:val="Styl11"/>
        <w:numPr>
          <w:ilvl w:val="0"/>
          <w:numId w:val="0"/>
        </w:numPr>
        <w:ind w:left="444"/>
        <w:contextualSpacing w:val="0"/>
        <w:rPr>
          <w:b/>
        </w:rPr>
      </w:pPr>
      <w:r w:rsidRPr="003B30DB">
        <w:rPr>
          <w:b/>
        </w:rPr>
        <w:t>MIEJSCE ZŁOŻENIA OFERTY – siedziba Zamawiającego (Kancelaria Ogólna) – forma pisemna</w:t>
      </w:r>
    </w:p>
    <w:p w14:paraId="4AE24196" w14:textId="77777777" w:rsidR="003B30DB" w:rsidRPr="0064511A" w:rsidRDefault="003B30DB" w:rsidP="003B30DB">
      <w:pPr>
        <w:pStyle w:val="Akapitzlist"/>
        <w:spacing w:before="120" w:after="120" w:line="276" w:lineRule="auto"/>
        <w:ind w:left="567"/>
        <w:rPr>
          <w:rFonts w:eastAsia="Calibri" w:cs="Arial"/>
          <w:color w:val="000000"/>
          <w:sz w:val="20"/>
          <w:szCs w:val="20"/>
        </w:rPr>
      </w:pPr>
    </w:p>
    <w:p w14:paraId="0DF0DD95" w14:textId="23CEB6BC" w:rsidR="0098098C" w:rsidRPr="004C19A0" w:rsidRDefault="0098098C" w:rsidP="00864E1B">
      <w:pPr>
        <w:pStyle w:val="Akapitzlist"/>
        <w:numPr>
          <w:ilvl w:val="1"/>
          <w:numId w:val="13"/>
        </w:numPr>
        <w:tabs>
          <w:tab w:val="left" w:pos="0"/>
        </w:tabs>
        <w:spacing w:line="276" w:lineRule="auto"/>
        <w:ind w:left="567" w:hanging="567"/>
        <w:rPr>
          <w:rFonts w:eastAsia="Calibri" w:cs="Arial"/>
          <w:sz w:val="20"/>
          <w:szCs w:val="20"/>
        </w:rPr>
      </w:pPr>
      <w:r w:rsidRPr="004C19A0">
        <w:rPr>
          <w:rFonts w:eastAsia="Calibri" w:cs="Arial"/>
          <w:sz w:val="20"/>
          <w:szCs w:val="20"/>
        </w:rPr>
        <w:t xml:space="preserve">Ofertę w formie pisemnej, opatrzonej własnoręcznym (odręcznym) podpisem, należy złożyć </w:t>
      </w:r>
      <w:r w:rsidR="00D370ED" w:rsidRPr="004C19A0">
        <w:rPr>
          <w:rFonts w:eastAsia="Calibri" w:cs="Arial"/>
          <w:sz w:val="20"/>
          <w:szCs w:val="20"/>
        </w:rPr>
        <w:br/>
      </w:r>
      <w:r w:rsidRPr="004C19A0">
        <w:rPr>
          <w:rFonts w:eastAsia="Calibri" w:cs="Arial"/>
          <w:sz w:val="20"/>
          <w:szCs w:val="20"/>
        </w:rPr>
        <w:t>w siedzibie Zamawiającego:</w:t>
      </w:r>
    </w:p>
    <w:p w14:paraId="6C714A02" w14:textId="77777777" w:rsidR="0098098C" w:rsidRPr="004C19A0" w:rsidRDefault="0098098C" w:rsidP="0098098C">
      <w:pPr>
        <w:tabs>
          <w:tab w:val="left" w:pos="0"/>
        </w:tabs>
        <w:spacing w:line="276" w:lineRule="auto"/>
        <w:rPr>
          <w:rFonts w:eastAsia="Calibri" w:cs="Arial"/>
          <w:sz w:val="4"/>
          <w:szCs w:val="20"/>
        </w:rPr>
      </w:pPr>
    </w:p>
    <w:p w14:paraId="5131275C" w14:textId="14953210" w:rsidR="0098098C" w:rsidRPr="004C19A0" w:rsidRDefault="0098098C" w:rsidP="0098098C">
      <w:pPr>
        <w:spacing w:line="240" w:lineRule="auto"/>
        <w:jc w:val="center"/>
        <w:rPr>
          <w:rFonts w:eastAsia="Arial Unicode MS" w:cs="Arial"/>
          <w:sz w:val="20"/>
          <w:szCs w:val="20"/>
          <w:lang w:eastAsia="en-US"/>
        </w:rPr>
      </w:pPr>
      <w:r w:rsidRPr="004C19A0">
        <w:rPr>
          <w:rFonts w:eastAsia="Arial Unicode MS" w:cs="Arial"/>
          <w:sz w:val="20"/>
          <w:szCs w:val="20"/>
          <w:lang w:eastAsia="en-US"/>
        </w:rPr>
        <w:t>ORLEN Spółka Akcyjna -</w:t>
      </w:r>
      <w:r w:rsidR="00D05692" w:rsidRPr="004C19A0">
        <w:rPr>
          <w:rFonts w:eastAsia="Arial Unicode MS" w:cs="Arial"/>
          <w:sz w:val="20"/>
          <w:szCs w:val="20"/>
          <w:lang w:eastAsia="en-US"/>
        </w:rPr>
        <w:t xml:space="preserve"> </w:t>
      </w:r>
      <w:r w:rsidRPr="004C19A0">
        <w:rPr>
          <w:rFonts w:eastAsia="Arial Unicode MS" w:cs="Arial"/>
          <w:sz w:val="20"/>
          <w:szCs w:val="20"/>
          <w:lang w:eastAsia="en-US"/>
        </w:rPr>
        <w:t>Oddział PGNiG w Sanoku</w:t>
      </w:r>
    </w:p>
    <w:p w14:paraId="65BFDF58" w14:textId="77777777" w:rsidR="0098098C" w:rsidRPr="004C19A0" w:rsidRDefault="0098098C" w:rsidP="0098098C">
      <w:pPr>
        <w:spacing w:line="240" w:lineRule="auto"/>
        <w:jc w:val="center"/>
        <w:rPr>
          <w:rFonts w:eastAsia="Arial Unicode MS" w:cs="Arial"/>
          <w:sz w:val="20"/>
          <w:szCs w:val="20"/>
          <w:lang w:eastAsia="en-US"/>
        </w:rPr>
      </w:pPr>
      <w:r w:rsidRPr="004C19A0">
        <w:rPr>
          <w:rFonts w:eastAsia="Arial Unicode MS" w:cs="Arial"/>
          <w:sz w:val="20"/>
          <w:szCs w:val="20"/>
          <w:lang w:eastAsia="en-US"/>
        </w:rPr>
        <w:t>ul. Sienkiewicza 12, 38-500 Sanok</w:t>
      </w:r>
    </w:p>
    <w:p w14:paraId="0CE81487" w14:textId="77777777" w:rsidR="0098098C" w:rsidRPr="004C19A0" w:rsidRDefault="0098098C" w:rsidP="0098098C">
      <w:pPr>
        <w:autoSpaceDE w:val="0"/>
        <w:autoSpaceDN w:val="0"/>
        <w:adjustRightInd w:val="0"/>
        <w:spacing w:line="240" w:lineRule="auto"/>
        <w:ind w:left="709" w:hanging="709"/>
        <w:jc w:val="center"/>
        <w:rPr>
          <w:rFonts w:cs="Arial"/>
          <w:sz w:val="20"/>
          <w:szCs w:val="20"/>
        </w:rPr>
      </w:pPr>
      <w:r w:rsidRPr="004C19A0">
        <w:rPr>
          <w:rFonts w:cs="Arial"/>
          <w:sz w:val="20"/>
          <w:szCs w:val="20"/>
        </w:rPr>
        <w:t>Kancelaria Ogólna</w:t>
      </w:r>
    </w:p>
    <w:p w14:paraId="3E68458D" w14:textId="3AF99BEA" w:rsidR="0098098C" w:rsidRPr="004C19A0" w:rsidRDefault="0098098C" w:rsidP="0098098C">
      <w:pPr>
        <w:autoSpaceDE w:val="0"/>
        <w:autoSpaceDN w:val="0"/>
        <w:adjustRightInd w:val="0"/>
        <w:spacing w:line="240" w:lineRule="auto"/>
        <w:ind w:left="709" w:hanging="709"/>
        <w:jc w:val="center"/>
        <w:rPr>
          <w:sz w:val="20"/>
          <w:szCs w:val="20"/>
        </w:rPr>
      </w:pPr>
      <w:r w:rsidRPr="004C19A0">
        <w:rPr>
          <w:sz w:val="20"/>
          <w:szCs w:val="20"/>
        </w:rPr>
        <w:t xml:space="preserve">z dopiskiem </w:t>
      </w:r>
      <w:r w:rsidRPr="004C19A0">
        <w:rPr>
          <w:i/>
          <w:iCs/>
          <w:sz w:val="20"/>
          <w:szCs w:val="20"/>
        </w:rPr>
        <w:t>„</w:t>
      </w:r>
      <w:r w:rsidRPr="004C19A0">
        <w:rPr>
          <w:rFonts w:cs="Arial"/>
          <w:sz w:val="20"/>
          <w:szCs w:val="20"/>
        </w:rPr>
        <w:t>Dział Bezpieczeństwa Informacji i Ochrony</w:t>
      </w:r>
      <w:r w:rsidR="00D370ED" w:rsidRPr="004C19A0">
        <w:rPr>
          <w:rFonts w:cs="Arial"/>
          <w:sz w:val="20"/>
          <w:szCs w:val="20"/>
        </w:rPr>
        <w:t>”</w:t>
      </w:r>
    </w:p>
    <w:p w14:paraId="25B6F30D" w14:textId="5FC6266A" w:rsidR="00B930D9" w:rsidRPr="004C19A0" w:rsidRDefault="0098098C" w:rsidP="0098098C">
      <w:pPr>
        <w:tabs>
          <w:tab w:val="left" w:pos="0"/>
        </w:tabs>
        <w:spacing w:line="276" w:lineRule="auto"/>
        <w:jc w:val="center"/>
        <w:rPr>
          <w:sz w:val="20"/>
          <w:szCs w:val="20"/>
        </w:rPr>
      </w:pPr>
      <w:r w:rsidRPr="004C19A0">
        <w:rPr>
          <w:rFonts w:eastAsia="Arial Unicode MS" w:cs="Arial"/>
          <w:b/>
          <w:bCs/>
          <w:sz w:val="20"/>
          <w:szCs w:val="20"/>
          <w:lang w:eastAsia="en-US"/>
        </w:rPr>
        <w:t xml:space="preserve">Numer postępowania: </w:t>
      </w:r>
      <w:r w:rsidR="00056A2E" w:rsidRPr="004C19A0">
        <w:rPr>
          <w:sz w:val="20"/>
          <w:szCs w:val="20"/>
        </w:rPr>
        <w:t xml:space="preserve">CRZ: </w:t>
      </w:r>
      <w:r w:rsidR="00AB345A" w:rsidRPr="004C19A0">
        <w:rPr>
          <w:sz w:val="20"/>
          <w:szCs w:val="20"/>
        </w:rPr>
        <w:t>NP/ORLEN</w:t>
      </w:r>
      <w:r w:rsidR="00DC6093" w:rsidRPr="004C19A0">
        <w:rPr>
          <w:sz w:val="20"/>
          <w:szCs w:val="20"/>
        </w:rPr>
        <w:t>/2</w:t>
      </w:r>
      <w:r w:rsidR="00AB345A" w:rsidRPr="004C19A0">
        <w:rPr>
          <w:sz w:val="20"/>
          <w:szCs w:val="20"/>
        </w:rPr>
        <w:t>5</w:t>
      </w:r>
      <w:r w:rsidR="00F76D71" w:rsidRPr="004C19A0">
        <w:rPr>
          <w:sz w:val="20"/>
          <w:szCs w:val="20"/>
        </w:rPr>
        <w:t>/</w:t>
      </w:r>
      <w:r w:rsidR="005E00ED" w:rsidRPr="004C19A0">
        <w:rPr>
          <w:sz w:val="20"/>
          <w:szCs w:val="20"/>
        </w:rPr>
        <w:t>1285</w:t>
      </w:r>
      <w:r w:rsidR="00DC6093" w:rsidRPr="004C19A0">
        <w:rPr>
          <w:sz w:val="20"/>
          <w:szCs w:val="20"/>
        </w:rPr>
        <w:t>/OS/EU</w:t>
      </w:r>
    </w:p>
    <w:p w14:paraId="0E90144B" w14:textId="06AE4BA6" w:rsidR="003345C8" w:rsidRPr="004C19A0" w:rsidRDefault="0098098C" w:rsidP="003F7413">
      <w:pPr>
        <w:tabs>
          <w:tab w:val="left" w:pos="0"/>
        </w:tabs>
        <w:spacing w:line="240" w:lineRule="auto"/>
        <w:jc w:val="center"/>
        <w:rPr>
          <w:rFonts w:cs="Arial"/>
          <w:b/>
          <w:sz w:val="20"/>
          <w:szCs w:val="20"/>
        </w:rPr>
      </w:pPr>
      <w:r w:rsidRPr="004C19A0">
        <w:rPr>
          <w:rFonts w:eastAsia="Arial Unicode MS" w:cs="Arial"/>
          <w:b/>
          <w:bCs/>
          <w:sz w:val="20"/>
          <w:szCs w:val="20"/>
          <w:lang w:eastAsia="en-US"/>
        </w:rPr>
        <w:t>Nazwa postępowania:</w:t>
      </w:r>
      <w:r w:rsidR="00AD0A9A" w:rsidRPr="004C19A0">
        <w:rPr>
          <w:rFonts w:ascii="ArialMT" w:hAnsi="ArialMT" w:cs="ArialMT"/>
          <w:b/>
          <w:sz w:val="20"/>
          <w:szCs w:val="20"/>
        </w:rPr>
        <w:t xml:space="preserve"> </w:t>
      </w:r>
      <w:r w:rsidR="001777B5" w:rsidRPr="004C19A0">
        <w:rPr>
          <w:rFonts w:ascii="ArialMT" w:hAnsi="ArialMT" w:cs="ArialMT"/>
          <w:b/>
          <w:sz w:val="20"/>
          <w:szCs w:val="20"/>
        </w:rPr>
        <w:t>„</w:t>
      </w:r>
      <w:r w:rsidR="0090580B" w:rsidRPr="004C19A0">
        <w:rPr>
          <w:rFonts w:ascii="ArialMT" w:hAnsi="ArialMT" w:cs="ArialMT"/>
          <w:b/>
          <w:sz w:val="20"/>
          <w:szCs w:val="20"/>
        </w:rPr>
        <w:t xml:space="preserve">Dostawa fabrycznie nowych części zamiennych do pomp PWW 1503 </w:t>
      </w:r>
      <w:proofErr w:type="spellStart"/>
      <w:r w:rsidR="0090580B" w:rsidRPr="004C19A0">
        <w:rPr>
          <w:rFonts w:ascii="ArialMT" w:hAnsi="ArialMT" w:cs="ArialMT"/>
          <w:b/>
          <w:sz w:val="20"/>
          <w:szCs w:val="20"/>
        </w:rPr>
        <w:t>Amex</w:t>
      </w:r>
      <w:proofErr w:type="spellEnd"/>
      <w:r w:rsidR="001777B5" w:rsidRPr="004C19A0">
        <w:rPr>
          <w:rFonts w:ascii="ArialMT" w:hAnsi="ArialMT" w:cs="ArialMT"/>
          <w:b/>
          <w:sz w:val="20"/>
          <w:szCs w:val="20"/>
        </w:rPr>
        <w:t>”</w:t>
      </w:r>
      <w:r w:rsidR="001777B5" w:rsidRPr="004C19A0">
        <w:rPr>
          <w:rFonts w:ascii="ArialMT" w:hAnsi="ArialMT" w:cs="ArialMT"/>
          <w:sz w:val="20"/>
          <w:szCs w:val="20"/>
        </w:rPr>
        <w:t xml:space="preserve"> </w:t>
      </w:r>
    </w:p>
    <w:p w14:paraId="7FA0680D" w14:textId="76C345DB" w:rsidR="00712D5A" w:rsidRPr="004C19A0" w:rsidRDefault="0098098C" w:rsidP="003F7413">
      <w:pPr>
        <w:tabs>
          <w:tab w:val="left" w:pos="0"/>
        </w:tabs>
        <w:spacing w:line="240" w:lineRule="auto"/>
        <w:jc w:val="center"/>
        <w:rPr>
          <w:rFonts w:eastAsia="Calibri" w:cs="Arial"/>
          <w:b/>
          <w:sz w:val="20"/>
          <w:szCs w:val="20"/>
        </w:rPr>
      </w:pPr>
      <w:r w:rsidRPr="004C19A0">
        <w:rPr>
          <w:rFonts w:eastAsia="Calibri" w:cs="Arial"/>
          <w:b/>
          <w:sz w:val="20"/>
          <w:szCs w:val="20"/>
        </w:rPr>
        <w:t xml:space="preserve">do </w:t>
      </w:r>
      <w:r w:rsidR="0015253C" w:rsidRPr="004C19A0">
        <w:rPr>
          <w:rFonts w:eastAsia="Calibri" w:cs="Arial"/>
          <w:b/>
          <w:sz w:val="20"/>
          <w:szCs w:val="20"/>
        </w:rPr>
        <w:t xml:space="preserve">dnia  </w:t>
      </w:r>
      <w:del w:id="10" w:author="Lewek Adam" w:date="2025-08-21T15:24:00Z">
        <w:r w:rsidR="00C74C11" w:rsidRPr="004C19A0" w:rsidDel="0047426F">
          <w:rPr>
            <w:rFonts w:eastAsia="Calibri" w:cs="Arial"/>
            <w:b/>
            <w:sz w:val="20"/>
            <w:szCs w:val="20"/>
          </w:rPr>
          <w:delText>2</w:delText>
        </w:r>
        <w:r w:rsidR="004C19A0" w:rsidRPr="004C19A0" w:rsidDel="0047426F">
          <w:rPr>
            <w:rFonts w:eastAsia="Calibri" w:cs="Arial"/>
            <w:b/>
            <w:sz w:val="20"/>
            <w:szCs w:val="20"/>
          </w:rPr>
          <w:delText>2</w:delText>
        </w:r>
      </w:del>
      <w:ins w:id="11" w:author="Lewek Adam" w:date="2025-08-21T15:24:00Z">
        <w:r w:rsidR="0047426F" w:rsidRPr="004C19A0">
          <w:rPr>
            <w:rFonts w:eastAsia="Calibri" w:cs="Arial"/>
            <w:b/>
            <w:sz w:val="20"/>
            <w:szCs w:val="20"/>
          </w:rPr>
          <w:t>2</w:t>
        </w:r>
        <w:r w:rsidR="0047426F">
          <w:rPr>
            <w:rFonts w:eastAsia="Calibri" w:cs="Arial"/>
            <w:b/>
            <w:sz w:val="20"/>
            <w:szCs w:val="20"/>
          </w:rPr>
          <w:t>9</w:t>
        </w:r>
      </w:ins>
      <w:r w:rsidR="0015253C" w:rsidRPr="004C19A0">
        <w:rPr>
          <w:rFonts w:eastAsia="Calibri" w:cs="Arial"/>
          <w:b/>
          <w:sz w:val="20"/>
          <w:szCs w:val="20"/>
        </w:rPr>
        <w:t>.</w:t>
      </w:r>
      <w:r w:rsidR="00C74C11" w:rsidRPr="004C19A0">
        <w:rPr>
          <w:rFonts w:eastAsia="Calibri" w:cs="Arial"/>
          <w:b/>
          <w:sz w:val="20"/>
          <w:szCs w:val="20"/>
        </w:rPr>
        <w:t>08</w:t>
      </w:r>
      <w:r w:rsidR="0097037B" w:rsidRPr="004C19A0">
        <w:rPr>
          <w:rFonts w:eastAsia="Calibri" w:cs="Arial"/>
          <w:b/>
          <w:sz w:val="20"/>
          <w:szCs w:val="20"/>
        </w:rPr>
        <w:t>.</w:t>
      </w:r>
      <w:r w:rsidR="00AD0A9A" w:rsidRPr="004C19A0">
        <w:rPr>
          <w:rFonts w:eastAsia="Calibri" w:cs="Arial"/>
          <w:b/>
          <w:sz w:val="20"/>
          <w:szCs w:val="20"/>
        </w:rPr>
        <w:t>202</w:t>
      </w:r>
      <w:r w:rsidR="00327117" w:rsidRPr="004C19A0">
        <w:rPr>
          <w:rFonts w:eastAsia="Calibri" w:cs="Arial"/>
          <w:b/>
          <w:sz w:val="20"/>
          <w:szCs w:val="20"/>
        </w:rPr>
        <w:t>5</w:t>
      </w:r>
      <w:r w:rsidR="007A59B1" w:rsidRPr="004C19A0">
        <w:rPr>
          <w:rFonts w:eastAsia="Calibri" w:cs="Arial"/>
          <w:b/>
          <w:sz w:val="20"/>
          <w:szCs w:val="20"/>
        </w:rPr>
        <w:t xml:space="preserve"> </w:t>
      </w:r>
      <w:r w:rsidR="009C61DC" w:rsidRPr="004C19A0">
        <w:rPr>
          <w:rFonts w:eastAsia="Calibri" w:cs="Arial"/>
          <w:b/>
          <w:sz w:val="20"/>
          <w:szCs w:val="20"/>
        </w:rPr>
        <w:t>r. godz. 10:45</w:t>
      </w:r>
    </w:p>
    <w:p w14:paraId="1E6EC028" w14:textId="77777777" w:rsidR="0098098C" w:rsidRPr="004C19A0" w:rsidRDefault="0098098C" w:rsidP="0098098C">
      <w:pPr>
        <w:tabs>
          <w:tab w:val="left" w:pos="0"/>
        </w:tabs>
        <w:spacing w:line="276" w:lineRule="auto"/>
        <w:jc w:val="center"/>
        <w:rPr>
          <w:rFonts w:eastAsia="Calibri" w:cs="Arial"/>
          <w:sz w:val="2"/>
          <w:szCs w:val="20"/>
        </w:rPr>
      </w:pPr>
    </w:p>
    <w:p w14:paraId="23488240" w14:textId="325743F8" w:rsidR="0098098C" w:rsidRPr="004C19A0" w:rsidRDefault="0098098C" w:rsidP="000E64C1">
      <w:pPr>
        <w:tabs>
          <w:tab w:val="left" w:pos="0"/>
        </w:tabs>
        <w:spacing w:line="276" w:lineRule="auto"/>
        <w:rPr>
          <w:rFonts w:eastAsia="Calibri" w:cs="Arial"/>
          <w:sz w:val="20"/>
          <w:szCs w:val="20"/>
        </w:rPr>
      </w:pPr>
      <w:r w:rsidRPr="004C19A0">
        <w:rPr>
          <w:rFonts w:eastAsia="Calibri" w:cs="Arial"/>
          <w:sz w:val="20"/>
          <w:szCs w:val="20"/>
        </w:rPr>
        <w:t>Dla ofert przesłanych pocztą liczy się data i godzina dostarczenia oferty pod wskazany adres.</w:t>
      </w:r>
    </w:p>
    <w:p w14:paraId="2FB99031" w14:textId="77777777" w:rsidR="0098098C" w:rsidRPr="004C19A0" w:rsidRDefault="0098098C" w:rsidP="00864E1B">
      <w:pPr>
        <w:pStyle w:val="Akapitzlist"/>
        <w:numPr>
          <w:ilvl w:val="1"/>
          <w:numId w:val="13"/>
        </w:numPr>
        <w:spacing w:line="240" w:lineRule="auto"/>
        <w:ind w:left="567" w:hanging="567"/>
        <w:rPr>
          <w:rFonts w:cs="Arial"/>
          <w:sz w:val="20"/>
          <w:szCs w:val="20"/>
        </w:rPr>
      </w:pPr>
      <w:r w:rsidRPr="004C19A0">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7CDD7174" w14:textId="77777777" w:rsidR="0098098C" w:rsidRPr="004C19A0" w:rsidRDefault="0098098C" w:rsidP="0098098C">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4C19A0" w14:paraId="5BAB3DAA" w14:textId="77777777" w:rsidTr="00307CD1">
        <w:trPr>
          <w:trHeight w:val="809"/>
          <w:jc w:val="center"/>
        </w:trPr>
        <w:tc>
          <w:tcPr>
            <w:tcW w:w="8126" w:type="dxa"/>
            <w:shd w:val="clear" w:color="auto" w:fill="E6E6E6"/>
          </w:tcPr>
          <w:p w14:paraId="56565E2F" w14:textId="6BB38BAD" w:rsidR="0098098C" w:rsidRPr="004C19A0" w:rsidRDefault="0098098C" w:rsidP="0057757E">
            <w:pPr>
              <w:spacing w:line="240" w:lineRule="auto"/>
              <w:jc w:val="center"/>
              <w:rPr>
                <w:rFonts w:eastAsia="Arial Unicode MS" w:cs="Arial"/>
                <w:sz w:val="20"/>
                <w:szCs w:val="20"/>
                <w:lang w:eastAsia="en-US"/>
              </w:rPr>
            </w:pPr>
            <w:r w:rsidRPr="004C19A0">
              <w:rPr>
                <w:rFonts w:eastAsia="Arial Unicode MS" w:cs="Arial"/>
                <w:sz w:val="20"/>
                <w:szCs w:val="20"/>
                <w:lang w:eastAsia="en-US"/>
              </w:rPr>
              <w:t>ORLEN Spółka Akcyjna -</w:t>
            </w:r>
            <w:r w:rsidR="00550C28" w:rsidRPr="004C19A0">
              <w:rPr>
                <w:rFonts w:eastAsia="Arial Unicode MS" w:cs="Arial"/>
                <w:sz w:val="20"/>
                <w:szCs w:val="20"/>
                <w:lang w:eastAsia="en-US"/>
              </w:rPr>
              <w:t xml:space="preserve"> </w:t>
            </w:r>
            <w:r w:rsidRPr="004C19A0">
              <w:rPr>
                <w:rFonts w:eastAsia="Arial Unicode MS" w:cs="Arial"/>
                <w:sz w:val="20"/>
                <w:szCs w:val="20"/>
                <w:lang w:eastAsia="en-US"/>
              </w:rPr>
              <w:t>Oddział PGNiG w Sanoku</w:t>
            </w:r>
          </w:p>
          <w:p w14:paraId="4A681268" w14:textId="77777777" w:rsidR="0098098C" w:rsidRPr="004C19A0" w:rsidRDefault="0098098C" w:rsidP="00307CD1">
            <w:pPr>
              <w:pStyle w:val="Tekstpodstawowywcity3"/>
              <w:spacing w:after="0" w:line="240" w:lineRule="auto"/>
              <w:ind w:left="284"/>
              <w:jc w:val="center"/>
              <w:rPr>
                <w:rFonts w:cs="Arial"/>
                <w:sz w:val="20"/>
                <w:szCs w:val="20"/>
              </w:rPr>
            </w:pPr>
            <w:r w:rsidRPr="004C19A0">
              <w:rPr>
                <w:rFonts w:cs="Arial"/>
                <w:sz w:val="20"/>
                <w:szCs w:val="20"/>
              </w:rPr>
              <w:t>Dział Bezpieczeństwa Informacji i Ochrony</w:t>
            </w:r>
          </w:p>
          <w:p w14:paraId="1596F7C0" w14:textId="77777777" w:rsidR="0098098C" w:rsidRPr="004C19A0" w:rsidRDefault="0098098C" w:rsidP="00307CD1">
            <w:pPr>
              <w:pStyle w:val="Tekstpodstawowywcity3"/>
              <w:spacing w:after="0" w:line="240" w:lineRule="auto"/>
              <w:ind w:left="284"/>
              <w:jc w:val="center"/>
              <w:rPr>
                <w:rFonts w:cs="Arial"/>
                <w:sz w:val="20"/>
                <w:szCs w:val="20"/>
              </w:rPr>
            </w:pPr>
            <w:r w:rsidRPr="004C19A0">
              <w:rPr>
                <w:rFonts w:cs="Arial"/>
                <w:sz w:val="20"/>
                <w:szCs w:val="20"/>
              </w:rPr>
              <w:t>38-500 Sanok, ul. Sienkiewicza 12</w:t>
            </w:r>
          </w:p>
        </w:tc>
      </w:tr>
    </w:tbl>
    <w:p w14:paraId="014838E9" w14:textId="0A978F2E" w:rsidR="00376FC0" w:rsidRPr="004C19A0" w:rsidRDefault="0098098C" w:rsidP="0098098C">
      <w:pPr>
        <w:pStyle w:val="Tekstpodstawowy"/>
        <w:rPr>
          <w:rFonts w:cs="Arial"/>
          <w:sz w:val="20"/>
          <w:szCs w:val="20"/>
        </w:rPr>
      </w:pPr>
      <w:r w:rsidRPr="004C19A0">
        <w:rPr>
          <w:rFonts w:cs="Arial"/>
          <w:b/>
          <w:bCs/>
          <w:sz w:val="20"/>
          <w:szCs w:val="20"/>
        </w:rPr>
        <w:t xml:space="preserve">           </w:t>
      </w:r>
      <w:r w:rsidRPr="004C19A0">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64511A" w14:paraId="2852D55F" w14:textId="77777777" w:rsidTr="003A53CC">
        <w:trPr>
          <w:trHeight w:val="1240"/>
          <w:jc w:val="center"/>
        </w:trPr>
        <w:tc>
          <w:tcPr>
            <w:tcW w:w="8381" w:type="dxa"/>
            <w:shd w:val="clear" w:color="auto" w:fill="E6E6E6"/>
          </w:tcPr>
          <w:p w14:paraId="14BD7EA4" w14:textId="5B83D67F" w:rsidR="0098098C" w:rsidRPr="004C19A0" w:rsidRDefault="0098098C" w:rsidP="007C2E4F">
            <w:pPr>
              <w:spacing w:line="240" w:lineRule="auto"/>
              <w:jc w:val="center"/>
              <w:rPr>
                <w:rFonts w:cs="Arial"/>
                <w:sz w:val="20"/>
                <w:szCs w:val="20"/>
              </w:rPr>
            </w:pPr>
            <w:r w:rsidRPr="004C19A0">
              <w:rPr>
                <w:rFonts w:cs="Arial"/>
                <w:sz w:val="20"/>
                <w:szCs w:val="20"/>
              </w:rPr>
              <w:t xml:space="preserve">Oferta w postępowaniu prowadzonym  w trybie </w:t>
            </w:r>
            <w:r w:rsidR="00404497" w:rsidRPr="004C19A0">
              <w:rPr>
                <w:rFonts w:cs="Arial"/>
                <w:sz w:val="20"/>
                <w:szCs w:val="20"/>
              </w:rPr>
              <w:t>przetargu nieograniczonego</w:t>
            </w:r>
          </w:p>
          <w:p w14:paraId="44B00A48" w14:textId="196225B4" w:rsidR="0098098C" w:rsidRPr="004C19A0" w:rsidRDefault="0098098C" w:rsidP="007C2E4F">
            <w:pPr>
              <w:spacing w:line="240" w:lineRule="auto"/>
              <w:jc w:val="center"/>
              <w:rPr>
                <w:rFonts w:cs="Arial"/>
                <w:sz w:val="20"/>
                <w:szCs w:val="20"/>
              </w:rPr>
            </w:pPr>
            <w:r w:rsidRPr="004C19A0">
              <w:rPr>
                <w:rFonts w:cs="Arial"/>
                <w:sz w:val="20"/>
                <w:szCs w:val="20"/>
              </w:rPr>
              <w:t>dla zadania pn.</w:t>
            </w:r>
          </w:p>
          <w:p w14:paraId="654D1E9D" w14:textId="6CF69B2A" w:rsidR="001777B5" w:rsidRPr="004C19A0" w:rsidRDefault="001777B5" w:rsidP="007C2E4F">
            <w:pPr>
              <w:spacing w:line="240" w:lineRule="auto"/>
              <w:jc w:val="center"/>
              <w:rPr>
                <w:rFonts w:cs="Arial"/>
                <w:sz w:val="20"/>
                <w:szCs w:val="20"/>
              </w:rPr>
            </w:pPr>
            <w:r w:rsidRPr="004C19A0">
              <w:rPr>
                <w:rFonts w:ascii="ArialMT" w:hAnsi="ArialMT" w:cs="ArialMT"/>
                <w:b/>
                <w:sz w:val="20"/>
                <w:szCs w:val="20"/>
              </w:rPr>
              <w:t>„</w:t>
            </w:r>
            <w:r w:rsidR="0090580B" w:rsidRPr="004C19A0">
              <w:rPr>
                <w:rFonts w:ascii="ArialMT" w:hAnsi="ArialMT" w:cs="ArialMT"/>
                <w:b/>
                <w:sz w:val="20"/>
                <w:szCs w:val="20"/>
              </w:rPr>
              <w:t xml:space="preserve">Dostawa fabrycznie nowych części zamiennych do pomp PWW 1503 </w:t>
            </w:r>
            <w:proofErr w:type="spellStart"/>
            <w:r w:rsidR="0090580B" w:rsidRPr="004C19A0">
              <w:rPr>
                <w:rFonts w:ascii="ArialMT" w:hAnsi="ArialMT" w:cs="ArialMT"/>
                <w:b/>
                <w:sz w:val="20"/>
                <w:szCs w:val="20"/>
              </w:rPr>
              <w:t>Amex</w:t>
            </w:r>
            <w:proofErr w:type="spellEnd"/>
            <w:r w:rsidRPr="004C19A0">
              <w:rPr>
                <w:rFonts w:ascii="ArialMT" w:hAnsi="ArialMT" w:cs="ArialMT"/>
                <w:b/>
                <w:sz w:val="20"/>
                <w:szCs w:val="20"/>
              </w:rPr>
              <w:t>”</w:t>
            </w:r>
          </w:p>
          <w:p w14:paraId="77E9EBC2" w14:textId="4BAB8A80" w:rsidR="00DC6093" w:rsidRPr="004C19A0" w:rsidRDefault="00FB149A" w:rsidP="00F84824">
            <w:pPr>
              <w:tabs>
                <w:tab w:val="left" w:pos="0"/>
              </w:tabs>
              <w:spacing w:line="240" w:lineRule="auto"/>
              <w:jc w:val="center"/>
              <w:rPr>
                <w:sz w:val="20"/>
                <w:szCs w:val="20"/>
              </w:rPr>
            </w:pPr>
            <w:r w:rsidRPr="004C19A0">
              <w:rPr>
                <w:sz w:val="20"/>
                <w:szCs w:val="20"/>
              </w:rPr>
              <w:t xml:space="preserve">CRZ: </w:t>
            </w:r>
            <w:r w:rsidR="00AB345A" w:rsidRPr="004C19A0">
              <w:rPr>
                <w:sz w:val="20"/>
                <w:szCs w:val="20"/>
              </w:rPr>
              <w:t>NP/ORLEN</w:t>
            </w:r>
            <w:r w:rsidR="00DC6093" w:rsidRPr="004C19A0">
              <w:rPr>
                <w:sz w:val="20"/>
                <w:szCs w:val="20"/>
              </w:rPr>
              <w:t>/2</w:t>
            </w:r>
            <w:r w:rsidR="00AB345A" w:rsidRPr="004C19A0">
              <w:rPr>
                <w:sz w:val="20"/>
                <w:szCs w:val="20"/>
              </w:rPr>
              <w:t>5</w:t>
            </w:r>
            <w:r w:rsidR="00F76D71" w:rsidRPr="004C19A0">
              <w:rPr>
                <w:sz w:val="20"/>
                <w:szCs w:val="20"/>
              </w:rPr>
              <w:t>/</w:t>
            </w:r>
            <w:r w:rsidR="005E00ED" w:rsidRPr="004C19A0">
              <w:rPr>
                <w:sz w:val="20"/>
                <w:szCs w:val="20"/>
              </w:rPr>
              <w:t>1285</w:t>
            </w:r>
            <w:r w:rsidR="00D8643B" w:rsidRPr="004C19A0">
              <w:rPr>
                <w:sz w:val="20"/>
              </w:rPr>
              <w:t>/</w:t>
            </w:r>
            <w:r w:rsidR="00D8643B" w:rsidRPr="004C19A0">
              <w:rPr>
                <w:sz w:val="20"/>
                <w:szCs w:val="20"/>
              </w:rPr>
              <w:t>OS</w:t>
            </w:r>
            <w:r w:rsidR="00DC6093" w:rsidRPr="004C19A0">
              <w:rPr>
                <w:sz w:val="20"/>
                <w:szCs w:val="20"/>
              </w:rPr>
              <w:t>/EU</w:t>
            </w:r>
          </w:p>
          <w:p w14:paraId="50F6D4E9" w14:textId="06A6B7F7" w:rsidR="0098098C" w:rsidRPr="0064511A" w:rsidRDefault="000266F2" w:rsidP="0047426F">
            <w:pPr>
              <w:tabs>
                <w:tab w:val="left" w:pos="0"/>
              </w:tabs>
              <w:spacing w:line="240" w:lineRule="auto"/>
              <w:jc w:val="center"/>
              <w:rPr>
                <w:rFonts w:cs="Arial"/>
                <w:b/>
                <w:bCs/>
                <w:sz w:val="20"/>
                <w:szCs w:val="20"/>
                <w:vertAlign w:val="superscript"/>
              </w:rPr>
            </w:pPr>
            <w:r w:rsidRPr="004C19A0">
              <w:rPr>
                <w:rFonts w:cs="Arial"/>
                <w:sz w:val="20"/>
                <w:szCs w:val="20"/>
              </w:rPr>
              <w:t>Nie otwierać przed dniem</w:t>
            </w:r>
            <w:r w:rsidR="0015253C" w:rsidRPr="004C19A0">
              <w:rPr>
                <w:rFonts w:cs="Arial"/>
                <w:sz w:val="20"/>
                <w:szCs w:val="20"/>
              </w:rPr>
              <w:t xml:space="preserve">:  </w:t>
            </w:r>
            <w:del w:id="12" w:author="Lewek Adam" w:date="2025-08-21T15:24:00Z">
              <w:r w:rsidR="00C74C11" w:rsidRPr="00F95FC9" w:rsidDel="0047426F">
                <w:rPr>
                  <w:rFonts w:cs="Arial"/>
                  <w:b/>
                  <w:sz w:val="20"/>
                  <w:szCs w:val="20"/>
                </w:rPr>
                <w:delText>2</w:delText>
              </w:r>
              <w:r w:rsidR="004C19A0" w:rsidRPr="00F95FC9" w:rsidDel="0047426F">
                <w:rPr>
                  <w:rFonts w:cs="Arial"/>
                  <w:b/>
                  <w:sz w:val="20"/>
                  <w:szCs w:val="20"/>
                </w:rPr>
                <w:delText>2</w:delText>
              </w:r>
            </w:del>
            <w:ins w:id="13" w:author="Lewek Adam" w:date="2025-08-21T15:24:00Z">
              <w:r w:rsidR="0047426F" w:rsidRPr="00F95FC9">
                <w:rPr>
                  <w:rFonts w:cs="Arial"/>
                  <w:b/>
                  <w:sz w:val="20"/>
                  <w:szCs w:val="20"/>
                </w:rPr>
                <w:t>2</w:t>
              </w:r>
              <w:r w:rsidR="0047426F">
                <w:rPr>
                  <w:rFonts w:cs="Arial"/>
                  <w:b/>
                  <w:sz w:val="20"/>
                  <w:szCs w:val="20"/>
                </w:rPr>
                <w:t>9</w:t>
              </w:r>
            </w:ins>
            <w:r w:rsidR="0015253C" w:rsidRPr="00F95FC9">
              <w:rPr>
                <w:rFonts w:cs="Arial"/>
                <w:b/>
                <w:sz w:val="20"/>
                <w:szCs w:val="20"/>
              </w:rPr>
              <w:t>.</w:t>
            </w:r>
            <w:r w:rsidR="00C74C11" w:rsidRPr="00F95FC9">
              <w:rPr>
                <w:rFonts w:cs="Arial"/>
                <w:b/>
                <w:sz w:val="20"/>
                <w:szCs w:val="20"/>
              </w:rPr>
              <w:t>08</w:t>
            </w:r>
            <w:r w:rsidR="0097037B" w:rsidRPr="004C19A0">
              <w:rPr>
                <w:rFonts w:cs="Arial"/>
                <w:b/>
                <w:sz w:val="20"/>
                <w:szCs w:val="20"/>
              </w:rPr>
              <w:t>.</w:t>
            </w:r>
            <w:r w:rsidR="00EE62EF" w:rsidRPr="004C19A0">
              <w:rPr>
                <w:rFonts w:cs="Arial"/>
                <w:b/>
                <w:sz w:val="20"/>
                <w:szCs w:val="20"/>
              </w:rPr>
              <w:t>202</w:t>
            </w:r>
            <w:r w:rsidR="00327117" w:rsidRPr="004C19A0">
              <w:rPr>
                <w:rFonts w:cs="Arial"/>
                <w:b/>
                <w:sz w:val="20"/>
                <w:szCs w:val="20"/>
              </w:rPr>
              <w:t>5</w:t>
            </w:r>
            <w:r w:rsidR="0098098C" w:rsidRPr="004C19A0">
              <w:rPr>
                <w:rFonts w:cs="Arial"/>
                <w:b/>
                <w:sz w:val="20"/>
                <w:szCs w:val="20"/>
              </w:rPr>
              <w:t xml:space="preserve"> r. godz. </w:t>
            </w:r>
            <w:r w:rsidR="00AD0A9A" w:rsidRPr="004C19A0">
              <w:rPr>
                <w:rFonts w:cs="Arial"/>
                <w:b/>
                <w:sz w:val="20"/>
                <w:szCs w:val="20"/>
              </w:rPr>
              <w:t>11:00</w:t>
            </w:r>
          </w:p>
        </w:tc>
      </w:tr>
    </w:tbl>
    <w:p w14:paraId="58604A9D" w14:textId="77777777" w:rsidR="008A417E" w:rsidRPr="0064511A" w:rsidRDefault="008A417E" w:rsidP="008A417E">
      <w:pPr>
        <w:pStyle w:val="Akapitzlist"/>
        <w:spacing w:line="240" w:lineRule="auto"/>
        <w:ind w:left="567"/>
        <w:rPr>
          <w:rFonts w:cs="Arial"/>
          <w:sz w:val="6"/>
          <w:szCs w:val="20"/>
        </w:rPr>
      </w:pPr>
    </w:p>
    <w:p w14:paraId="0CD0787A" w14:textId="22169BB6" w:rsidR="0098098C" w:rsidRPr="0064511A" w:rsidRDefault="0098098C" w:rsidP="008A417E">
      <w:pPr>
        <w:pStyle w:val="Akapitzlist"/>
        <w:spacing w:line="240" w:lineRule="auto"/>
        <w:ind w:left="567"/>
        <w:rPr>
          <w:rFonts w:cs="Arial"/>
        </w:rPr>
      </w:pPr>
      <w:r w:rsidRPr="0064511A">
        <w:rPr>
          <w:rFonts w:cs="Arial"/>
          <w:sz w:val="20"/>
          <w:szCs w:val="20"/>
        </w:rPr>
        <w:t>Należy również podać adres Wykonawcy, umożliwiający rejestrację wpływających ofert oraz zwrócenie w przypadku złożenia oferty po terminie</w:t>
      </w:r>
      <w:r w:rsidRPr="0064511A">
        <w:rPr>
          <w:rFonts w:cs="Arial"/>
        </w:rPr>
        <w:t>.</w:t>
      </w:r>
    </w:p>
    <w:p w14:paraId="34AAA76E" w14:textId="77777777" w:rsidR="0098098C" w:rsidRPr="0064511A" w:rsidRDefault="0098098C" w:rsidP="008A417E">
      <w:pPr>
        <w:pStyle w:val="Akapitzlist"/>
        <w:spacing w:line="240" w:lineRule="auto"/>
        <w:ind w:left="567"/>
        <w:rPr>
          <w:rFonts w:eastAsia="Arial Unicode MS" w:cs="Arial"/>
          <w:color w:val="0070C0"/>
          <w:sz w:val="20"/>
          <w:szCs w:val="20"/>
          <w:lang w:eastAsia="en-US"/>
        </w:rPr>
      </w:pPr>
      <w:r w:rsidRPr="0064511A">
        <w:rPr>
          <w:rFonts w:cs="Arial"/>
          <w:sz w:val="20"/>
          <w:szCs w:val="20"/>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p>
    <w:p w14:paraId="3A8303DD" w14:textId="77777777" w:rsidR="003B30DB" w:rsidRDefault="00764011" w:rsidP="001777B5">
      <w:pPr>
        <w:pStyle w:val="Akapitzlist"/>
        <w:numPr>
          <w:ilvl w:val="1"/>
          <w:numId w:val="13"/>
        </w:numPr>
        <w:spacing w:line="240" w:lineRule="auto"/>
        <w:ind w:left="567" w:hanging="567"/>
        <w:rPr>
          <w:rFonts w:eastAsia="Arial Unicode MS" w:cs="Arial"/>
          <w:sz w:val="20"/>
          <w:szCs w:val="20"/>
          <w:lang w:eastAsia="en-US"/>
        </w:rPr>
      </w:pPr>
      <w:r w:rsidRPr="0064511A">
        <w:rPr>
          <w:rFonts w:eastAsia="Arial Unicode MS" w:cs="Arial"/>
          <w:sz w:val="20"/>
          <w:szCs w:val="20"/>
          <w:lang w:eastAsia="en-US"/>
        </w:rPr>
        <w:t>Oferty złożone w formie pisemnej po tym terminie zostaną zwrócone.</w:t>
      </w:r>
    </w:p>
    <w:p w14:paraId="4F05835F" w14:textId="77777777" w:rsidR="003B30DB" w:rsidRDefault="003B30DB" w:rsidP="003B30DB">
      <w:pPr>
        <w:pStyle w:val="Akapitzlist"/>
        <w:spacing w:line="240" w:lineRule="auto"/>
        <w:ind w:left="567"/>
        <w:rPr>
          <w:rFonts w:eastAsia="Arial Unicode MS" w:cs="Arial"/>
          <w:sz w:val="20"/>
          <w:szCs w:val="20"/>
          <w:lang w:eastAsia="en-US"/>
        </w:rPr>
      </w:pPr>
    </w:p>
    <w:p w14:paraId="0A1828D9" w14:textId="77777777" w:rsidR="003B30DB" w:rsidRPr="003B30DB" w:rsidRDefault="003B30DB" w:rsidP="003B30DB">
      <w:pPr>
        <w:pStyle w:val="Styl11"/>
        <w:numPr>
          <w:ilvl w:val="0"/>
          <w:numId w:val="0"/>
        </w:numPr>
        <w:ind w:left="444"/>
        <w:contextualSpacing w:val="0"/>
        <w:rPr>
          <w:b/>
        </w:rPr>
      </w:pPr>
      <w:r w:rsidRPr="003B30DB">
        <w:rPr>
          <w:b/>
        </w:rPr>
        <w:t>MIEJSCE ZŁOŻENIA OFERTY – poczta elektroniczna (e-mail: sanok.oferty@pgnig.pl) – forma elektroniczna, forma dokumentowa</w:t>
      </w:r>
    </w:p>
    <w:p w14:paraId="6AB79074" w14:textId="77777777" w:rsidR="003B30DB" w:rsidRDefault="003B30DB" w:rsidP="003B30DB">
      <w:pPr>
        <w:pStyle w:val="Akapitzlist"/>
        <w:spacing w:line="240" w:lineRule="auto"/>
        <w:ind w:left="567"/>
        <w:rPr>
          <w:rFonts w:eastAsia="Arial Unicode MS" w:cs="Arial"/>
          <w:sz w:val="20"/>
          <w:szCs w:val="20"/>
          <w:lang w:eastAsia="en-US"/>
        </w:rPr>
      </w:pPr>
    </w:p>
    <w:p w14:paraId="0A4FF60B" w14:textId="12A8A466" w:rsidR="00764011" w:rsidRPr="0064511A" w:rsidRDefault="00764011" w:rsidP="003B30DB">
      <w:pPr>
        <w:pStyle w:val="Akapitzlist"/>
        <w:spacing w:line="240" w:lineRule="auto"/>
        <w:ind w:left="567"/>
        <w:rPr>
          <w:rFonts w:eastAsia="Arial Unicode MS" w:cs="Arial"/>
          <w:sz w:val="20"/>
          <w:szCs w:val="20"/>
          <w:lang w:eastAsia="en-US"/>
        </w:rPr>
      </w:pPr>
      <w:r w:rsidRPr="0064511A">
        <w:rPr>
          <w:rFonts w:eastAsia="Arial Unicode MS" w:cs="Arial"/>
          <w:sz w:val="20"/>
          <w:szCs w:val="20"/>
          <w:lang w:eastAsia="en-US"/>
        </w:rPr>
        <w:t xml:space="preserve"> </w:t>
      </w:r>
    </w:p>
    <w:p w14:paraId="389EA9C3" w14:textId="611E1AED" w:rsidR="00764011" w:rsidRPr="0064511A" w:rsidRDefault="00404497" w:rsidP="001777B5">
      <w:pPr>
        <w:pStyle w:val="Akapitzlist"/>
        <w:numPr>
          <w:ilvl w:val="1"/>
          <w:numId w:val="13"/>
        </w:numPr>
        <w:spacing w:line="240" w:lineRule="auto"/>
        <w:ind w:left="567" w:hanging="567"/>
        <w:rPr>
          <w:rFonts w:eastAsia="Arial Unicode MS" w:cs="Arial"/>
          <w:sz w:val="20"/>
          <w:szCs w:val="20"/>
          <w:lang w:eastAsia="en-US"/>
        </w:rPr>
      </w:pPr>
      <w:r w:rsidRPr="0064511A">
        <w:rPr>
          <w:rFonts w:eastAsia="Calibri" w:cs="Arial"/>
          <w:b/>
          <w:bCs/>
          <w:sz w:val="20"/>
          <w:szCs w:val="20"/>
        </w:rPr>
        <w:t>Zamawiający dopuszcza</w:t>
      </w:r>
      <w:r w:rsidR="004027E8" w:rsidRPr="0064511A">
        <w:rPr>
          <w:rFonts w:eastAsia="Calibri" w:cs="Arial"/>
          <w:b/>
          <w:bCs/>
          <w:sz w:val="20"/>
          <w:szCs w:val="20"/>
        </w:rPr>
        <w:t xml:space="preserve"> </w:t>
      </w:r>
      <w:r w:rsidRPr="0064511A">
        <w:rPr>
          <w:rFonts w:eastAsia="Calibri" w:cs="Arial"/>
          <w:b/>
          <w:bCs/>
          <w:sz w:val="20"/>
          <w:szCs w:val="20"/>
        </w:rPr>
        <w:t xml:space="preserve">możliwość złożenia oferty w formie dokumentowej lub elektronicznej </w:t>
      </w:r>
      <w:r w:rsidRPr="0064511A">
        <w:rPr>
          <w:rFonts w:eastAsia="Arial Unicode MS" w:cs="Arial"/>
          <w:sz w:val="20"/>
          <w:szCs w:val="20"/>
        </w:rPr>
        <w:t xml:space="preserve">za pośrednictwem środka komunikacji elektronicznej tj. poczty elektronicznej, na adres e-mail: </w:t>
      </w:r>
      <w:hyperlink r:id="rId18" w:history="1">
        <w:r w:rsidR="001777B5" w:rsidRPr="00C75455">
          <w:rPr>
            <w:rStyle w:val="Hipercze"/>
            <w:rFonts w:eastAsia="Arial Unicode MS" w:cs="Arial"/>
            <w:b/>
            <w:bCs/>
            <w:sz w:val="20"/>
            <w:szCs w:val="20"/>
          </w:rPr>
          <w:t>sanok.oferty@pgnig.pl</w:t>
        </w:r>
      </w:hyperlink>
      <w:r w:rsidRPr="0064511A">
        <w:rPr>
          <w:rFonts w:eastAsia="Arial Unicode MS" w:cs="Arial"/>
          <w:b/>
          <w:bCs/>
          <w:sz w:val="20"/>
          <w:szCs w:val="20"/>
          <w:u w:val="single"/>
        </w:rPr>
        <w:t>:</w:t>
      </w:r>
    </w:p>
    <w:p w14:paraId="3F644EFC" w14:textId="019019A3" w:rsidR="00404497" w:rsidRPr="0064511A" w:rsidRDefault="00404497" w:rsidP="008A417E">
      <w:pPr>
        <w:spacing w:line="240" w:lineRule="auto"/>
        <w:ind w:left="1134" w:hanging="708"/>
        <w:contextualSpacing/>
        <w:rPr>
          <w:rFonts w:eastAsia="Arial Unicode MS" w:cs="Arial"/>
          <w:sz w:val="20"/>
          <w:szCs w:val="20"/>
        </w:rPr>
      </w:pPr>
      <w:r w:rsidRPr="0064511A">
        <w:rPr>
          <w:rFonts w:eastAsia="Arial Unicode MS" w:cs="Arial"/>
          <w:sz w:val="20"/>
          <w:szCs w:val="20"/>
        </w:rPr>
        <w:t>22.</w:t>
      </w:r>
      <w:r w:rsidR="00443AD8" w:rsidRPr="0064511A">
        <w:rPr>
          <w:rFonts w:eastAsia="Arial Unicode MS" w:cs="Arial"/>
          <w:sz w:val="20"/>
          <w:szCs w:val="20"/>
        </w:rPr>
        <w:t>11</w:t>
      </w:r>
      <w:r w:rsidRPr="0064511A">
        <w:rPr>
          <w:rFonts w:eastAsia="Arial Unicode MS" w:cs="Arial"/>
          <w:sz w:val="20"/>
          <w:szCs w:val="20"/>
        </w:rPr>
        <w:t>.1</w:t>
      </w:r>
      <w:r w:rsidRPr="0064511A">
        <w:rPr>
          <w:rFonts w:eastAsia="Arial Unicode MS" w:cs="Arial"/>
          <w:sz w:val="20"/>
          <w:szCs w:val="20"/>
        </w:rPr>
        <w:tab/>
        <w:t>Oferty przygotowane na podstawie Formularza ofertowego wraz ze wszystkimi dokumentami należy składać, przesyłając z adresu poczty elektronicznej, którym Wykonawca posłuży się celem złożenia oferty, w formie:</w:t>
      </w:r>
    </w:p>
    <w:p w14:paraId="10342AD4" w14:textId="77777777" w:rsidR="00D56C94" w:rsidRPr="0064511A" w:rsidRDefault="00D56C94" w:rsidP="00D56C94">
      <w:pPr>
        <w:spacing w:line="240" w:lineRule="auto"/>
        <w:ind w:left="1134" w:hanging="708"/>
        <w:contextualSpacing/>
        <w:rPr>
          <w:rFonts w:eastAsia="Arial Unicode MS" w:cs="Arial"/>
          <w:sz w:val="6"/>
          <w:szCs w:val="20"/>
        </w:rPr>
      </w:pPr>
    </w:p>
    <w:p w14:paraId="0636DF29" w14:textId="1A235414" w:rsidR="00404497" w:rsidRPr="0064511A" w:rsidRDefault="00404497" w:rsidP="00D56C94">
      <w:pPr>
        <w:spacing w:line="240" w:lineRule="auto"/>
        <w:ind w:left="1701" w:hanging="709"/>
        <w:rPr>
          <w:rFonts w:eastAsia="Arial Unicode MS" w:cs="Arial"/>
          <w:sz w:val="20"/>
          <w:szCs w:val="20"/>
        </w:rPr>
      </w:pPr>
      <w:r w:rsidRPr="0064511A">
        <w:rPr>
          <w:rFonts w:eastAsia="Arial Unicode MS" w:cs="Arial"/>
          <w:sz w:val="20"/>
          <w:szCs w:val="20"/>
        </w:rPr>
        <w:t>a)</w:t>
      </w:r>
      <w:r w:rsidRPr="0064511A">
        <w:rPr>
          <w:rFonts w:eastAsia="Arial Unicode MS" w:cs="Arial"/>
          <w:sz w:val="20"/>
          <w:szCs w:val="20"/>
        </w:rPr>
        <w:tab/>
        <w:t>dokumentowej tj. skanów własnoręcznie (odręcznie) podpisanych dokumentów zgodnie z wymaganiami określonymi w SWZ, lub</w:t>
      </w:r>
    </w:p>
    <w:p w14:paraId="585D4E58" w14:textId="77777777" w:rsidR="00D56C94" w:rsidRPr="0064511A" w:rsidRDefault="00D56C94" w:rsidP="00D56C94">
      <w:pPr>
        <w:spacing w:line="240" w:lineRule="auto"/>
        <w:ind w:left="1701" w:hanging="709"/>
        <w:rPr>
          <w:rFonts w:eastAsia="Arial Unicode MS" w:cs="Arial"/>
          <w:sz w:val="2"/>
          <w:szCs w:val="20"/>
        </w:rPr>
      </w:pPr>
    </w:p>
    <w:p w14:paraId="021BD18F" w14:textId="0D850EA1" w:rsidR="00404497" w:rsidRPr="0064511A" w:rsidRDefault="00404497" w:rsidP="00404497">
      <w:pPr>
        <w:spacing w:line="260" w:lineRule="exact"/>
        <w:ind w:left="1701" w:hanging="708"/>
        <w:contextualSpacing/>
        <w:rPr>
          <w:rFonts w:eastAsia="Arial Unicode MS" w:cs="Arial"/>
          <w:sz w:val="20"/>
          <w:szCs w:val="20"/>
        </w:rPr>
      </w:pPr>
      <w:r w:rsidRPr="0064511A">
        <w:rPr>
          <w:rFonts w:eastAsia="Arial Unicode MS" w:cs="Arial"/>
          <w:sz w:val="20"/>
          <w:szCs w:val="20"/>
        </w:rPr>
        <w:t>b)</w:t>
      </w:r>
      <w:r w:rsidRPr="0064511A">
        <w:rPr>
          <w:rFonts w:eastAsia="Arial Unicode MS" w:cs="Arial"/>
          <w:sz w:val="20"/>
          <w:szCs w:val="20"/>
        </w:rPr>
        <w:tab/>
        <w:t>elektronicznej tj. pliku elektronicznego (plików elektronicznych) w powszechnie stosowanym formacie (np. pdf) zawierającego/</w:t>
      </w:r>
      <w:proofErr w:type="spellStart"/>
      <w:r w:rsidRPr="0064511A">
        <w:rPr>
          <w:rFonts w:eastAsia="Arial Unicode MS" w:cs="Arial"/>
          <w:sz w:val="20"/>
          <w:szCs w:val="20"/>
        </w:rPr>
        <w:t>ych</w:t>
      </w:r>
      <w:proofErr w:type="spellEnd"/>
      <w:r w:rsidRPr="0064511A">
        <w:rPr>
          <w:rFonts w:eastAsia="Arial Unicode MS" w:cs="Arial"/>
          <w:sz w:val="20"/>
          <w:szCs w:val="20"/>
        </w:rPr>
        <w:t xml:space="preserve"> treść oferty i wymaganych </w:t>
      </w:r>
      <w:r w:rsidRPr="0064511A">
        <w:rPr>
          <w:rFonts w:eastAsia="Arial Unicode MS" w:cs="Arial"/>
          <w:sz w:val="20"/>
          <w:szCs w:val="20"/>
        </w:rPr>
        <w:lastRenderedPageBreak/>
        <w:t xml:space="preserve">załączników, zgodnie z wymaganiami określonymi w </w:t>
      </w:r>
      <w:r w:rsidR="003C19FF" w:rsidRPr="0064511A">
        <w:rPr>
          <w:rFonts w:eastAsia="Arial Unicode MS" w:cs="Arial"/>
          <w:sz w:val="20"/>
          <w:szCs w:val="20"/>
        </w:rPr>
        <w:t>SWZ</w:t>
      </w:r>
      <w:r w:rsidRPr="0064511A">
        <w:rPr>
          <w:rFonts w:eastAsia="Arial Unicode MS" w:cs="Arial"/>
          <w:sz w:val="20"/>
          <w:szCs w:val="20"/>
        </w:rPr>
        <w:t>, opatrzonego/</w:t>
      </w:r>
      <w:proofErr w:type="spellStart"/>
      <w:r w:rsidRPr="0064511A">
        <w:rPr>
          <w:rFonts w:eastAsia="Arial Unicode MS" w:cs="Arial"/>
          <w:sz w:val="20"/>
          <w:szCs w:val="20"/>
        </w:rPr>
        <w:t>ych</w:t>
      </w:r>
      <w:proofErr w:type="spellEnd"/>
      <w:r w:rsidRPr="0064511A">
        <w:rPr>
          <w:rFonts w:eastAsia="Arial Unicode MS" w:cs="Arial"/>
          <w:sz w:val="20"/>
          <w:szCs w:val="20"/>
        </w:rPr>
        <w:t xml:space="preserve"> kwalifikowanym podpisem elektronicznym</w:t>
      </w:r>
      <w:r w:rsidR="00D370ED" w:rsidRPr="0064511A">
        <w:rPr>
          <w:rFonts w:eastAsia="Arial Unicode MS" w:cs="Arial"/>
          <w:sz w:val="20"/>
          <w:szCs w:val="20"/>
        </w:rPr>
        <w:t>.</w:t>
      </w:r>
    </w:p>
    <w:p w14:paraId="00430E21" w14:textId="04710477" w:rsidR="00404497" w:rsidRPr="0064511A" w:rsidRDefault="00404497" w:rsidP="00404497">
      <w:pPr>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.2</w:t>
      </w:r>
      <w:r w:rsidRPr="0064511A">
        <w:rPr>
          <w:rFonts w:eastAsia="Arial Unicode MS" w:cs="Arial"/>
          <w:sz w:val="20"/>
          <w:szCs w:val="20"/>
        </w:rPr>
        <w:tab/>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2781BDCA" w14:textId="71BDBC26" w:rsidR="00404497" w:rsidRPr="0064511A" w:rsidRDefault="00404497" w:rsidP="00404497">
      <w:pPr>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.3</w:t>
      </w:r>
      <w:r w:rsidRPr="0064511A">
        <w:rPr>
          <w:rFonts w:eastAsia="Arial Unicode MS" w:cs="Arial"/>
          <w:sz w:val="20"/>
          <w:szCs w:val="20"/>
        </w:rPr>
        <w:tab/>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375AC8E4" w14:textId="07EA35A8" w:rsidR="00404497" w:rsidRPr="0064511A" w:rsidRDefault="00404497" w:rsidP="00404497">
      <w:pPr>
        <w:tabs>
          <w:tab w:val="left" w:pos="993"/>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.4</w:t>
      </w:r>
      <w:r w:rsidRPr="0064511A">
        <w:rPr>
          <w:rFonts w:eastAsia="Arial Unicode MS" w:cs="Arial"/>
          <w:bCs/>
          <w:sz w:val="20"/>
          <w:szCs w:val="20"/>
        </w:rPr>
        <w:tab/>
      </w:r>
      <w:r w:rsidRPr="0064511A">
        <w:rPr>
          <w:rFonts w:eastAsia="Arial Unicode MS" w:cs="Arial"/>
          <w:sz w:val="20"/>
          <w:szCs w:val="20"/>
          <w:u w:val="single"/>
        </w:rPr>
        <w:t>W temacie wiadomości</w:t>
      </w:r>
      <w:r w:rsidRPr="0064511A">
        <w:rPr>
          <w:rFonts w:eastAsia="Arial Unicode MS" w:cs="Arial"/>
          <w:sz w:val="20"/>
          <w:szCs w:val="20"/>
        </w:rPr>
        <w:t xml:space="preserve"> zawierającej ofertę należy wpisać w następującej kolejności:</w:t>
      </w:r>
    </w:p>
    <w:p w14:paraId="30D9AC98"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„OFERTA” (w przypadku składania oferty),</w:t>
      </w:r>
    </w:p>
    <w:p w14:paraId="29BF0DED" w14:textId="12D5B2AF"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imię i nazwisko osoby wskazanej w pkt 1</w:t>
      </w:r>
      <w:r w:rsidR="00041FCF" w:rsidRPr="0064511A">
        <w:rPr>
          <w:rFonts w:eastAsia="Arial Unicode MS" w:cs="Arial"/>
          <w:sz w:val="20"/>
          <w:szCs w:val="20"/>
        </w:rPr>
        <w:t>.2</w:t>
      </w:r>
      <w:r w:rsidRPr="0064511A">
        <w:rPr>
          <w:rFonts w:eastAsia="Arial Unicode MS" w:cs="Arial"/>
          <w:sz w:val="20"/>
          <w:szCs w:val="20"/>
        </w:rPr>
        <w:t xml:space="preserve"> SWZ do kontaktu,</w:t>
      </w:r>
    </w:p>
    <w:p w14:paraId="2185F43F"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nr CRZ postępowania,</w:t>
      </w:r>
    </w:p>
    <w:p w14:paraId="2AF7E2BD" w14:textId="77777777" w:rsidR="00404497" w:rsidRPr="0064511A" w:rsidRDefault="00404497" w:rsidP="00864E1B">
      <w:pPr>
        <w:numPr>
          <w:ilvl w:val="0"/>
          <w:numId w:val="20"/>
        </w:numPr>
        <w:spacing w:line="260" w:lineRule="exact"/>
        <w:ind w:hanging="708"/>
        <w:contextualSpacing/>
        <w:rPr>
          <w:rFonts w:eastAsia="Arial Unicode MS" w:cs="Arial"/>
          <w:sz w:val="20"/>
          <w:szCs w:val="20"/>
        </w:rPr>
      </w:pPr>
      <w:r w:rsidRPr="0064511A">
        <w:rPr>
          <w:rFonts w:eastAsia="Arial Unicode MS" w:cs="Arial"/>
          <w:sz w:val="20"/>
          <w:szCs w:val="20"/>
        </w:rPr>
        <w:t>temat postępowania – jeżeli temat jest długi prosimy wpisać kilka początkowych słów a na końcu znak: (…).</w:t>
      </w:r>
    </w:p>
    <w:p w14:paraId="4B2214CB" w14:textId="2B34DF65" w:rsidR="00404497" w:rsidRPr="0064511A" w:rsidRDefault="00404497" w:rsidP="00404497">
      <w:pPr>
        <w:tabs>
          <w:tab w:val="left" w:pos="567"/>
        </w:tabs>
        <w:spacing w:line="260" w:lineRule="exact"/>
        <w:ind w:left="1134" w:hanging="708"/>
        <w:contextualSpacing/>
        <w:rPr>
          <w:rFonts w:eastAsia="Arial Unicode MS" w:cs="Arial"/>
          <w:sz w:val="20"/>
          <w:szCs w:val="20"/>
          <w:lang w:val="en-US"/>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.5</w:t>
      </w:r>
      <w:r w:rsidRPr="0064511A">
        <w:rPr>
          <w:rFonts w:eastAsia="Arial Unicode MS" w:cs="Arial"/>
          <w:sz w:val="20"/>
          <w:szCs w:val="20"/>
        </w:rPr>
        <w:tab/>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64511A">
        <w:rPr>
          <w:rFonts w:eastAsia="Arial Unicode MS" w:cs="Arial"/>
          <w:i/>
          <w:iCs/>
          <w:sz w:val="20"/>
          <w:szCs w:val="20"/>
        </w:rPr>
        <w:t>informacje, jak w pkt 22.1</w:t>
      </w:r>
      <w:r w:rsidR="00D370ED" w:rsidRPr="0064511A">
        <w:rPr>
          <w:rFonts w:eastAsia="Arial Unicode MS" w:cs="Arial"/>
          <w:i/>
          <w:iCs/>
          <w:sz w:val="20"/>
          <w:szCs w:val="20"/>
        </w:rPr>
        <w:t>1</w:t>
      </w:r>
      <w:r w:rsidRPr="0064511A">
        <w:rPr>
          <w:rFonts w:eastAsia="Arial Unicode MS" w:cs="Arial"/>
          <w:i/>
          <w:iCs/>
          <w:sz w:val="20"/>
          <w:szCs w:val="20"/>
        </w:rPr>
        <w:t xml:space="preserve">.4 powyżej)”.  </w:t>
      </w:r>
      <w:r w:rsidRPr="0064511A">
        <w:rPr>
          <w:rFonts w:eastAsia="Arial Unicode MS" w:cs="Arial"/>
          <w:sz w:val="20"/>
          <w:szCs w:val="20"/>
        </w:rPr>
        <w:t xml:space="preserve">Należy podać również adnotację w treści ostatniej wiadomości „Przesłano komplet oferty – ilość wiadomości ……..” Komunikaty z serwerów o niedostarczeniu wiadomości do odbiorcy, adresat </w:t>
      </w:r>
      <w:r w:rsidR="00171698" w:rsidRPr="0064511A">
        <w:rPr>
          <w:rFonts w:eastAsia="Arial Unicode MS" w:cs="Arial"/>
          <w:sz w:val="20"/>
          <w:szCs w:val="20"/>
        </w:rPr>
        <w:br/>
      </w:r>
      <w:r w:rsidRPr="0064511A">
        <w:rPr>
          <w:rFonts w:eastAsia="Arial Unicode MS" w:cs="Arial"/>
          <w:sz w:val="20"/>
          <w:szCs w:val="20"/>
        </w:rPr>
        <w:t>(ang.: „</w:t>
      </w:r>
      <w:proofErr w:type="spellStart"/>
      <w:r w:rsidRPr="0064511A">
        <w:rPr>
          <w:rFonts w:eastAsia="Arial Unicode MS" w:cs="Arial"/>
          <w:sz w:val="20"/>
          <w:szCs w:val="20"/>
        </w:rPr>
        <w:t>sender</w:t>
      </w:r>
      <w:proofErr w:type="spellEnd"/>
      <w:r w:rsidRPr="0064511A">
        <w:rPr>
          <w:rFonts w:eastAsia="Arial Unicode MS" w:cs="Arial"/>
          <w:sz w:val="20"/>
          <w:szCs w:val="20"/>
        </w:rPr>
        <w:t xml:space="preserve">”) otrzymuje, co do zasady, w języku angielskim. </w:t>
      </w:r>
      <w:proofErr w:type="spellStart"/>
      <w:r w:rsidRPr="0064511A">
        <w:rPr>
          <w:rFonts w:eastAsia="Arial Unicode MS" w:cs="Arial"/>
          <w:sz w:val="20"/>
          <w:szCs w:val="20"/>
          <w:lang w:val="en-US"/>
        </w:rPr>
        <w:t>Przykładowe</w:t>
      </w:r>
      <w:proofErr w:type="spellEnd"/>
      <w:r w:rsidRPr="0064511A">
        <w:rPr>
          <w:rFonts w:eastAsia="Arial Unicode MS" w:cs="Arial"/>
          <w:sz w:val="20"/>
          <w:szCs w:val="20"/>
          <w:lang w:val="en-US"/>
        </w:rPr>
        <w:t xml:space="preserve"> </w:t>
      </w:r>
      <w:proofErr w:type="spellStart"/>
      <w:r w:rsidRPr="0064511A">
        <w:rPr>
          <w:rFonts w:eastAsia="Arial Unicode MS" w:cs="Arial"/>
          <w:sz w:val="20"/>
          <w:szCs w:val="20"/>
          <w:lang w:val="en-US"/>
        </w:rPr>
        <w:t>fragmenty</w:t>
      </w:r>
      <w:proofErr w:type="spellEnd"/>
      <w:r w:rsidRPr="0064511A">
        <w:rPr>
          <w:rFonts w:eastAsia="Arial Unicode MS" w:cs="Arial"/>
          <w:sz w:val="20"/>
          <w:szCs w:val="20"/>
          <w:lang w:val="en-US"/>
        </w:rPr>
        <w:t xml:space="preserve"> </w:t>
      </w:r>
      <w:proofErr w:type="spellStart"/>
      <w:r w:rsidRPr="0064511A">
        <w:rPr>
          <w:rFonts w:eastAsia="Arial Unicode MS" w:cs="Arial"/>
          <w:sz w:val="20"/>
          <w:szCs w:val="20"/>
          <w:lang w:val="en-US"/>
        </w:rPr>
        <w:t>komunikatu</w:t>
      </w:r>
      <w:proofErr w:type="spellEnd"/>
      <w:r w:rsidRPr="0064511A">
        <w:rPr>
          <w:rFonts w:eastAsia="Arial Unicode MS" w:cs="Arial"/>
          <w:sz w:val="20"/>
          <w:szCs w:val="20"/>
          <w:lang w:val="en-US"/>
        </w:rPr>
        <w:t xml:space="preserve"> z </w:t>
      </w:r>
      <w:proofErr w:type="spellStart"/>
      <w:r w:rsidRPr="0064511A">
        <w:rPr>
          <w:rFonts w:eastAsia="Arial Unicode MS" w:cs="Arial"/>
          <w:sz w:val="20"/>
          <w:szCs w:val="20"/>
          <w:lang w:val="en-US"/>
        </w:rPr>
        <w:t>serwera</w:t>
      </w:r>
      <w:proofErr w:type="spellEnd"/>
      <w:r w:rsidRPr="0064511A">
        <w:rPr>
          <w:rFonts w:eastAsia="Arial Unicode MS" w:cs="Arial"/>
          <w:sz w:val="20"/>
          <w:szCs w:val="20"/>
          <w:lang w:val="en-US"/>
        </w:rPr>
        <w:t xml:space="preserve"> to „..refused to talk to me...” </w:t>
      </w:r>
      <w:proofErr w:type="spellStart"/>
      <w:r w:rsidRPr="0064511A">
        <w:rPr>
          <w:rFonts w:eastAsia="Arial Unicode MS" w:cs="Arial"/>
          <w:sz w:val="20"/>
          <w:szCs w:val="20"/>
          <w:lang w:val="en-US"/>
        </w:rPr>
        <w:t>lub</w:t>
      </w:r>
      <w:proofErr w:type="spellEnd"/>
      <w:r w:rsidRPr="0064511A">
        <w:rPr>
          <w:rFonts w:eastAsia="Arial Unicode MS" w:cs="Arial"/>
          <w:sz w:val="20"/>
          <w:szCs w:val="20"/>
          <w:lang w:val="en-US"/>
        </w:rPr>
        <w:t xml:space="preserve"> „…message could not be delivered to one or more recipients…”.</w:t>
      </w:r>
    </w:p>
    <w:p w14:paraId="75848696" w14:textId="3E83CDE5" w:rsidR="00404497" w:rsidRPr="0064511A" w:rsidRDefault="00404497" w:rsidP="00404497">
      <w:pPr>
        <w:spacing w:line="260" w:lineRule="exact"/>
        <w:ind w:left="1134"/>
        <w:contextualSpacing/>
        <w:rPr>
          <w:rFonts w:eastAsia="Arial Unicode MS" w:cs="Arial"/>
          <w:sz w:val="20"/>
          <w:szCs w:val="20"/>
        </w:rPr>
      </w:pPr>
      <w:r w:rsidRPr="0064511A">
        <w:rPr>
          <w:rFonts w:eastAsia="Arial Unicode MS" w:cs="Arial"/>
          <w:sz w:val="20"/>
          <w:szCs w:val="20"/>
        </w:rPr>
        <w:t xml:space="preserve">UWAGA: podejmowanie kolejnej próby wysyłki wiadomości tej samej wielkości, po otrzymaniu komunikatu z serwera, może spowodować potraktowanie wiadomości </w:t>
      </w:r>
      <w:r w:rsidR="00583A2E" w:rsidRPr="0064511A">
        <w:rPr>
          <w:rFonts w:eastAsia="Arial Unicode MS" w:cs="Arial"/>
          <w:sz w:val="20"/>
          <w:szCs w:val="20"/>
        </w:rPr>
        <w:br/>
      </w:r>
      <w:r w:rsidRPr="0064511A">
        <w:rPr>
          <w:rFonts w:eastAsia="Arial Unicode MS" w:cs="Arial"/>
          <w:sz w:val="20"/>
          <w:szCs w:val="20"/>
        </w:rPr>
        <w:t xml:space="preserve">z danego adresu, jako spam i jej zablokowanie. </w:t>
      </w:r>
    </w:p>
    <w:p w14:paraId="782C1655" w14:textId="09B1A3A3" w:rsidR="00404497" w:rsidRPr="0064511A" w:rsidRDefault="00404497" w:rsidP="00404497">
      <w:pPr>
        <w:tabs>
          <w:tab w:val="left" w:pos="426"/>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.6</w:t>
      </w:r>
      <w:r w:rsidRPr="0064511A">
        <w:rPr>
          <w:rFonts w:eastAsia="Arial Unicode MS" w:cs="Arial"/>
          <w:sz w:val="20"/>
          <w:szCs w:val="20"/>
        </w:rPr>
        <w:tab/>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64511A">
        <w:t xml:space="preserve"> </w:t>
      </w:r>
      <w:hyperlink r:id="rId19" w:history="1">
        <w:r w:rsidR="001777B5" w:rsidRPr="00C75455">
          <w:rPr>
            <w:rStyle w:val="Hipercze"/>
            <w:rFonts w:eastAsia="Arial Unicode MS" w:cs="Arial"/>
            <w:b/>
            <w:bCs/>
            <w:sz w:val="20"/>
            <w:szCs w:val="20"/>
          </w:rPr>
          <w:t>sanok.przetargi@pgnig.pl</w:t>
        </w:r>
      </w:hyperlink>
      <w:r w:rsidR="004027E8" w:rsidRPr="0064511A">
        <w:rPr>
          <w:rFonts w:eastAsia="Arial Unicode MS" w:cs="Arial"/>
          <w:sz w:val="20"/>
          <w:szCs w:val="20"/>
        </w:rPr>
        <w:t xml:space="preserve">. </w:t>
      </w:r>
      <w:r w:rsidRPr="0064511A">
        <w:rPr>
          <w:rFonts w:eastAsia="Arial Unicode MS" w:cs="Arial"/>
          <w:sz w:val="20"/>
          <w:szCs w:val="20"/>
        </w:rPr>
        <w:t>W przypadku przesyłania hasła należy wskazać, że jest to hasło do oferty oraz podać imię i nazwisko osoby wskazanej w pkt 1</w:t>
      </w:r>
      <w:r w:rsidR="00041FCF" w:rsidRPr="0064511A">
        <w:rPr>
          <w:rFonts w:eastAsia="Arial Unicode MS" w:cs="Arial"/>
          <w:sz w:val="20"/>
          <w:szCs w:val="20"/>
        </w:rPr>
        <w:t>.2</w:t>
      </w:r>
      <w:r w:rsidRPr="0064511A">
        <w:rPr>
          <w:rFonts w:eastAsia="Arial Unicode MS" w:cs="Arial"/>
          <w:sz w:val="20"/>
          <w:szCs w:val="20"/>
        </w:rPr>
        <w:t xml:space="preserve"> SWZ, nr CRZ oraz temat postępowania – jeżeli temat jest długi prosimy wpisać kilka początkowych słów a na końcu znak: (…).  </w:t>
      </w:r>
    </w:p>
    <w:p w14:paraId="4E61C62C" w14:textId="2223B095" w:rsidR="00404497" w:rsidRPr="0064511A" w:rsidRDefault="00404497" w:rsidP="00404497">
      <w:pPr>
        <w:tabs>
          <w:tab w:val="left" w:pos="426"/>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.7</w:t>
      </w:r>
      <w:r w:rsidRPr="0064511A">
        <w:rPr>
          <w:rFonts w:eastAsia="Arial Unicode MS" w:cs="Arial"/>
          <w:sz w:val="20"/>
          <w:szCs w:val="20"/>
        </w:rPr>
        <w:tab/>
        <w:t>Zamawiający może, do chwili zakończenia Postępowania, zażądać w wyznaczonym przez niego terminie złożonych skanem dokumentów, w formie pisemnej („papierowej”) w oryginale lub kopii poświadczonej (oryginalnie) za zgodność z oryginałem przez Wykonawcę.</w:t>
      </w:r>
    </w:p>
    <w:p w14:paraId="17FC533D" w14:textId="22E70AFE" w:rsidR="00404497" w:rsidRPr="0064511A" w:rsidRDefault="00404497" w:rsidP="00404497">
      <w:pPr>
        <w:tabs>
          <w:tab w:val="left" w:pos="1134"/>
        </w:tabs>
        <w:spacing w:line="260" w:lineRule="exact"/>
        <w:ind w:left="1134" w:hanging="708"/>
        <w:contextualSpacing/>
        <w:rPr>
          <w:rFonts w:eastAsia="Arial Unicode MS" w:cs="Arial"/>
          <w:sz w:val="20"/>
          <w:szCs w:val="20"/>
        </w:rPr>
      </w:pPr>
      <w:r w:rsidRPr="0064511A">
        <w:rPr>
          <w:rFonts w:eastAsia="Arial Unicode MS" w:cs="Arial"/>
          <w:sz w:val="20"/>
          <w:szCs w:val="20"/>
        </w:rPr>
        <w:t>22.1</w:t>
      </w:r>
      <w:r w:rsidR="00443AD8" w:rsidRPr="0064511A">
        <w:rPr>
          <w:rFonts w:eastAsia="Arial Unicode MS" w:cs="Arial"/>
          <w:sz w:val="20"/>
          <w:szCs w:val="20"/>
        </w:rPr>
        <w:t>1</w:t>
      </w:r>
      <w:r w:rsidRPr="0064511A">
        <w:rPr>
          <w:rFonts w:eastAsia="Arial Unicode MS" w:cs="Arial"/>
          <w:sz w:val="20"/>
          <w:szCs w:val="20"/>
        </w:rPr>
        <w:t>.8</w:t>
      </w:r>
      <w:r w:rsidRPr="0064511A">
        <w:rPr>
          <w:rFonts w:eastAsia="Arial Unicode MS" w:cs="Arial"/>
          <w:sz w:val="20"/>
          <w:szCs w:val="20"/>
        </w:rPr>
        <w:tab/>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3819139C" w14:textId="7E665FCB" w:rsidR="002A4756" w:rsidRPr="0064511A" w:rsidRDefault="002A4756" w:rsidP="004556D7">
      <w:pPr>
        <w:tabs>
          <w:tab w:val="left" w:pos="1134"/>
        </w:tabs>
        <w:spacing w:line="260" w:lineRule="exact"/>
        <w:contextualSpacing/>
        <w:rPr>
          <w:rFonts w:eastAsia="Arial Unicode MS" w:cs="Arial"/>
          <w:sz w:val="20"/>
          <w:szCs w:val="20"/>
          <w:lang w:val="cs-CZ"/>
        </w:rPr>
      </w:pPr>
    </w:p>
    <w:p w14:paraId="41371835" w14:textId="77777777" w:rsidR="00515B52" w:rsidRPr="0064511A" w:rsidRDefault="0069101D"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Otwarcie ofert</w:t>
      </w:r>
    </w:p>
    <w:p w14:paraId="4FA04E10" w14:textId="04637FA2" w:rsidR="00515B52" w:rsidRPr="0064511A"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Otwarcie ofert nastąpi w siedzibie Zamawiającego </w:t>
      </w:r>
      <w:r w:rsidR="00963156" w:rsidRPr="0064511A">
        <w:rPr>
          <w:rFonts w:eastAsia="Calibri" w:cs="Arial"/>
          <w:color w:val="000000"/>
          <w:sz w:val="20"/>
          <w:szCs w:val="20"/>
        </w:rPr>
        <w:t xml:space="preserve">w dniu składania ofert </w:t>
      </w:r>
      <w:r w:rsidRPr="0064511A">
        <w:rPr>
          <w:rFonts w:eastAsia="Calibri" w:cs="Arial"/>
          <w:color w:val="000000"/>
          <w:sz w:val="20"/>
          <w:szCs w:val="20"/>
        </w:rPr>
        <w:t xml:space="preserve">o godzinie </w:t>
      </w:r>
      <w:r w:rsidR="004027E8" w:rsidRPr="0064511A">
        <w:rPr>
          <w:rFonts w:eastAsia="Calibri" w:cs="Arial"/>
          <w:color w:val="000000"/>
          <w:sz w:val="20"/>
          <w:szCs w:val="20"/>
        </w:rPr>
        <w:t>1</w:t>
      </w:r>
      <w:r w:rsidR="00CA4C25" w:rsidRPr="0064511A">
        <w:rPr>
          <w:rFonts w:eastAsia="Calibri" w:cs="Arial"/>
          <w:color w:val="000000"/>
          <w:sz w:val="20"/>
          <w:szCs w:val="20"/>
        </w:rPr>
        <w:t>1</w:t>
      </w:r>
      <w:r w:rsidR="004027E8" w:rsidRPr="0064511A">
        <w:rPr>
          <w:rFonts w:eastAsia="Calibri" w:cs="Arial"/>
          <w:color w:val="000000"/>
          <w:sz w:val="20"/>
          <w:szCs w:val="20"/>
        </w:rPr>
        <w:t>:00</w:t>
      </w:r>
      <w:r w:rsidR="00E561ED" w:rsidRPr="0064511A">
        <w:rPr>
          <w:rFonts w:eastAsia="Calibri" w:cs="Arial"/>
          <w:color w:val="000000"/>
          <w:sz w:val="20"/>
          <w:szCs w:val="20"/>
        </w:rPr>
        <w:t>.</w:t>
      </w:r>
    </w:p>
    <w:p w14:paraId="53DFA96F" w14:textId="609168AA" w:rsidR="00F40506" w:rsidRPr="001777B5"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bCs/>
          <w:color w:val="000000"/>
          <w:sz w:val="20"/>
          <w:szCs w:val="20"/>
        </w:rPr>
        <w:t xml:space="preserve">Otwarcie ofert </w:t>
      </w:r>
      <w:r w:rsidRPr="0064511A">
        <w:rPr>
          <w:rFonts w:eastAsia="Calibri" w:cs="Arial"/>
          <w:bCs/>
          <w:sz w:val="20"/>
          <w:szCs w:val="20"/>
        </w:rPr>
        <w:t xml:space="preserve">nie </w:t>
      </w:r>
      <w:r w:rsidRPr="0064511A">
        <w:rPr>
          <w:rFonts w:eastAsia="Calibri" w:cs="Arial"/>
          <w:bCs/>
          <w:color w:val="000000"/>
          <w:sz w:val="20"/>
          <w:szCs w:val="20"/>
        </w:rPr>
        <w:t>jest jawne.</w:t>
      </w:r>
    </w:p>
    <w:p w14:paraId="45691C92"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65138B21" w14:textId="77777777" w:rsidR="00204D3A" w:rsidRPr="0064511A"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Termin związania ofertą.</w:t>
      </w:r>
    </w:p>
    <w:p w14:paraId="570EBD69" w14:textId="77777777" w:rsidR="00ED0E6C" w:rsidRPr="0064511A" w:rsidRDefault="00ED0E6C" w:rsidP="00ED0E6C">
      <w:pPr>
        <w:pStyle w:val="Tekstpodstawowy2"/>
        <w:spacing w:after="0" w:line="276" w:lineRule="auto"/>
        <w:ind w:left="567" w:hanging="567"/>
        <w:rPr>
          <w:rFonts w:cs="Arial"/>
          <w:sz w:val="20"/>
          <w:szCs w:val="20"/>
        </w:rPr>
      </w:pPr>
      <w:r w:rsidRPr="0064511A">
        <w:rPr>
          <w:rFonts w:cs="Arial"/>
          <w:sz w:val="20"/>
          <w:szCs w:val="20"/>
        </w:rPr>
        <w:t>24.1.</w:t>
      </w:r>
      <w:r w:rsidRPr="0064511A">
        <w:rPr>
          <w:rFonts w:cs="Arial"/>
          <w:sz w:val="20"/>
          <w:szCs w:val="20"/>
        </w:rPr>
        <w:tab/>
        <w:t xml:space="preserve">Wykonawca jest związany ofertą przez </w:t>
      </w:r>
      <w:r w:rsidRPr="0064511A">
        <w:rPr>
          <w:rFonts w:cs="Arial"/>
          <w:b/>
          <w:bCs/>
          <w:sz w:val="20"/>
          <w:szCs w:val="20"/>
        </w:rPr>
        <w:t>60</w:t>
      </w:r>
      <w:r w:rsidRPr="0064511A">
        <w:rPr>
          <w:rFonts w:cs="Arial"/>
          <w:sz w:val="20"/>
          <w:szCs w:val="20"/>
        </w:rPr>
        <w:t xml:space="preserve"> dni. Bieg terminu związania ofertą rozpoczyna się wraz z upływem terminu składania ofert. Do obliczania biegu terminu związania ofertą nie stosuje się art. 111 § 2 Kodeksu Cywilnego.</w:t>
      </w:r>
    </w:p>
    <w:p w14:paraId="6B855A1B" w14:textId="77777777" w:rsidR="00ED0E6C" w:rsidRPr="0064511A" w:rsidRDefault="00ED0E6C" w:rsidP="00152A33">
      <w:pPr>
        <w:pStyle w:val="Tekstpodstawowy2"/>
        <w:spacing w:after="0" w:line="276" w:lineRule="auto"/>
        <w:ind w:left="567" w:hanging="567"/>
        <w:rPr>
          <w:rFonts w:cs="Arial"/>
          <w:sz w:val="20"/>
          <w:szCs w:val="20"/>
        </w:rPr>
      </w:pPr>
      <w:r w:rsidRPr="0064511A">
        <w:rPr>
          <w:rFonts w:cs="Arial"/>
          <w:sz w:val="20"/>
          <w:szCs w:val="20"/>
        </w:rPr>
        <w:t>24.2.</w:t>
      </w:r>
      <w:r w:rsidRPr="0064511A">
        <w:rPr>
          <w:rFonts w:cs="Arial"/>
          <w:sz w:val="20"/>
          <w:szCs w:val="20"/>
        </w:rPr>
        <w:tab/>
        <w:t xml:space="preserve">Wykonawca samodzielnie lub na wniosek Zamawiającego może przedłużyć termin związania ofertą. </w:t>
      </w:r>
      <w:r w:rsidRPr="0064511A">
        <w:rPr>
          <w:rFonts w:cs="Arial"/>
          <w:sz w:val="20"/>
          <w:szCs w:val="20"/>
          <w:lang w:bidi="pl-PL"/>
        </w:rPr>
        <w:t>Odmowa wyrażenia zgody na wniosek, nie powoduje utraty wadium.</w:t>
      </w:r>
    </w:p>
    <w:p w14:paraId="75DEAC66" w14:textId="5B854A67" w:rsidR="00ED0E6C" w:rsidRDefault="00ED0E6C" w:rsidP="00152A33">
      <w:pPr>
        <w:pStyle w:val="Tekstkomentarza"/>
        <w:spacing w:line="276" w:lineRule="auto"/>
        <w:ind w:left="567" w:hanging="567"/>
        <w:jc w:val="both"/>
        <w:rPr>
          <w:rFonts w:ascii="Arial" w:hAnsi="Arial" w:cs="Arial"/>
          <w:lang w:val="pl-PL" w:bidi="pl-PL"/>
        </w:rPr>
      </w:pPr>
      <w:r w:rsidRPr="0064511A">
        <w:rPr>
          <w:rFonts w:ascii="Arial" w:hAnsi="Arial" w:cs="Arial"/>
          <w:lang w:val="pl-PL"/>
        </w:rPr>
        <w:t>24.3.</w:t>
      </w:r>
      <w:r w:rsidRPr="0064511A">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64511A">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23842BDC" w14:textId="77777777" w:rsidR="001777B5" w:rsidRPr="0064511A" w:rsidRDefault="001777B5" w:rsidP="00152A33">
      <w:pPr>
        <w:pStyle w:val="Tekstkomentarza"/>
        <w:spacing w:line="276" w:lineRule="auto"/>
        <w:ind w:left="567" w:hanging="567"/>
        <w:jc w:val="both"/>
        <w:rPr>
          <w:lang w:val="pl-PL"/>
        </w:rPr>
      </w:pPr>
    </w:p>
    <w:p w14:paraId="47697E55" w14:textId="77777777" w:rsidR="00204D3A" w:rsidRPr="0064511A"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eastAsia="Calibri" w:cs="Arial"/>
          <w:b/>
          <w:bCs/>
          <w:color w:val="FFFFFF" w:themeColor="background1"/>
          <w:sz w:val="20"/>
          <w:szCs w:val="20"/>
        </w:rPr>
        <w:t>Zmiana i wycofanie oferty.</w:t>
      </w:r>
    </w:p>
    <w:p w14:paraId="33CBA4F3" w14:textId="22365EA1" w:rsidR="00F40506" w:rsidRPr="001777B5"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64511A">
        <w:rPr>
          <w:rFonts w:eastAsia="Calibri" w:cs="Arial"/>
          <w:color w:val="000000"/>
          <w:sz w:val="20"/>
          <w:szCs w:val="20"/>
        </w:rPr>
        <w:t xml:space="preserve">Wykonawca może przed upływem terminu do składania ofert zmienić lub wycofać ofertę. </w:t>
      </w:r>
      <w:r w:rsidR="00A441AC" w:rsidRPr="0064511A">
        <w:rPr>
          <w:rFonts w:cs="Arial"/>
          <w:sz w:val="20"/>
          <w:szCs w:val="20"/>
        </w:rPr>
        <w:t xml:space="preserve">W przypadku zmiany lub wycofania oferty należy ją opisać odpowiednio adnotacją: </w:t>
      </w:r>
      <w:r w:rsidR="0063112D" w:rsidRPr="0064511A">
        <w:rPr>
          <w:rFonts w:cs="Arial"/>
          <w:sz w:val="20"/>
          <w:szCs w:val="20"/>
        </w:rPr>
        <w:br/>
      </w:r>
      <w:r w:rsidR="00A441AC" w:rsidRPr="0064511A">
        <w:rPr>
          <w:rFonts w:cs="Arial"/>
          <w:sz w:val="20"/>
          <w:szCs w:val="20"/>
        </w:rPr>
        <w:t>Oferta zmieniona albo Oferta wycofana</w:t>
      </w:r>
      <w:r w:rsidR="00827EA6" w:rsidRPr="0064511A">
        <w:rPr>
          <w:rFonts w:cs="Arial"/>
          <w:sz w:val="20"/>
          <w:szCs w:val="20"/>
        </w:rPr>
        <w:t>.</w:t>
      </w:r>
    </w:p>
    <w:p w14:paraId="1AD90D73" w14:textId="77777777" w:rsidR="001777B5" w:rsidRPr="0064511A" w:rsidRDefault="001777B5" w:rsidP="001777B5">
      <w:pPr>
        <w:pStyle w:val="Akapitzlist"/>
        <w:spacing w:line="276" w:lineRule="auto"/>
        <w:ind w:left="567"/>
        <w:contextualSpacing w:val="0"/>
        <w:rPr>
          <w:rFonts w:eastAsia="Calibri" w:cs="Arial"/>
          <w:color w:val="000000"/>
          <w:sz w:val="20"/>
          <w:szCs w:val="20"/>
        </w:rPr>
      </w:pPr>
    </w:p>
    <w:p w14:paraId="20C91C9E" w14:textId="77777777" w:rsidR="00990FF3" w:rsidRPr="0064511A" w:rsidRDefault="00990FF3"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64511A">
        <w:rPr>
          <w:rFonts w:cs="Arial"/>
          <w:b/>
          <w:bCs/>
          <w:color w:val="FFFFFF" w:themeColor="background1"/>
          <w:sz w:val="20"/>
          <w:szCs w:val="20"/>
        </w:rPr>
        <w:t>Ochrona danych osobowych</w:t>
      </w:r>
    </w:p>
    <w:p w14:paraId="76A3A2FA" w14:textId="77777777" w:rsidR="00F6251F" w:rsidRPr="0064511A" w:rsidRDefault="00F6251F" w:rsidP="00404F08">
      <w:pPr>
        <w:pStyle w:val="LewaNormal"/>
        <w:numPr>
          <w:ilvl w:val="1"/>
          <w:numId w:val="16"/>
        </w:numPr>
        <w:tabs>
          <w:tab w:val="clear" w:pos="1134"/>
          <w:tab w:val="left" w:pos="567"/>
        </w:tabs>
        <w:spacing w:line="276" w:lineRule="auto"/>
        <w:ind w:left="567" w:hanging="567"/>
        <w:jc w:val="both"/>
        <w:rPr>
          <w:bCs/>
        </w:rPr>
      </w:pPr>
      <w:r w:rsidRPr="0064511A">
        <w:rPr>
          <w:bCs/>
        </w:rPr>
        <w:t>Wykonawca będący osobą fizyczną, przystępując do postępowania potwierdza, że jest świadomy tego, że:</w:t>
      </w:r>
    </w:p>
    <w:p w14:paraId="205BC558" w14:textId="671033D4"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iCs/>
          <w:lang w:val="cs-CZ"/>
        </w:rPr>
        <w:t xml:space="preserve">Administratorem Państwa danych osobowych jest ORLEN S.A. z siedzibą w Płocku, </w:t>
      </w:r>
      <w:r w:rsidR="0032656F" w:rsidRPr="0064511A">
        <w:rPr>
          <w:iCs/>
          <w:lang w:val="cs-CZ"/>
        </w:rPr>
        <w:br/>
      </w:r>
      <w:r w:rsidRPr="0064511A">
        <w:rPr>
          <w:iCs/>
          <w:lang w:val="cs-CZ"/>
        </w:rPr>
        <w:t>ul. Chemików 7 (dalej: ORLEN S.A.).</w:t>
      </w:r>
    </w:p>
    <w:p w14:paraId="7EDFA696" w14:textId="43C284FA"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iCs/>
          <w:lang w:val="cs-CZ"/>
        </w:rPr>
        <w:t xml:space="preserve">Kontaktowe numery telefonów do administratora danych: (24) 256 00 00, </w:t>
      </w:r>
      <w:r w:rsidR="00E72EB1" w:rsidRPr="0064511A">
        <w:rPr>
          <w:iCs/>
          <w:lang w:val="cs-CZ"/>
        </w:rPr>
        <w:br/>
      </w:r>
      <w:r w:rsidRPr="0064511A">
        <w:rPr>
          <w:iCs/>
          <w:lang w:val="cs-CZ"/>
        </w:rPr>
        <w:t>(24) 365 00 00, (22) 778 00 00. Z Administratorem danych możecie Państwo skontaktować się także: </w:t>
      </w:r>
    </w:p>
    <w:p w14:paraId="04E33ADE" w14:textId="4E3D446E" w:rsidR="00E102BA" w:rsidRPr="0064511A" w:rsidRDefault="00E102BA" w:rsidP="00404F08">
      <w:pPr>
        <w:pStyle w:val="LewaNormal"/>
        <w:tabs>
          <w:tab w:val="clear" w:pos="1134"/>
          <w:tab w:val="left" w:pos="709"/>
        </w:tabs>
        <w:spacing w:line="276" w:lineRule="auto"/>
        <w:ind w:left="1418"/>
        <w:jc w:val="both"/>
        <w:rPr>
          <w:iCs/>
          <w:lang w:val="cs-CZ"/>
        </w:rPr>
      </w:pPr>
      <w:r w:rsidRPr="0064511A">
        <w:rPr>
          <w:iCs/>
          <w:lang w:val="cs-CZ"/>
        </w:rPr>
        <w:t>a. listownie na adres: ul. Chemików 7; 09-411 Płock,</w:t>
      </w:r>
    </w:p>
    <w:p w14:paraId="1F77163E" w14:textId="78694B30" w:rsidR="00E102BA" w:rsidRPr="0064511A" w:rsidRDefault="00E102BA" w:rsidP="00404F08">
      <w:pPr>
        <w:pStyle w:val="LewaNormal"/>
        <w:tabs>
          <w:tab w:val="clear" w:pos="1134"/>
          <w:tab w:val="left" w:pos="709"/>
        </w:tabs>
        <w:spacing w:line="276" w:lineRule="auto"/>
        <w:ind w:left="1418"/>
        <w:jc w:val="both"/>
      </w:pPr>
      <w:r w:rsidRPr="0064511A">
        <w:rPr>
          <w:iCs/>
          <w:lang w:val="cs-CZ"/>
        </w:rPr>
        <w:t>b. przez e-mail: daneosobowe@orlen.pl.</w:t>
      </w:r>
    </w:p>
    <w:p w14:paraId="3523D5C6" w14:textId="270B92DB" w:rsidR="00E102BA" w:rsidRPr="0064511A" w:rsidRDefault="00E102BA" w:rsidP="00404F08">
      <w:pPr>
        <w:pStyle w:val="LewaNormal"/>
        <w:numPr>
          <w:ilvl w:val="2"/>
          <w:numId w:val="16"/>
        </w:numPr>
        <w:tabs>
          <w:tab w:val="clear" w:pos="1134"/>
          <w:tab w:val="left" w:pos="709"/>
        </w:tabs>
        <w:spacing w:line="276" w:lineRule="auto"/>
        <w:ind w:left="1418" w:hanging="709"/>
        <w:jc w:val="both"/>
      </w:pPr>
      <w:r w:rsidRPr="0064511A">
        <w:rPr>
          <w:lang w:val="cs-CZ"/>
        </w:rPr>
        <w:t xml:space="preserve">Do kontaktu z Inspektorem ochrony danych w ORLEN S.A. służy następujący adres email: </w:t>
      </w:r>
      <w:r w:rsidR="0047426F">
        <w:fldChar w:fldCharType="begin"/>
      </w:r>
      <w:r w:rsidR="0047426F">
        <w:instrText xml:space="preserve"> HYPERLINK "mailto:daneosobowe@orlen.pl" </w:instrText>
      </w:r>
      <w:r w:rsidR="0047426F">
        <w:fldChar w:fldCharType="separate"/>
      </w:r>
      <w:r w:rsidRPr="0064511A">
        <w:rPr>
          <w:rStyle w:val="Hipercze"/>
          <w:lang w:val="cs-CZ"/>
        </w:rPr>
        <w:t>daneosobowe@orlen.pl</w:t>
      </w:r>
      <w:r w:rsidR="0047426F">
        <w:rPr>
          <w:rStyle w:val="Hipercze"/>
          <w:lang w:val="cs-CZ"/>
        </w:rPr>
        <w:fldChar w:fldCharType="end"/>
      </w:r>
      <w:r w:rsidRPr="0064511A">
        <w:rPr>
          <w:lang w:val="cs-CZ"/>
        </w:rPr>
        <w:t xml:space="preserve">. </w:t>
      </w:r>
      <w:r w:rsidRPr="0064511A">
        <w:t xml:space="preserve">Z Inspektorem ochrony danych można skontaktować się także pisemnie na adres siedziby ORLEN S.A., wskazany w pkt 1, z dopiskiem „Inspektor Ochrony Danych“. Dane dot. Inspektora Ochrony Danych dostępne </w:t>
      </w:r>
      <w:r w:rsidR="0032656F" w:rsidRPr="0064511A">
        <w:br/>
      </w:r>
      <w:r w:rsidRPr="0064511A">
        <w:t xml:space="preserve">są również na stronie </w:t>
      </w:r>
      <w:hyperlink r:id="rId20" w:history="1">
        <w:r w:rsidRPr="0064511A">
          <w:rPr>
            <w:rStyle w:val="Hipercze"/>
          </w:rPr>
          <w:t>www.orlen.pl</w:t>
        </w:r>
      </w:hyperlink>
      <w:r w:rsidRPr="0064511A">
        <w:t xml:space="preserve"> w zakładce „Kontakt”.</w:t>
      </w:r>
    </w:p>
    <w:p w14:paraId="3239AD48" w14:textId="77777777" w:rsidR="00F6251F" w:rsidRPr="0064511A" w:rsidRDefault="00F6251F" w:rsidP="00404F08">
      <w:pPr>
        <w:pStyle w:val="LewaNormal"/>
        <w:numPr>
          <w:ilvl w:val="2"/>
          <w:numId w:val="16"/>
        </w:numPr>
        <w:tabs>
          <w:tab w:val="clear" w:pos="1134"/>
          <w:tab w:val="left" w:pos="709"/>
        </w:tabs>
        <w:spacing w:line="276" w:lineRule="auto"/>
        <w:ind w:left="1418" w:hanging="709"/>
        <w:jc w:val="both"/>
      </w:pPr>
      <w:r w:rsidRPr="0064511A">
        <w:rPr>
          <w:rFonts w:eastAsia="Calibri"/>
        </w:rPr>
        <w:t>Pani/Pana dane osobowe w niezbędnym zakresie będą przetwarzane:</w:t>
      </w:r>
    </w:p>
    <w:p w14:paraId="69B9738D" w14:textId="77777777" w:rsidR="00F6251F" w:rsidRPr="0064511A" w:rsidRDefault="00F6251F" w:rsidP="00864E1B">
      <w:pPr>
        <w:pStyle w:val="LewaNormal"/>
        <w:numPr>
          <w:ilvl w:val="3"/>
          <w:numId w:val="16"/>
        </w:numPr>
        <w:tabs>
          <w:tab w:val="clear" w:pos="1134"/>
        </w:tabs>
        <w:ind w:left="2410" w:hanging="992"/>
        <w:jc w:val="both"/>
      </w:pPr>
      <w:r w:rsidRPr="0064511A">
        <w:rPr>
          <w:rFonts w:eastAsia="Times New Roman"/>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0A92E49B" w14:textId="24630EE8" w:rsidR="00F6251F" w:rsidRPr="0064511A" w:rsidRDefault="00F6251F" w:rsidP="00864E1B">
      <w:pPr>
        <w:pStyle w:val="LewaNormal"/>
        <w:numPr>
          <w:ilvl w:val="3"/>
          <w:numId w:val="16"/>
        </w:numPr>
        <w:tabs>
          <w:tab w:val="clear" w:pos="1134"/>
        </w:tabs>
        <w:ind w:left="2410" w:hanging="992"/>
        <w:jc w:val="both"/>
      </w:pPr>
      <w:r w:rsidRPr="0064511A">
        <w:rPr>
          <w:rFonts w:eastAsia="Times New Roman"/>
          <w:lang w:eastAsia="pl-PL"/>
        </w:rPr>
        <w:t xml:space="preserve">dla celów wypełnienia obowiązków prawnych ciążących na </w:t>
      </w:r>
      <w:r w:rsidR="001B048D" w:rsidRPr="0064511A">
        <w:t>ORLEN S.A.</w:t>
      </w:r>
      <w:r w:rsidRPr="0064511A">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4058D5DE" w14:textId="0856A33F" w:rsidR="00F6251F" w:rsidRPr="0064511A" w:rsidRDefault="00F6251F" w:rsidP="00864E1B">
      <w:pPr>
        <w:pStyle w:val="LewaNormal"/>
        <w:numPr>
          <w:ilvl w:val="3"/>
          <w:numId w:val="16"/>
        </w:numPr>
        <w:tabs>
          <w:tab w:val="clear" w:pos="1134"/>
        </w:tabs>
        <w:ind w:left="2410" w:hanging="992"/>
        <w:jc w:val="both"/>
      </w:pPr>
      <w:r w:rsidRPr="0064511A">
        <w:t xml:space="preserve">w celu dokonania oceny współpracy na podstawie zawartej z Panią/Panem umowy (w przypadku jej zawarcia) – podstawą prawną przetwarzania jest prawnie uzasadniony interes </w:t>
      </w:r>
      <w:r w:rsidR="001B048D" w:rsidRPr="0064511A">
        <w:t>ORLEN S.A.</w:t>
      </w:r>
      <w:r w:rsidRPr="0064511A">
        <w:t xml:space="preserve"> (art. 6 ust. 1 lit. f RODO); prawnie uzasadniony interes polega na umożliwieniu </w:t>
      </w:r>
      <w:r w:rsidR="001B048D" w:rsidRPr="0064511A">
        <w:t>ORLEN S.A.</w:t>
      </w:r>
      <w:r w:rsidRPr="0064511A">
        <w:t xml:space="preserve"> dokonywania okresowej oceny współpracy z kontrahentami </w:t>
      </w:r>
      <w:r w:rsidR="001B048D" w:rsidRPr="0064511A">
        <w:t>ORLEN S.A.</w:t>
      </w:r>
      <w:r w:rsidRPr="0064511A">
        <w:t>, m.in. z punktu widzenia terminowości realizacji umowy i jakości świadczonej usługi/dostawy;</w:t>
      </w:r>
    </w:p>
    <w:p w14:paraId="2B116B09" w14:textId="28C8031E" w:rsidR="00F6251F" w:rsidRPr="0064511A" w:rsidRDefault="00F6251F" w:rsidP="00864E1B">
      <w:pPr>
        <w:pStyle w:val="LewaNormal"/>
        <w:numPr>
          <w:ilvl w:val="3"/>
          <w:numId w:val="16"/>
        </w:numPr>
        <w:tabs>
          <w:tab w:val="clear" w:pos="1134"/>
        </w:tabs>
        <w:ind w:left="2410" w:hanging="992"/>
        <w:jc w:val="both"/>
      </w:pPr>
      <w:r w:rsidRPr="0064511A">
        <w:lastRenderedPageBreak/>
        <w:t xml:space="preserve">w celu ewentualnego ustalenia lub dochodzenia roszczeń lub obrony przed roszczeniami – podstawą prawną przetwarzania jest prawnie uzasadniony interes </w:t>
      </w:r>
      <w:r w:rsidR="001B048D" w:rsidRPr="0064511A">
        <w:t>ORLEN S.A.</w:t>
      </w:r>
      <w:r w:rsidRPr="0064511A">
        <w:t xml:space="preserve"> (art. 6 ust. 1 lit. f RODO); prawnie uzasadniony interes polega na umożliwieniu </w:t>
      </w:r>
      <w:r w:rsidR="001B048D" w:rsidRPr="0064511A">
        <w:t>ORLEN S.A.</w:t>
      </w:r>
      <w:r w:rsidRPr="0064511A">
        <w:t xml:space="preserve"> dochodzenia lub obrony przed roszczeniami związanymi z prowadzonym postępowaniem o udzielenie zamówienia i wykonaniem umowy.</w:t>
      </w:r>
    </w:p>
    <w:p w14:paraId="5643F363" w14:textId="77777777" w:rsidR="00F6251F" w:rsidRPr="0064511A" w:rsidRDefault="00F6251F" w:rsidP="00F6251F">
      <w:pPr>
        <w:pStyle w:val="LewaNormal"/>
        <w:tabs>
          <w:tab w:val="clear" w:pos="1134"/>
          <w:tab w:val="left" w:pos="1418"/>
        </w:tabs>
        <w:ind w:left="1418"/>
        <w:jc w:val="both"/>
      </w:pPr>
      <w:r w:rsidRPr="0064511A">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07DD02DF" w14:textId="723F3AA5"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 xml:space="preserve">Pani/Pana dane osobowe będą przekazywane dostawcom systemów informatycznych i usług IT, podmiotom świadczącym na rzecz </w:t>
      </w:r>
      <w:r w:rsidR="001B048D" w:rsidRPr="0064511A">
        <w:rPr>
          <w:rFonts w:cs="Arial"/>
          <w:sz w:val="20"/>
          <w:szCs w:val="20"/>
        </w:rPr>
        <w:t>ORLEN S.A.</w:t>
      </w:r>
      <w:r w:rsidRPr="0064511A">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807F8EF"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w:t>
      </w:r>
      <w:r w:rsidR="00583A2E" w:rsidRPr="0064511A">
        <w:rPr>
          <w:rFonts w:eastAsia="Calibri" w:cs="Arial"/>
          <w:sz w:val="20"/>
          <w:szCs w:val="20"/>
          <w:lang w:eastAsia="en-US"/>
        </w:rPr>
        <w:br/>
      </w:r>
      <w:r w:rsidRPr="0064511A">
        <w:rPr>
          <w:rFonts w:eastAsia="Calibri" w:cs="Arial"/>
          <w:sz w:val="20"/>
          <w:szCs w:val="20"/>
          <w:lang w:eastAsia="en-US"/>
        </w:rPr>
        <w:t xml:space="preserve">a także o okres przedawnienia roszczeń, jeżeli przetwarzanie danych osobowych będzie niezbędne dla dochodzenia ewentualnych roszczeń lub obrony przed takimi roszczeniami przez </w:t>
      </w:r>
      <w:r w:rsidR="001B048D" w:rsidRPr="0064511A">
        <w:rPr>
          <w:rFonts w:cs="Arial"/>
          <w:sz w:val="20"/>
          <w:szCs w:val="20"/>
        </w:rPr>
        <w:t>ORLEN S.A.</w:t>
      </w:r>
      <w:r w:rsidRPr="0064511A">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28830304"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64511A">
        <w:rPr>
          <w:rFonts w:cs="Arial"/>
          <w:sz w:val="20"/>
          <w:szCs w:val="20"/>
        </w:rPr>
        <w:t xml:space="preserve">Przysługuje Pani/Panu prawo wniesienia sprzeciwu względem przetwarzania danych osobowych w celach określonych w pkt 26.1.4.3. – 26.1.4.4. powyżej, z przyczyn związanych z Pani/Pana szczególną sytuacją. </w:t>
      </w:r>
    </w:p>
    <w:p w14:paraId="4367BB75" w14:textId="77777777" w:rsidR="00F6251F" w:rsidRPr="0064511A"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sz w:val="20"/>
          <w:szCs w:val="20"/>
        </w:rPr>
      </w:pPr>
      <w:r w:rsidRPr="0064511A">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37DFB701" w:rsidR="00F020A3" w:rsidRPr="0064511A" w:rsidRDefault="00F6251F" w:rsidP="00864E1B">
      <w:pPr>
        <w:pStyle w:val="Akapitzlist"/>
        <w:numPr>
          <w:ilvl w:val="2"/>
          <w:numId w:val="16"/>
        </w:numPr>
        <w:shd w:val="clear" w:color="auto" w:fill="FFFFFF" w:themeFill="background1"/>
        <w:tabs>
          <w:tab w:val="left" w:pos="1560"/>
        </w:tabs>
        <w:autoSpaceDE w:val="0"/>
        <w:autoSpaceDN w:val="0"/>
        <w:adjustRightInd w:val="0"/>
        <w:spacing w:after="200" w:line="276" w:lineRule="auto"/>
        <w:ind w:left="1418" w:hanging="709"/>
        <w:rPr>
          <w:rFonts w:cs="Arial"/>
          <w:sz w:val="20"/>
          <w:szCs w:val="20"/>
        </w:rPr>
      </w:pPr>
      <w:r w:rsidRPr="0064511A">
        <w:rPr>
          <w:rFonts w:cs="Arial"/>
          <w:sz w:val="20"/>
          <w:szCs w:val="20"/>
        </w:rPr>
        <w:t xml:space="preserve">Podanie danych jest wymagane przez </w:t>
      </w:r>
      <w:r w:rsidR="001B048D" w:rsidRPr="0064511A">
        <w:rPr>
          <w:rFonts w:cs="Arial"/>
          <w:sz w:val="20"/>
          <w:szCs w:val="20"/>
        </w:rPr>
        <w:t>ORLEN S.A.</w:t>
      </w:r>
      <w:r w:rsidRPr="0064511A">
        <w:rPr>
          <w:rFonts w:cs="Arial"/>
          <w:sz w:val="20"/>
          <w:szCs w:val="20"/>
        </w:rPr>
        <w:t xml:space="preserve"> w celu rozpatrzenia oferty oraz zawarcia i wykonania umowy. Brak podania danych będzie skutkował niemożliwością zawarcia i wykonania umowy</w:t>
      </w:r>
      <w:r w:rsidR="00E561ED" w:rsidRPr="0064511A">
        <w:rPr>
          <w:rFonts w:cs="Arial"/>
          <w:sz w:val="20"/>
          <w:szCs w:val="20"/>
        </w:rPr>
        <w:t>.</w:t>
      </w:r>
    </w:p>
    <w:p w14:paraId="1644F7A8" w14:textId="77777777" w:rsidR="00E614DD" w:rsidRPr="0064511A" w:rsidRDefault="00F020A3" w:rsidP="35D9E0A4">
      <w:pPr>
        <w:pStyle w:val="Akapitzlist"/>
        <w:numPr>
          <w:ilvl w:val="1"/>
          <w:numId w:val="17"/>
        </w:numPr>
        <w:shd w:val="clear" w:color="auto" w:fill="FFFFFF" w:themeFill="background1"/>
        <w:autoSpaceDE w:val="0"/>
        <w:autoSpaceDN w:val="0"/>
        <w:adjustRightInd w:val="0"/>
        <w:spacing w:after="200" w:line="276" w:lineRule="auto"/>
        <w:ind w:left="567" w:hanging="567"/>
        <w:rPr>
          <w:rFonts w:cs="Arial"/>
          <w:sz w:val="20"/>
          <w:szCs w:val="20"/>
        </w:rPr>
      </w:pPr>
      <w:r w:rsidRPr="35D9E0A4">
        <w:rPr>
          <w:rFonts w:cs="Arial"/>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D3BD57D" w14:textId="71CDF473"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b/>
          <w:bCs/>
          <w:sz w:val="20"/>
          <w:szCs w:val="20"/>
        </w:rPr>
      </w:pPr>
      <w:r w:rsidRPr="0064511A">
        <w:rPr>
          <w:rFonts w:cs="Arial"/>
          <w:sz w:val="20"/>
          <w:szCs w:val="20"/>
        </w:rPr>
        <w:t xml:space="preserve">Administratorem Państwa danych osobowych jest ORLEN S.A. z siedzibą w Płocku, </w:t>
      </w:r>
      <w:r w:rsidR="0032656F" w:rsidRPr="0064511A">
        <w:rPr>
          <w:rFonts w:cs="Arial"/>
          <w:sz w:val="20"/>
          <w:szCs w:val="20"/>
        </w:rPr>
        <w:br/>
      </w:r>
      <w:r w:rsidRPr="0064511A">
        <w:rPr>
          <w:rFonts w:cs="Arial"/>
          <w:sz w:val="20"/>
          <w:szCs w:val="20"/>
        </w:rPr>
        <w:t>ul. Chemików 7 (dalej: ORLEN S.A.).</w:t>
      </w:r>
    </w:p>
    <w:p w14:paraId="51E6B36D" w14:textId="637DA333"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sz w:val="20"/>
          <w:szCs w:val="20"/>
        </w:rPr>
      </w:pPr>
      <w:r w:rsidRPr="0064511A">
        <w:rPr>
          <w:rFonts w:cs="Arial"/>
          <w:sz w:val="20"/>
          <w:szCs w:val="20"/>
        </w:rPr>
        <w:t xml:space="preserve">Kontaktowe numery telefonów do administratora danych: (24) 256 00 00, (24) 365 00 00, </w:t>
      </w:r>
      <w:r w:rsidR="00583A2E" w:rsidRPr="0064511A">
        <w:rPr>
          <w:rFonts w:cs="Arial"/>
          <w:sz w:val="20"/>
          <w:szCs w:val="20"/>
        </w:rPr>
        <w:br/>
      </w:r>
      <w:r w:rsidRPr="0064511A">
        <w:rPr>
          <w:rFonts w:cs="Arial"/>
          <w:sz w:val="20"/>
          <w:szCs w:val="20"/>
        </w:rPr>
        <w:t>(22) 778 00 00. Z Administratorem danych możecie Państwo skontaktować się także:</w:t>
      </w:r>
    </w:p>
    <w:p w14:paraId="1A7E4AD2" w14:textId="4045F1A8" w:rsidR="001B048D" w:rsidRPr="0064511A"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64511A">
        <w:rPr>
          <w:rFonts w:cs="Arial"/>
          <w:sz w:val="20"/>
          <w:szCs w:val="20"/>
        </w:rPr>
        <w:t>listownie na adres: ul. Chemików 7; 09-411 Płock,</w:t>
      </w:r>
    </w:p>
    <w:p w14:paraId="7A09152E" w14:textId="006D4C8E" w:rsidR="001B048D" w:rsidRPr="0064511A"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64511A">
        <w:rPr>
          <w:rFonts w:cs="Arial"/>
          <w:sz w:val="20"/>
          <w:szCs w:val="20"/>
        </w:rPr>
        <w:t>przez e-mail: daneosobowe@orlen.pl.</w:t>
      </w:r>
    </w:p>
    <w:p w14:paraId="21391639" w14:textId="6A4B0097"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5ACAFF28"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64511A">
        <w:rPr>
          <w:rFonts w:cs="Arial"/>
          <w:sz w:val="20"/>
          <w:szCs w:val="20"/>
        </w:rPr>
        <w:t xml:space="preserve">Zakres Pani/Pana danych osobowych przetwarzanych przez </w:t>
      </w:r>
      <w:r w:rsidR="001B048D" w:rsidRPr="0064511A">
        <w:rPr>
          <w:rFonts w:cs="Arial"/>
          <w:sz w:val="20"/>
          <w:szCs w:val="20"/>
        </w:rPr>
        <w:t>ORLEN S.A.</w:t>
      </w:r>
      <w:r w:rsidRPr="0064511A">
        <w:rPr>
          <w:rFonts w:cs="Arial"/>
          <w:sz w:val="20"/>
          <w:szCs w:val="20"/>
        </w:rPr>
        <w:t xml:space="preserve"> obejmuje: imię, nazwisko, stanowisko, reprezentowany podmiot, dane ujawnione w jawnych rejestrach, dane ujawnione w treści pełnomocnictwa (jeśli zostało ono Pani/Panu udzielone). </w:t>
      </w:r>
    </w:p>
    <w:p w14:paraId="47821ECD"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560" w:hanging="851"/>
        <w:rPr>
          <w:rFonts w:cs="Arial"/>
          <w:b/>
          <w:bCs/>
          <w:sz w:val="20"/>
          <w:szCs w:val="20"/>
        </w:rPr>
      </w:pPr>
      <w:r w:rsidRPr="0064511A">
        <w:rPr>
          <w:rFonts w:cs="Arial"/>
          <w:sz w:val="20"/>
          <w:szCs w:val="20"/>
        </w:rPr>
        <w:t>Pani/Pana dane osobowe będą przetwarzane w celu:</w:t>
      </w:r>
    </w:p>
    <w:p w14:paraId="598259FC" w14:textId="7625406C" w:rsidR="00E614DD" w:rsidRPr="0064511A"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64511A">
        <w:rPr>
          <w:rFonts w:cs="Arial"/>
          <w:sz w:val="20"/>
          <w:szCs w:val="20"/>
        </w:rPr>
        <w:t>ych</w:t>
      </w:r>
      <w:proofErr w:type="spellEnd"/>
      <w:r w:rsidRPr="0064511A">
        <w:rPr>
          <w:rFonts w:cs="Arial"/>
          <w:sz w:val="20"/>
          <w:szCs w:val="20"/>
        </w:rPr>
        <w:t xml:space="preserve"> ten podmiot osoby/osób;</w:t>
      </w:r>
    </w:p>
    <w:p w14:paraId="2D862BFA" w14:textId="7B1CFEDE" w:rsidR="00E614DD" w:rsidRPr="0064511A"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 xml:space="preserve">ewentualnego ustalenia lub dochodzenia roszczeń lub obrony przed roszczeniami – podstawą prawną przetwarzania jest prawnie uzasadniony interes </w:t>
      </w:r>
      <w:r w:rsidR="001B048D" w:rsidRPr="0064511A">
        <w:rPr>
          <w:rFonts w:cs="Arial"/>
          <w:sz w:val="20"/>
          <w:szCs w:val="20"/>
        </w:rPr>
        <w:t>ORLEN S.A.</w:t>
      </w:r>
      <w:r w:rsidRPr="0064511A">
        <w:rPr>
          <w:rFonts w:cs="Arial"/>
          <w:sz w:val="20"/>
          <w:szCs w:val="20"/>
        </w:rPr>
        <w:t xml:space="preserve"> (art. 6 ust. 1 lit. f RODO); prawnie uzasadniony interes polega na umożliwieniu </w:t>
      </w:r>
      <w:r w:rsidR="001B048D" w:rsidRPr="0064511A">
        <w:rPr>
          <w:rFonts w:cs="Arial"/>
          <w:sz w:val="20"/>
          <w:szCs w:val="20"/>
        </w:rPr>
        <w:t>ORLEN S.A.</w:t>
      </w:r>
      <w:r w:rsidRPr="0064511A">
        <w:rPr>
          <w:rFonts w:cs="Arial"/>
          <w:sz w:val="20"/>
          <w:szCs w:val="20"/>
        </w:rPr>
        <w:t xml:space="preserve"> dochodzenia lub obrony przed roszczeniami.</w:t>
      </w:r>
    </w:p>
    <w:p w14:paraId="029CC1C1" w14:textId="7760491C"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583A2E" w:rsidRPr="0064511A">
        <w:rPr>
          <w:rFonts w:cs="Arial"/>
          <w:sz w:val="20"/>
          <w:szCs w:val="20"/>
        </w:rPr>
        <w:br/>
      </w:r>
      <w:r w:rsidRPr="0064511A">
        <w:rPr>
          <w:rFonts w:cs="Arial"/>
          <w:sz w:val="20"/>
          <w:szCs w:val="20"/>
        </w:rPr>
        <w:t xml:space="preserve">a w stosowanych przypadkach także podmiotom uprawnionym na podstawie przepisów powszechnie obowiązującego prawa. </w:t>
      </w:r>
    </w:p>
    <w:p w14:paraId="6142D750" w14:textId="607EAEF5"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64511A">
        <w:rPr>
          <w:rFonts w:cs="Arial"/>
          <w:sz w:val="20"/>
          <w:szCs w:val="20"/>
        </w:rPr>
        <w:t>ORLEN S.A.</w:t>
      </w:r>
      <w:r w:rsidRPr="0064511A">
        <w:rPr>
          <w:rFonts w:eastAsia="Calibri" w:cs="Arial"/>
          <w:sz w:val="20"/>
          <w:szCs w:val="20"/>
          <w:lang w:eastAsia="en-US"/>
        </w:rPr>
        <w:t>.</w:t>
      </w:r>
    </w:p>
    <w:p w14:paraId="04A42FFB"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Przysługuje Pani/Panu prawo dostępu do treści danych oraz żądania ich sprostowania, usunięcia, ograniczenia przetwarzania oraz prawo wniesienia sprzeciwu względem przetwarzania danych.</w:t>
      </w:r>
    </w:p>
    <w:p w14:paraId="0927118A"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64511A"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64511A">
        <w:rPr>
          <w:rFonts w:cs="Arial"/>
          <w:sz w:val="20"/>
          <w:szCs w:val="20"/>
        </w:rPr>
        <w:t xml:space="preserve">Przysługuje Pani/Panu prawo wniesienia sprzeciwu względem przetwarzania danych osobowych w celu określonym w pkt. </w:t>
      </w:r>
      <w:r w:rsidR="00E614DD" w:rsidRPr="0064511A">
        <w:rPr>
          <w:rFonts w:cs="Arial"/>
          <w:sz w:val="20"/>
          <w:szCs w:val="20"/>
        </w:rPr>
        <w:t xml:space="preserve">26.2.6 </w:t>
      </w:r>
      <w:r w:rsidRPr="0064511A">
        <w:rPr>
          <w:rFonts w:cs="Arial"/>
          <w:sz w:val="20"/>
          <w:szCs w:val="20"/>
        </w:rPr>
        <w:t>powyżej, z przyczyn związanych z Pani/Pana szczególną sytuacją.</w:t>
      </w:r>
    </w:p>
    <w:p w14:paraId="6BC7CC3E" w14:textId="77777777" w:rsidR="00E614DD" w:rsidRPr="0064511A" w:rsidRDefault="00F020A3" w:rsidP="35D9E0A4">
      <w:pPr>
        <w:pStyle w:val="Akapitzlist"/>
        <w:numPr>
          <w:ilvl w:val="1"/>
          <w:numId w:val="17"/>
        </w:numPr>
        <w:shd w:val="clear" w:color="auto" w:fill="FFFFFF" w:themeFill="background1"/>
        <w:autoSpaceDE w:val="0"/>
        <w:autoSpaceDN w:val="0"/>
        <w:adjustRightInd w:val="0"/>
        <w:spacing w:after="200" w:line="276" w:lineRule="auto"/>
        <w:ind w:left="567" w:hanging="567"/>
        <w:rPr>
          <w:rFonts w:cs="Arial"/>
          <w:sz w:val="20"/>
          <w:szCs w:val="20"/>
        </w:rPr>
      </w:pPr>
      <w:r w:rsidRPr="35D9E0A4">
        <w:rPr>
          <w:rFonts w:cs="Arial"/>
          <w:sz w:val="20"/>
          <w:szCs w:val="20"/>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6FCE7C74" w14:textId="08AE3F6C"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64511A">
        <w:rPr>
          <w:rFonts w:cs="Arial"/>
          <w:sz w:val="20"/>
          <w:szCs w:val="20"/>
        </w:rPr>
        <w:t>Administratorem Państwa danych osobowych jest ORLEN S.A. z siedzibą w Płocku, ul. Chemików 7 (dalej: ORLEN S.A.).</w:t>
      </w:r>
    </w:p>
    <w:p w14:paraId="23B3E19E" w14:textId="55E29081"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64511A">
        <w:rPr>
          <w:rFonts w:cs="Arial"/>
          <w:sz w:val="20"/>
          <w:szCs w:val="20"/>
        </w:rPr>
        <w:t>Kontaktowe numery telefonów do administratora danych: (24) 256 00 00, (24) 365 00 00, (22) 778 00 00. Z Administratorem danych możecie Państwo skontaktować się także:</w:t>
      </w:r>
    </w:p>
    <w:p w14:paraId="46E3316E" w14:textId="2EB8349D" w:rsidR="001B048D" w:rsidRPr="0064511A"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64511A">
        <w:rPr>
          <w:rFonts w:cs="Arial"/>
          <w:sz w:val="20"/>
          <w:szCs w:val="20"/>
        </w:rPr>
        <w:t>listownie na adres: ul. Chemików 7; 09-411 Płock,</w:t>
      </w:r>
    </w:p>
    <w:p w14:paraId="14EC2A4C" w14:textId="77FA73BE" w:rsidR="001B048D" w:rsidRPr="0064511A"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64511A">
        <w:rPr>
          <w:rFonts w:cs="Arial"/>
          <w:sz w:val="20"/>
          <w:szCs w:val="20"/>
        </w:rPr>
        <w:lastRenderedPageBreak/>
        <w:t>przez e-mail: daneosobowe@orlen.pl.</w:t>
      </w:r>
    </w:p>
    <w:p w14:paraId="2A7B6F33" w14:textId="3525972C" w:rsidR="001B048D" w:rsidRPr="0064511A"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 Do kontaktu z Inspektorem ochrony danych w ORLEN S.A. służy następujący adres email: daneosobowe@orlen.pl. Z Inspektorem ochrony danych można skontaktować się także pisemnie na adres siedziby ORLEN S.A., wskazany </w:t>
      </w:r>
      <w:r w:rsidR="00583A2E" w:rsidRPr="0064511A">
        <w:rPr>
          <w:rFonts w:cs="Arial"/>
          <w:sz w:val="20"/>
          <w:szCs w:val="20"/>
        </w:rPr>
        <w:br/>
      </w:r>
      <w:r w:rsidRPr="0064511A">
        <w:rPr>
          <w:rFonts w:cs="Arial"/>
          <w:sz w:val="20"/>
          <w:szCs w:val="20"/>
        </w:rPr>
        <w:t>w pkt 1, z dopiskiem „Inspektor Ochrony Danych“. Dane dot. Inspektora Ochrony Danych dostępne są również na stronie www.orlen.pl w zakładce „Kontakt”.</w:t>
      </w:r>
    </w:p>
    <w:p w14:paraId="4545C518" w14:textId="56A1E5C3"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Dane osobowe Członka Personelu zostały udostępnione Zamawiającemu przez pracodawcę (podmiot zatrudniający) Członka Personelu, w związku z ubieganiem się o udzielenie zamówienia. </w:t>
      </w:r>
    </w:p>
    <w:p w14:paraId="542ABE0C" w14:textId="0821717B"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 xml:space="preserve">Zakres przetwarzanych danych osobowych obejmuje: </w:t>
      </w:r>
      <w:r w:rsidR="00152A33" w:rsidRPr="0064511A">
        <w:rPr>
          <w:rFonts w:cs="Arial"/>
          <w:b/>
          <w:bCs/>
          <w:sz w:val="20"/>
          <w:szCs w:val="20"/>
        </w:rPr>
        <w:t>………………</w:t>
      </w:r>
      <w:r w:rsidRPr="0064511A">
        <w:rPr>
          <w:rFonts w:cs="Arial"/>
          <w:b/>
          <w:bCs/>
          <w:sz w:val="20"/>
          <w:szCs w:val="20"/>
        </w:rPr>
        <w:t xml:space="preserve">………………. </w:t>
      </w:r>
    </w:p>
    <w:p w14:paraId="7AA9D1EA" w14:textId="77777777" w:rsidR="00E614DD" w:rsidRPr="0064511A" w:rsidRDefault="00F020A3" w:rsidP="000E64C1">
      <w:pPr>
        <w:pStyle w:val="Akapitzlist"/>
        <w:shd w:val="clear" w:color="auto" w:fill="FFFFFF" w:themeFill="background1"/>
        <w:autoSpaceDE w:val="0"/>
        <w:autoSpaceDN w:val="0"/>
        <w:adjustRightInd w:val="0"/>
        <w:spacing w:after="200" w:line="276" w:lineRule="auto"/>
        <w:ind w:left="1701"/>
        <w:rPr>
          <w:rFonts w:cs="Arial"/>
          <w:sz w:val="20"/>
          <w:szCs w:val="20"/>
        </w:rPr>
      </w:pPr>
      <w:r w:rsidRPr="0064511A">
        <w:rPr>
          <w:rFonts w:cs="Arial"/>
          <w:sz w:val="20"/>
          <w:szCs w:val="20"/>
        </w:rPr>
        <w:t>[</w:t>
      </w:r>
      <w:r w:rsidRPr="35D9E0A4">
        <w:rPr>
          <w:rFonts w:cs="Arial"/>
          <w:i/>
          <w:iCs/>
          <w:sz w:val="20"/>
          <w:szCs w:val="20"/>
        </w:rPr>
        <w:t>pole uzupełnia Wykonawca wskazując kategorie danych osobowych Członka Personelu, które zostały przekazane Zamawiającemu, np. „imię, nazwisko, stanowisko, służbowe dane kontaktowe</w:t>
      </w:r>
      <w:r w:rsidRPr="0064511A">
        <w:rPr>
          <w:rFonts w:cs="Arial"/>
          <w:sz w:val="20"/>
          <w:szCs w:val="20"/>
        </w:rPr>
        <w:t>”].</w:t>
      </w:r>
    </w:p>
    <w:p w14:paraId="0AC1749D" w14:textId="2D812898"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64511A">
        <w:rPr>
          <w:rFonts w:cs="Arial"/>
          <w:sz w:val="20"/>
          <w:szCs w:val="20"/>
        </w:rPr>
        <w:t>Dane osobowe Członka Personelu będą przetwarzane</w:t>
      </w:r>
      <w:r w:rsidR="00B41843" w:rsidRPr="0064511A">
        <w:rPr>
          <w:rFonts w:cs="Arial"/>
          <w:sz w:val="20"/>
          <w:szCs w:val="20"/>
        </w:rPr>
        <w:t xml:space="preserve"> w celu</w:t>
      </w:r>
      <w:r w:rsidRPr="0064511A">
        <w:rPr>
          <w:rFonts w:cs="Arial"/>
          <w:sz w:val="20"/>
          <w:szCs w:val="20"/>
        </w:rPr>
        <w:t>:</w:t>
      </w:r>
    </w:p>
    <w:p w14:paraId="0F1F455E" w14:textId="1BF85451" w:rsidR="00E614DD" w:rsidRPr="0064511A" w:rsidRDefault="00F020A3" w:rsidP="00864E1B">
      <w:pPr>
        <w:pStyle w:val="Akapitzlist"/>
        <w:numPr>
          <w:ilvl w:val="3"/>
          <w:numId w:val="17"/>
        </w:numPr>
        <w:shd w:val="clear" w:color="auto" w:fill="FFFFFF" w:themeFill="background1"/>
        <w:autoSpaceDE w:val="0"/>
        <w:autoSpaceDN w:val="0"/>
        <w:adjustRightInd w:val="0"/>
        <w:spacing w:after="200" w:line="276" w:lineRule="auto"/>
        <w:ind w:left="2694" w:hanging="993"/>
        <w:rPr>
          <w:rFonts w:cs="Arial"/>
          <w:b/>
          <w:bCs/>
          <w:sz w:val="20"/>
          <w:szCs w:val="20"/>
        </w:rPr>
      </w:pPr>
      <w:r w:rsidRPr="0064511A">
        <w:rPr>
          <w:rFonts w:cs="Arial"/>
          <w:sz w:val="20"/>
          <w:szCs w:val="20"/>
        </w:rPr>
        <w:t xml:space="preserve">prowadzenia postępowania o udzielenie zamówienia, </w:t>
      </w:r>
      <w:r w:rsidR="00B41843" w:rsidRPr="0064511A">
        <w:rPr>
          <w:rFonts w:cs="Arial"/>
          <w:sz w:val="20"/>
          <w:szCs w:val="20"/>
        </w:rPr>
        <w:t>w </w:t>
      </w:r>
      <w:r w:rsidRPr="0064511A">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64511A">
        <w:rPr>
          <w:rFonts w:cs="Arial"/>
          <w:sz w:val="20"/>
          <w:szCs w:val="20"/>
        </w:rPr>
        <w:t xml:space="preserve"> przeprowadzenia postępowania i </w:t>
      </w:r>
      <w:r w:rsidRPr="0064511A">
        <w:rPr>
          <w:rFonts w:cs="Arial"/>
          <w:sz w:val="20"/>
          <w:szCs w:val="20"/>
        </w:rPr>
        <w:t>wykonania zawartej umowy;</w:t>
      </w:r>
    </w:p>
    <w:p w14:paraId="174B5655" w14:textId="0AEE0631" w:rsidR="00B41843" w:rsidRPr="0064511A" w:rsidRDefault="00B4184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64511A">
        <w:rPr>
          <w:rFonts w:cs="Arial"/>
          <w:sz w:val="20"/>
          <w:szCs w:val="20"/>
        </w:rPr>
        <w:t xml:space="preserve">ewentualnego ustalenia lub dochodzenia roszczeń lub obrony przed roszczeniami – podstawą prawną przetwarzania jest prawnie uzasadniony interes </w:t>
      </w:r>
      <w:r w:rsidR="00AC4598" w:rsidRPr="0064511A">
        <w:rPr>
          <w:rFonts w:cs="Arial"/>
          <w:sz w:val="20"/>
          <w:szCs w:val="20"/>
        </w:rPr>
        <w:t>ORLEN S.A.</w:t>
      </w:r>
      <w:r w:rsidRPr="0064511A">
        <w:rPr>
          <w:rFonts w:cs="Arial"/>
          <w:sz w:val="20"/>
          <w:szCs w:val="20"/>
        </w:rPr>
        <w:t xml:space="preserve"> (art. 6 ust. 1 lit. f RODO); prawnie uzasadniony interes polega na umożliwieniu </w:t>
      </w:r>
      <w:r w:rsidR="00AC4598" w:rsidRPr="0064511A">
        <w:rPr>
          <w:rFonts w:cs="Arial"/>
          <w:sz w:val="20"/>
          <w:szCs w:val="20"/>
        </w:rPr>
        <w:t>ORLEN S.A.</w:t>
      </w:r>
      <w:r w:rsidRPr="0064511A">
        <w:rPr>
          <w:rFonts w:cs="Arial"/>
          <w:sz w:val="20"/>
          <w:szCs w:val="20"/>
        </w:rPr>
        <w:t xml:space="preserve"> dochodzenia lub obrony przed roszczeniami.</w:t>
      </w:r>
    </w:p>
    <w:p w14:paraId="367ACD1B" w14:textId="237E0B04" w:rsidR="00B41843"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9FDB0E0" w:rsidR="00B41843" w:rsidRPr="0064511A" w:rsidRDefault="00B4184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64511A">
        <w:rPr>
          <w:rFonts w:cs="Arial"/>
          <w:sz w:val="20"/>
          <w:szCs w:val="20"/>
        </w:rPr>
        <w:t>ORLEN S.A.</w:t>
      </w:r>
      <w:r w:rsidRPr="0064511A">
        <w:rPr>
          <w:rFonts w:eastAsia="Calibri" w:cs="Arial"/>
          <w:sz w:val="20"/>
          <w:szCs w:val="20"/>
          <w:lang w:eastAsia="en-US"/>
        </w:rPr>
        <w:t>.</w:t>
      </w:r>
    </w:p>
    <w:p w14:paraId="3639C931" w14:textId="77777777"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64511A"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Członkowi Personelu przysługuje także prawo wniesienia skargi do organu nadzorczego zajmującego się ochroną danych osobowych</w:t>
      </w:r>
      <w:r w:rsidR="00B41843" w:rsidRPr="0064511A">
        <w:rPr>
          <w:rFonts w:cs="Arial"/>
          <w:sz w:val="20"/>
          <w:szCs w:val="20"/>
        </w:rPr>
        <w:t xml:space="preserve"> </w:t>
      </w:r>
      <w:r w:rsidRPr="0064511A">
        <w:rPr>
          <w:rFonts w:cs="Arial"/>
          <w:sz w:val="20"/>
          <w:szCs w:val="20"/>
        </w:rPr>
        <w:t>(Prezes Urzędu Ochrony Danych Osobowych), w razie uznania, że przetwarzanie danych osobowych narusza przepisy RODO.</w:t>
      </w:r>
    </w:p>
    <w:p w14:paraId="23F6C4ED" w14:textId="0F9199CC" w:rsidR="00171698" w:rsidRPr="004556D7" w:rsidRDefault="00F020A3" w:rsidP="004556D7">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64511A">
        <w:rPr>
          <w:rFonts w:cs="Arial"/>
          <w:sz w:val="20"/>
          <w:szCs w:val="20"/>
        </w:rPr>
        <w:t xml:space="preserve">Członkowi Personelu przysługuje ponadto prawo wniesienia sprzeciwu względem przetwarzania danych osobowych w celu określonym w pkt </w:t>
      </w:r>
      <w:r w:rsidR="00B41843" w:rsidRPr="0064511A">
        <w:rPr>
          <w:rFonts w:cs="Arial"/>
          <w:sz w:val="20"/>
          <w:szCs w:val="20"/>
        </w:rPr>
        <w:t>26.3.6</w:t>
      </w:r>
      <w:r w:rsidR="00E614DD" w:rsidRPr="0064511A">
        <w:rPr>
          <w:rFonts w:cs="Arial"/>
          <w:sz w:val="20"/>
          <w:szCs w:val="20"/>
        </w:rPr>
        <w:t xml:space="preserve"> </w:t>
      </w:r>
      <w:r w:rsidRPr="0064511A">
        <w:rPr>
          <w:rFonts w:cs="Arial"/>
          <w:sz w:val="20"/>
          <w:szCs w:val="20"/>
        </w:rPr>
        <w:t>powyżej, z przyczyn związanych z jej/jego szczególną sytuacją.</w:t>
      </w:r>
    </w:p>
    <w:p w14:paraId="5FC5ECCB" w14:textId="77777777" w:rsidR="004556D7" w:rsidRPr="004556D7" w:rsidRDefault="004556D7" w:rsidP="004556D7">
      <w:pPr>
        <w:pStyle w:val="Akapitzlist"/>
        <w:shd w:val="clear" w:color="auto" w:fill="FFFFFF" w:themeFill="background1"/>
        <w:autoSpaceDE w:val="0"/>
        <w:autoSpaceDN w:val="0"/>
        <w:adjustRightInd w:val="0"/>
        <w:spacing w:after="200" w:line="276" w:lineRule="auto"/>
        <w:ind w:left="1843"/>
        <w:rPr>
          <w:rFonts w:cs="Arial"/>
          <w:b/>
          <w:bCs/>
          <w:sz w:val="20"/>
          <w:szCs w:val="20"/>
        </w:rPr>
      </w:pPr>
    </w:p>
    <w:p w14:paraId="0BB6E1FF" w14:textId="77777777" w:rsidR="00943722" w:rsidRPr="0064511A" w:rsidRDefault="00943722" w:rsidP="000E64C1">
      <w:pPr>
        <w:pStyle w:val="Akapitzlist"/>
        <w:shd w:val="clear" w:color="auto" w:fill="FFFFFF" w:themeFill="background1"/>
        <w:autoSpaceDE w:val="0"/>
        <w:autoSpaceDN w:val="0"/>
        <w:adjustRightInd w:val="0"/>
        <w:spacing w:after="200" w:line="240" w:lineRule="auto"/>
        <w:ind w:left="444"/>
        <w:rPr>
          <w:rFonts w:cs="Arial"/>
          <w:b/>
          <w:bCs/>
          <w:color w:val="FFFFFF" w:themeColor="background1"/>
          <w:sz w:val="2"/>
          <w:szCs w:val="2"/>
        </w:rPr>
      </w:pPr>
    </w:p>
    <w:p w14:paraId="0208AE9C" w14:textId="77777777" w:rsidR="00F40506" w:rsidRPr="0064511A" w:rsidRDefault="008E698B" w:rsidP="00864E1B">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 w:val="20"/>
          <w:szCs w:val="20"/>
        </w:rPr>
      </w:pPr>
      <w:r w:rsidRPr="0064511A">
        <w:rPr>
          <w:rFonts w:eastAsia="Calibri" w:cs="Arial"/>
          <w:b/>
          <w:bCs/>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F40506" w:rsidRPr="0064511A" w14:paraId="059D9273" w14:textId="77777777" w:rsidTr="35D9E0A4">
        <w:trPr>
          <w:trHeight w:val="132"/>
          <w:jc w:val="center"/>
        </w:trPr>
        <w:tc>
          <w:tcPr>
            <w:tcW w:w="2197" w:type="dxa"/>
            <w:tcBorders>
              <w:bottom w:val="single" w:sz="4" w:space="0" w:color="auto"/>
            </w:tcBorders>
            <w:shd w:val="clear" w:color="auto" w:fill="auto"/>
            <w:vAlign w:val="center"/>
          </w:tcPr>
          <w:p w14:paraId="221F4847" w14:textId="77777777" w:rsidR="00F40506" w:rsidRPr="0064511A" w:rsidRDefault="00F40506" w:rsidP="00F40506">
            <w:pPr>
              <w:spacing w:line="276" w:lineRule="auto"/>
              <w:jc w:val="left"/>
              <w:rPr>
                <w:rFonts w:cs="Arial"/>
                <w:b/>
                <w:sz w:val="16"/>
                <w:szCs w:val="20"/>
              </w:rPr>
            </w:pPr>
          </w:p>
        </w:tc>
        <w:tc>
          <w:tcPr>
            <w:tcW w:w="6694" w:type="dxa"/>
            <w:tcBorders>
              <w:bottom w:val="single" w:sz="4" w:space="0" w:color="auto"/>
            </w:tcBorders>
            <w:shd w:val="clear" w:color="auto" w:fill="auto"/>
            <w:vAlign w:val="center"/>
          </w:tcPr>
          <w:p w14:paraId="252488B7" w14:textId="77777777" w:rsidR="00F40506" w:rsidRPr="0064511A" w:rsidRDefault="00F40506" w:rsidP="007F4F8B">
            <w:pPr>
              <w:spacing w:line="240" w:lineRule="auto"/>
              <w:jc w:val="left"/>
              <w:rPr>
                <w:rFonts w:cs="Arial"/>
                <w:b/>
                <w:sz w:val="4"/>
                <w:szCs w:val="20"/>
              </w:rPr>
            </w:pPr>
          </w:p>
        </w:tc>
      </w:tr>
      <w:tr w:rsidR="003C4F15" w:rsidRPr="0064511A" w14:paraId="5D2327C5"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64511A" w:rsidRDefault="003C4F15" w:rsidP="007C2E4F">
            <w:pPr>
              <w:spacing w:line="276" w:lineRule="auto"/>
              <w:jc w:val="left"/>
              <w:rPr>
                <w:rFonts w:cs="Arial"/>
                <w:b/>
                <w:bCs/>
                <w:sz w:val="20"/>
                <w:szCs w:val="20"/>
              </w:rPr>
            </w:pPr>
            <w:r w:rsidRPr="0064511A">
              <w:rPr>
                <w:rFonts w:cs="Arial"/>
                <w:b/>
                <w:bCs/>
                <w:sz w:val="20"/>
                <w:szCs w:val="20"/>
              </w:rPr>
              <w:lastRenderedPageBreak/>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64511A" w:rsidRDefault="003C4F15" w:rsidP="007C2E4F">
            <w:pPr>
              <w:spacing w:line="276" w:lineRule="auto"/>
              <w:jc w:val="left"/>
              <w:rPr>
                <w:rFonts w:cs="Arial"/>
                <w:b/>
                <w:bCs/>
                <w:sz w:val="20"/>
                <w:szCs w:val="20"/>
              </w:rPr>
            </w:pPr>
            <w:r w:rsidRPr="0064511A">
              <w:rPr>
                <w:rFonts w:cs="Arial"/>
                <w:b/>
                <w:bCs/>
                <w:sz w:val="20"/>
                <w:szCs w:val="20"/>
              </w:rPr>
              <w:t>Nazwa załącznika</w:t>
            </w:r>
          </w:p>
        </w:tc>
      </w:tr>
      <w:tr w:rsidR="003C4F15" w:rsidRPr="0064511A" w14:paraId="644E74CB"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64511A" w:rsidRDefault="003C4F15" w:rsidP="00A95B19">
            <w:pPr>
              <w:spacing w:line="276" w:lineRule="auto"/>
              <w:jc w:val="left"/>
              <w:rPr>
                <w:rFonts w:cs="Arial"/>
                <w:sz w:val="20"/>
                <w:szCs w:val="20"/>
              </w:rPr>
            </w:pPr>
            <w:r w:rsidRPr="0064511A">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0F1851D9" w:rsidR="003C4F15" w:rsidRPr="0064511A" w:rsidRDefault="00087C7C" w:rsidP="00AF0802">
            <w:pPr>
              <w:spacing w:line="276" w:lineRule="auto"/>
              <w:rPr>
                <w:rFonts w:cs="Arial"/>
                <w:sz w:val="20"/>
                <w:szCs w:val="20"/>
              </w:rPr>
            </w:pPr>
            <w:r w:rsidRPr="0064511A">
              <w:rPr>
                <w:rFonts w:cs="Arial"/>
                <w:sz w:val="20"/>
                <w:szCs w:val="20"/>
              </w:rPr>
              <w:t xml:space="preserve">Formularz ofertowy </w:t>
            </w:r>
          </w:p>
        </w:tc>
      </w:tr>
      <w:tr w:rsidR="00F40506" w:rsidRPr="0064511A" w14:paraId="5B846BC0"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64511A" w:rsidRDefault="00F40506" w:rsidP="00F40506">
            <w:pPr>
              <w:spacing w:line="276" w:lineRule="auto"/>
              <w:jc w:val="left"/>
              <w:rPr>
                <w:rFonts w:cs="Arial"/>
                <w:sz w:val="20"/>
                <w:szCs w:val="20"/>
              </w:rPr>
            </w:pPr>
            <w:r w:rsidRPr="0064511A">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22BD90AF" w:rsidR="00F40506" w:rsidRPr="0064511A" w:rsidRDefault="00135DFC" w:rsidP="00057471">
            <w:pPr>
              <w:spacing w:line="276" w:lineRule="auto"/>
              <w:rPr>
                <w:rFonts w:cs="Arial"/>
                <w:sz w:val="20"/>
                <w:szCs w:val="20"/>
              </w:rPr>
            </w:pPr>
            <w:r w:rsidRPr="0064511A">
              <w:rPr>
                <w:rFonts w:cs="Arial"/>
                <w:sz w:val="20"/>
                <w:szCs w:val="20"/>
              </w:rPr>
              <w:t>Projekt umowy</w:t>
            </w:r>
            <w:r w:rsidR="007C23D7" w:rsidRPr="0064511A">
              <w:rPr>
                <w:rFonts w:cs="Arial"/>
                <w:sz w:val="20"/>
                <w:szCs w:val="20"/>
              </w:rPr>
              <w:t xml:space="preserve"> </w:t>
            </w:r>
          </w:p>
        </w:tc>
      </w:tr>
      <w:tr w:rsidR="00CA2253" w:rsidRPr="0064511A" w14:paraId="35AF5981" w14:textId="77777777" w:rsidTr="35D9E0A4">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696887" w14:textId="328EF042" w:rsidR="00CA2253" w:rsidRPr="0064511A" w:rsidRDefault="00CA2253" w:rsidP="00F40506">
            <w:pPr>
              <w:spacing w:line="276" w:lineRule="auto"/>
              <w:jc w:val="left"/>
              <w:rPr>
                <w:rFonts w:cs="Arial"/>
                <w:sz w:val="20"/>
                <w:szCs w:val="20"/>
              </w:rPr>
            </w:pPr>
            <w:r w:rsidRPr="0064511A">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9DBF0BC" w14:textId="48003678" w:rsidR="00CA2253" w:rsidRPr="0064511A" w:rsidRDefault="001777B5" w:rsidP="003345C8">
            <w:pPr>
              <w:spacing w:line="276" w:lineRule="auto"/>
              <w:rPr>
                <w:rFonts w:cs="Arial"/>
                <w:sz w:val="20"/>
                <w:szCs w:val="20"/>
              </w:rPr>
            </w:pPr>
            <w:r>
              <w:rPr>
                <w:rFonts w:cs="Arial"/>
                <w:sz w:val="20"/>
                <w:szCs w:val="20"/>
              </w:rPr>
              <w:t>Opis przedmiotu zamówienia</w:t>
            </w:r>
            <w:r w:rsidR="003345C8">
              <w:rPr>
                <w:rFonts w:cs="Arial"/>
                <w:sz w:val="20"/>
                <w:szCs w:val="20"/>
              </w:rPr>
              <w:t xml:space="preserve"> </w:t>
            </w:r>
          </w:p>
        </w:tc>
      </w:tr>
      <w:tr w:rsidR="00F40506" w:rsidRPr="0064511A" w14:paraId="2C3BFD86"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64477A37" w:rsidR="00F40506" w:rsidRPr="0064511A" w:rsidRDefault="00F40506" w:rsidP="00F40506">
            <w:pPr>
              <w:spacing w:line="276" w:lineRule="auto"/>
              <w:jc w:val="left"/>
              <w:rPr>
                <w:rFonts w:cs="Arial"/>
                <w:sz w:val="20"/>
                <w:szCs w:val="20"/>
              </w:rPr>
            </w:pPr>
            <w:r w:rsidRPr="0064511A">
              <w:rPr>
                <w:rFonts w:cs="Arial"/>
                <w:sz w:val="20"/>
                <w:szCs w:val="20"/>
              </w:rPr>
              <w:t xml:space="preserve">Załącznik nr </w:t>
            </w:r>
            <w:r w:rsidR="00913814" w:rsidRPr="0064511A">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64511A" w:rsidRDefault="00F40506" w:rsidP="00F40506">
            <w:pPr>
              <w:spacing w:line="276" w:lineRule="auto"/>
              <w:rPr>
                <w:rFonts w:cs="Arial"/>
                <w:sz w:val="20"/>
                <w:szCs w:val="20"/>
              </w:rPr>
            </w:pPr>
            <w:r w:rsidRPr="0064511A">
              <w:rPr>
                <w:rFonts w:cs="Arial"/>
                <w:sz w:val="20"/>
                <w:szCs w:val="20"/>
              </w:rPr>
              <w:t>Oświadczenia:</w:t>
            </w:r>
          </w:p>
        </w:tc>
      </w:tr>
      <w:tr w:rsidR="00F40506" w:rsidRPr="0064511A" w14:paraId="2FD20CAA"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64511A" w:rsidRDefault="00F40506" w:rsidP="00F40506">
            <w:pPr>
              <w:spacing w:line="276" w:lineRule="auto"/>
              <w:jc w:val="right"/>
              <w:rPr>
                <w:rFonts w:cs="Arial"/>
                <w:sz w:val="20"/>
                <w:szCs w:val="20"/>
              </w:rPr>
            </w:pPr>
            <w:r w:rsidRPr="0064511A">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64511A" w:rsidRDefault="00F40506" w:rsidP="00F40506">
            <w:pPr>
              <w:spacing w:line="276" w:lineRule="auto"/>
              <w:rPr>
                <w:rFonts w:cs="Arial"/>
                <w:sz w:val="20"/>
                <w:szCs w:val="20"/>
              </w:rPr>
            </w:pPr>
            <w:r w:rsidRPr="0064511A">
              <w:rPr>
                <w:rFonts w:cs="Arial"/>
                <w:sz w:val="20"/>
                <w:szCs w:val="20"/>
              </w:rPr>
              <w:t>Oświadczenie o spełnianiu warunków udziału w postępowaniu</w:t>
            </w:r>
          </w:p>
        </w:tc>
      </w:tr>
      <w:tr w:rsidR="00F40506" w:rsidRPr="0064511A" w14:paraId="3E0610D1"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64511A" w:rsidRDefault="00F40506" w:rsidP="00F40506">
            <w:pPr>
              <w:spacing w:line="276" w:lineRule="auto"/>
              <w:jc w:val="right"/>
              <w:rPr>
                <w:rFonts w:cs="Arial"/>
                <w:sz w:val="20"/>
                <w:szCs w:val="20"/>
              </w:rPr>
            </w:pPr>
            <w:r w:rsidRPr="0064511A">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64511A" w:rsidRDefault="00F40506" w:rsidP="00F40506">
            <w:pPr>
              <w:spacing w:line="276" w:lineRule="auto"/>
              <w:rPr>
                <w:rFonts w:cs="Arial"/>
                <w:sz w:val="20"/>
                <w:szCs w:val="20"/>
              </w:rPr>
            </w:pPr>
            <w:r w:rsidRPr="0064511A">
              <w:rPr>
                <w:rFonts w:cs="Arial"/>
                <w:sz w:val="20"/>
                <w:szCs w:val="20"/>
              </w:rPr>
              <w:t>Oświadczenie o niepodleganiu wykluczeniu z postępowania</w:t>
            </w:r>
          </w:p>
        </w:tc>
      </w:tr>
      <w:tr w:rsidR="00F40506" w:rsidRPr="0064511A" w14:paraId="621D5FD9"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64511A" w:rsidRDefault="00F40506" w:rsidP="00F40506">
            <w:pPr>
              <w:spacing w:line="276" w:lineRule="auto"/>
              <w:jc w:val="right"/>
              <w:rPr>
                <w:rFonts w:cs="Arial"/>
                <w:sz w:val="20"/>
                <w:szCs w:val="20"/>
              </w:rPr>
            </w:pPr>
            <w:r w:rsidRPr="0064511A">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0F33D661" w:rsidR="00F40506" w:rsidRPr="0064511A" w:rsidRDefault="00F40506" w:rsidP="00F40506">
            <w:pPr>
              <w:spacing w:line="276" w:lineRule="auto"/>
              <w:rPr>
                <w:rFonts w:cs="Arial"/>
                <w:sz w:val="20"/>
                <w:szCs w:val="20"/>
              </w:rPr>
            </w:pPr>
            <w:r w:rsidRPr="0064511A">
              <w:rPr>
                <w:rFonts w:cs="Arial"/>
                <w:sz w:val="20"/>
                <w:szCs w:val="20"/>
              </w:rPr>
              <w:t>Oświadczenie o niezgłaszaniu roszczeń</w:t>
            </w:r>
            <w:r w:rsidR="00C25E1E" w:rsidRPr="0064511A">
              <w:rPr>
                <w:rFonts w:cs="Arial"/>
                <w:sz w:val="20"/>
                <w:szCs w:val="20"/>
              </w:rPr>
              <w:t xml:space="preserve"> wobec Zamawiającego</w:t>
            </w:r>
          </w:p>
        </w:tc>
      </w:tr>
      <w:tr w:rsidR="00913814" w:rsidRPr="0064511A" w14:paraId="0D9B75C2"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08D70AA" w14:textId="38B1AF0D" w:rsidR="00913814" w:rsidRPr="0064511A" w:rsidRDefault="00E961DC" w:rsidP="00653647">
            <w:pPr>
              <w:spacing w:line="276" w:lineRule="auto"/>
              <w:jc w:val="left"/>
              <w:rPr>
                <w:rFonts w:cs="Arial"/>
                <w:sz w:val="20"/>
                <w:szCs w:val="20"/>
              </w:rPr>
            </w:pPr>
            <w:r w:rsidRPr="0064511A">
              <w:rPr>
                <w:rFonts w:cs="Arial"/>
                <w:sz w:val="20"/>
                <w:szCs w:val="20"/>
              </w:rPr>
              <w:t xml:space="preserve">Załącznik nr </w:t>
            </w:r>
            <w:r w:rsidR="00653647">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D27DECE" w14:textId="48E89B05" w:rsidR="00913814" w:rsidRPr="0064511A" w:rsidRDefault="003345C8" w:rsidP="00CD3720">
            <w:pPr>
              <w:tabs>
                <w:tab w:val="left" w:pos="567"/>
                <w:tab w:val="right" w:pos="10065"/>
              </w:tabs>
              <w:spacing w:line="240" w:lineRule="auto"/>
              <w:rPr>
                <w:rFonts w:cs="Arial"/>
                <w:sz w:val="20"/>
                <w:szCs w:val="20"/>
              </w:rPr>
            </w:pPr>
            <w:r w:rsidRPr="003345C8">
              <w:rPr>
                <w:rFonts w:cs="Arial"/>
                <w:sz w:val="20"/>
                <w:szCs w:val="20"/>
              </w:rPr>
              <w:t>Oświadczenie dotyczące rozliczeń</w:t>
            </w:r>
          </w:p>
        </w:tc>
      </w:tr>
      <w:tr w:rsidR="00B835B2" w:rsidRPr="0064511A" w14:paraId="1066E9F7"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D8F982B" w14:textId="11903A5F" w:rsidR="00B835B2" w:rsidRPr="0064511A" w:rsidRDefault="00B835B2" w:rsidP="00653647">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8CD8B54" w14:textId="1E327CA4" w:rsidR="00B835B2" w:rsidRPr="003345C8" w:rsidRDefault="00B835B2" w:rsidP="00CD3720">
            <w:pPr>
              <w:tabs>
                <w:tab w:val="left" w:pos="567"/>
                <w:tab w:val="right" w:pos="10065"/>
              </w:tabs>
              <w:spacing w:line="240" w:lineRule="auto"/>
              <w:rPr>
                <w:rFonts w:cs="Arial"/>
                <w:sz w:val="20"/>
                <w:szCs w:val="20"/>
              </w:rPr>
            </w:pPr>
            <w:r>
              <w:rPr>
                <w:rFonts w:cs="Arial"/>
                <w:sz w:val="20"/>
                <w:szCs w:val="20"/>
              </w:rPr>
              <w:t>Formularz cenowy</w:t>
            </w:r>
          </w:p>
        </w:tc>
      </w:tr>
      <w:tr w:rsidR="00B835B2" w:rsidRPr="0064511A" w14:paraId="7E83AF35" w14:textId="77777777" w:rsidTr="35D9E0A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7000353" w14:textId="36CB9F5C" w:rsidR="00B835B2" w:rsidRDefault="00B835B2" w:rsidP="00653647">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68C46C3" w14:textId="5321EAA7" w:rsidR="00B835B2" w:rsidRDefault="00B835B2" w:rsidP="00CD3720">
            <w:pPr>
              <w:tabs>
                <w:tab w:val="left" w:pos="567"/>
                <w:tab w:val="right" w:pos="10065"/>
              </w:tabs>
              <w:spacing w:line="240" w:lineRule="auto"/>
              <w:rPr>
                <w:rFonts w:cs="Arial"/>
                <w:sz w:val="20"/>
                <w:szCs w:val="20"/>
              </w:rPr>
            </w:pPr>
            <w:r w:rsidRPr="004C1A6D">
              <w:rPr>
                <w:rFonts w:cs="Arial"/>
                <w:sz w:val="20"/>
                <w:szCs w:val="20"/>
              </w:rPr>
              <w:t>Oświadczenie kontrahenta o rynkowym charakterze ceny (tylko dla spółek z GK Zamawiającego)</w:t>
            </w:r>
          </w:p>
        </w:tc>
      </w:tr>
    </w:tbl>
    <w:p w14:paraId="5F8DBEF4" w14:textId="77777777" w:rsidR="00F40506" w:rsidRPr="0064511A" w:rsidRDefault="00F40506" w:rsidP="002B1AC9">
      <w:pPr>
        <w:widowControl w:val="0"/>
        <w:adjustRightInd w:val="0"/>
        <w:spacing w:after="120" w:line="276" w:lineRule="auto"/>
        <w:ind w:left="720"/>
        <w:jc w:val="left"/>
        <w:textAlignment w:val="baseline"/>
        <w:rPr>
          <w:rFonts w:eastAsia="Calibri" w:cs="Arial"/>
          <w:b/>
          <w:vanish/>
          <w:color w:val="000000"/>
          <w:sz w:val="20"/>
          <w:szCs w:val="20"/>
        </w:rPr>
      </w:pPr>
    </w:p>
    <w:p w14:paraId="0124060F" w14:textId="35C072F9" w:rsidR="00087C7C" w:rsidRPr="0064511A" w:rsidRDefault="00087C7C" w:rsidP="007F4F8B">
      <w:pPr>
        <w:rPr>
          <w:rFonts w:cs="Arial"/>
          <w:b/>
          <w:sz w:val="20"/>
          <w:szCs w:val="20"/>
        </w:rPr>
        <w:sectPr w:rsidR="00087C7C" w:rsidRPr="0064511A" w:rsidSect="00462462">
          <w:headerReference w:type="default" r:id="rId21"/>
          <w:footerReference w:type="default" r:id="rId22"/>
          <w:footerReference w:type="first" r:id="rId23"/>
          <w:pgSz w:w="11906" w:h="16838"/>
          <w:pgMar w:top="1175" w:right="1418" w:bottom="1418" w:left="1418" w:header="709" w:footer="684" w:gutter="0"/>
          <w:cols w:space="708"/>
          <w:formProt w:val="0"/>
          <w:titlePg/>
          <w:docGrid w:linePitch="299"/>
        </w:sectPr>
      </w:pPr>
    </w:p>
    <w:p w14:paraId="5E092F4F" w14:textId="47F82BE5" w:rsidR="00087C7C" w:rsidRPr="0064511A" w:rsidRDefault="00087C7C">
      <w:pPr>
        <w:jc w:val="right"/>
        <w:rPr>
          <w:rFonts w:cs="Arial"/>
          <w:b/>
          <w:bCs/>
          <w:sz w:val="20"/>
          <w:szCs w:val="20"/>
        </w:rPr>
      </w:pPr>
      <w:r w:rsidRPr="0064511A">
        <w:rPr>
          <w:rFonts w:cs="Arial"/>
          <w:b/>
          <w:bCs/>
          <w:sz w:val="20"/>
          <w:szCs w:val="20"/>
        </w:rPr>
        <w:lastRenderedPageBreak/>
        <w:t xml:space="preserve">Załącznik </w:t>
      </w:r>
      <w:r w:rsidR="00BA6C29" w:rsidRPr="0064511A">
        <w:rPr>
          <w:rFonts w:cs="Arial"/>
          <w:b/>
          <w:bCs/>
          <w:sz w:val="20"/>
          <w:szCs w:val="20"/>
        </w:rPr>
        <w:t>n</w:t>
      </w:r>
      <w:r w:rsidRPr="0064511A">
        <w:rPr>
          <w:rFonts w:cs="Arial"/>
          <w:b/>
          <w:bCs/>
          <w:sz w:val="20"/>
          <w:szCs w:val="20"/>
        </w:rPr>
        <w:t xml:space="preserve">r 1 do </w:t>
      </w:r>
      <w:r w:rsidR="006C29FD" w:rsidRPr="0064511A">
        <w:rPr>
          <w:rFonts w:cs="Arial"/>
          <w:b/>
          <w:bCs/>
          <w:sz w:val="20"/>
          <w:szCs w:val="20"/>
        </w:rPr>
        <w:t>SWZ</w:t>
      </w:r>
    </w:p>
    <w:p w14:paraId="2168DCF1" w14:textId="77777777" w:rsidR="00087C7C" w:rsidRPr="0064511A" w:rsidRDefault="00087C7C" w:rsidP="00087C7C">
      <w:pPr>
        <w:pStyle w:val="Tekstpodstawowy3"/>
        <w:jc w:val="center"/>
        <w:outlineLvl w:val="0"/>
        <w:rPr>
          <w:rFonts w:ascii="Arial" w:hAnsi="Arial" w:cs="Arial"/>
          <w:b/>
          <w:spacing w:val="20"/>
          <w:sz w:val="20"/>
          <w:szCs w:val="20"/>
        </w:rPr>
      </w:pPr>
    </w:p>
    <w:p w14:paraId="4EF0D66D" w14:textId="25DF1E74" w:rsidR="00087C7C" w:rsidRPr="0064511A" w:rsidRDefault="00087C7C">
      <w:pPr>
        <w:pStyle w:val="Tekstpodstawowy3"/>
        <w:jc w:val="center"/>
        <w:outlineLvl w:val="0"/>
        <w:rPr>
          <w:rFonts w:ascii="Arial" w:hAnsi="Arial" w:cs="Arial"/>
          <w:b/>
          <w:bCs/>
          <w:sz w:val="20"/>
          <w:szCs w:val="20"/>
        </w:rPr>
      </w:pPr>
      <w:r w:rsidRPr="0064511A">
        <w:rPr>
          <w:rFonts w:ascii="Arial" w:hAnsi="Arial" w:cs="Arial"/>
          <w:b/>
          <w:bCs/>
          <w:spacing w:val="20"/>
          <w:sz w:val="20"/>
          <w:szCs w:val="20"/>
        </w:rPr>
        <w:t>FORMULARZ OFERT</w:t>
      </w:r>
      <w:r w:rsidR="00C25E1E" w:rsidRPr="0064511A">
        <w:rPr>
          <w:rFonts w:ascii="Arial" w:hAnsi="Arial" w:cs="Arial"/>
          <w:b/>
          <w:bCs/>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64511A" w14:paraId="0249A482" w14:textId="77777777" w:rsidTr="35D9E0A4">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77777777" w:rsidR="00087C7C" w:rsidRPr="0064511A" w:rsidRDefault="00087C7C" w:rsidP="00A95B19">
            <w:pPr>
              <w:rPr>
                <w:rFonts w:cs="Arial"/>
                <w:color w:val="FFFFFF"/>
                <w:sz w:val="20"/>
                <w:szCs w:val="20"/>
              </w:rPr>
            </w:pPr>
            <w:r w:rsidRPr="0064511A">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3EDE5B4E" w14:textId="77777777" w:rsidR="00087C7C" w:rsidRPr="0064511A" w:rsidRDefault="00087C7C" w:rsidP="00A95B19">
            <w:pPr>
              <w:ind w:left="497" w:right="1064" w:firstLine="497"/>
              <w:rPr>
                <w:rFonts w:cs="Arial"/>
                <w:sz w:val="20"/>
                <w:szCs w:val="20"/>
              </w:rPr>
            </w:pPr>
          </w:p>
          <w:p w14:paraId="73619979" w14:textId="77777777" w:rsidR="00087C7C" w:rsidRPr="0064511A" w:rsidRDefault="00087C7C" w:rsidP="00A95B19">
            <w:pPr>
              <w:rPr>
                <w:rFonts w:cs="Arial"/>
                <w:sz w:val="20"/>
                <w:szCs w:val="20"/>
              </w:rPr>
            </w:pPr>
          </w:p>
        </w:tc>
      </w:tr>
      <w:tr w:rsidR="00087C7C" w:rsidRPr="0064511A" w14:paraId="6536396E" w14:textId="77777777" w:rsidTr="35D9E0A4">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64511A" w:rsidRDefault="00087C7C" w:rsidP="00A95B19">
            <w:pPr>
              <w:rPr>
                <w:rFonts w:cs="Arial"/>
                <w:color w:val="FFFFFF"/>
                <w:sz w:val="20"/>
                <w:szCs w:val="20"/>
              </w:rPr>
            </w:pPr>
            <w:r w:rsidRPr="0064511A">
              <w:rPr>
                <w:rFonts w:cs="Arial"/>
                <w:color w:val="FFFFFF"/>
                <w:sz w:val="20"/>
                <w:szCs w:val="20"/>
              </w:rPr>
              <w:t xml:space="preserve">Adres Wykonawcy: </w:t>
            </w:r>
          </w:p>
          <w:p w14:paraId="400E6209" w14:textId="77777777" w:rsidR="00087C7C" w:rsidRPr="0064511A" w:rsidRDefault="00087C7C" w:rsidP="00A95B19">
            <w:pPr>
              <w:rPr>
                <w:rFonts w:cs="Arial"/>
                <w:color w:val="FFFFFF"/>
                <w:sz w:val="20"/>
                <w:szCs w:val="20"/>
              </w:rPr>
            </w:pPr>
            <w:r w:rsidRPr="0064511A">
              <w:rPr>
                <w:rFonts w:cs="Arial"/>
                <w:color w:val="FFFFFF"/>
                <w:sz w:val="20"/>
                <w:szCs w:val="20"/>
              </w:rPr>
              <w:t xml:space="preserve">kod, miejscowość </w:t>
            </w:r>
          </w:p>
          <w:p w14:paraId="02D3BFB3" w14:textId="77777777" w:rsidR="00087C7C" w:rsidRPr="0064511A" w:rsidRDefault="00087C7C" w:rsidP="00A95B19">
            <w:pPr>
              <w:rPr>
                <w:rFonts w:cs="Arial"/>
                <w:color w:val="FFFFFF"/>
                <w:sz w:val="20"/>
                <w:szCs w:val="20"/>
              </w:rPr>
            </w:pPr>
            <w:r w:rsidRPr="0064511A">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64511A" w:rsidRDefault="00087C7C" w:rsidP="00A95B19">
            <w:pPr>
              <w:ind w:right="1064"/>
              <w:rPr>
                <w:rFonts w:cs="Arial"/>
                <w:sz w:val="20"/>
                <w:szCs w:val="20"/>
              </w:rPr>
            </w:pPr>
          </w:p>
        </w:tc>
      </w:tr>
      <w:tr w:rsidR="00087C7C" w:rsidRPr="0064511A" w14:paraId="2A099C2F" w14:textId="77777777" w:rsidTr="35D9E0A4">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64511A" w:rsidRDefault="00087C7C" w:rsidP="00A95B19">
            <w:pPr>
              <w:rPr>
                <w:rFonts w:cs="Arial"/>
                <w:color w:val="FFFFFF"/>
                <w:sz w:val="20"/>
                <w:szCs w:val="20"/>
              </w:rPr>
            </w:pPr>
            <w:r w:rsidRPr="0064511A">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64511A" w:rsidRDefault="00087C7C" w:rsidP="00A95B19">
            <w:pPr>
              <w:rPr>
                <w:rFonts w:cs="Arial"/>
                <w:sz w:val="20"/>
                <w:szCs w:val="20"/>
              </w:rPr>
            </w:pPr>
          </w:p>
        </w:tc>
      </w:tr>
      <w:tr w:rsidR="00087C7C" w:rsidRPr="0064511A" w14:paraId="6A0441B3" w14:textId="77777777" w:rsidTr="35D9E0A4">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64511A" w:rsidRDefault="00087C7C" w:rsidP="00A95B19">
            <w:pPr>
              <w:rPr>
                <w:rFonts w:cs="Arial"/>
                <w:color w:val="FFFFFF"/>
                <w:sz w:val="20"/>
                <w:szCs w:val="20"/>
              </w:rPr>
            </w:pPr>
            <w:r w:rsidRPr="0064511A">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64511A" w:rsidRDefault="00087C7C" w:rsidP="00A95B19">
            <w:pPr>
              <w:rPr>
                <w:rFonts w:cs="Arial"/>
                <w:sz w:val="20"/>
                <w:szCs w:val="20"/>
              </w:rPr>
            </w:pPr>
          </w:p>
        </w:tc>
      </w:tr>
      <w:tr w:rsidR="00087C7C" w:rsidRPr="0064511A" w14:paraId="6C8684B1" w14:textId="77777777" w:rsidTr="35D9E0A4">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64511A" w:rsidRDefault="00087C7C" w:rsidP="00A95B19">
            <w:pPr>
              <w:rPr>
                <w:rFonts w:cs="Arial"/>
                <w:color w:val="FFFFFF"/>
                <w:sz w:val="20"/>
                <w:szCs w:val="20"/>
              </w:rPr>
            </w:pPr>
            <w:r w:rsidRPr="0064511A">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64511A" w:rsidRDefault="00087C7C" w:rsidP="00A95B19">
            <w:pPr>
              <w:rPr>
                <w:rFonts w:cs="Arial"/>
                <w:sz w:val="20"/>
                <w:szCs w:val="20"/>
              </w:rPr>
            </w:pPr>
          </w:p>
        </w:tc>
      </w:tr>
      <w:tr w:rsidR="00087C7C" w:rsidRPr="0064511A" w14:paraId="3B5518AF" w14:textId="77777777" w:rsidTr="35D9E0A4">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64511A" w:rsidRDefault="00087C7C" w:rsidP="00A95B19">
            <w:pPr>
              <w:rPr>
                <w:rFonts w:cs="Arial"/>
                <w:color w:val="FFFFFF"/>
                <w:sz w:val="20"/>
                <w:szCs w:val="20"/>
              </w:rPr>
            </w:pPr>
            <w:r w:rsidRPr="0064511A">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64511A" w:rsidRDefault="00087C7C" w:rsidP="00A95B19">
            <w:pPr>
              <w:rPr>
                <w:rFonts w:cs="Arial"/>
                <w:sz w:val="20"/>
                <w:szCs w:val="20"/>
              </w:rPr>
            </w:pPr>
          </w:p>
        </w:tc>
      </w:tr>
      <w:tr w:rsidR="00087C7C" w:rsidRPr="0064511A" w14:paraId="66F54524" w14:textId="77777777" w:rsidTr="35D9E0A4">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64511A" w:rsidRDefault="00087C7C" w:rsidP="00A95B19">
            <w:pPr>
              <w:rPr>
                <w:rFonts w:cs="Arial"/>
                <w:color w:val="FFFFFF"/>
                <w:sz w:val="20"/>
                <w:szCs w:val="20"/>
              </w:rPr>
            </w:pPr>
            <w:r w:rsidRPr="0064511A">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64511A" w:rsidRDefault="00087C7C" w:rsidP="00A95B19">
            <w:pPr>
              <w:rPr>
                <w:rFonts w:cs="Arial"/>
                <w:sz w:val="20"/>
                <w:szCs w:val="20"/>
              </w:rPr>
            </w:pPr>
          </w:p>
        </w:tc>
      </w:tr>
      <w:tr w:rsidR="00EA2309" w:rsidRPr="0064511A" w14:paraId="11DE6103" w14:textId="77777777" w:rsidTr="35D9E0A4">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Pr="0064511A" w:rsidRDefault="00EA2309">
            <w:pPr>
              <w:spacing w:line="240" w:lineRule="auto"/>
              <w:rPr>
                <w:rFonts w:cs="Arial"/>
                <w:color w:val="FFFFFF" w:themeColor="background1"/>
                <w:sz w:val="20"/>
                <w:szCs w:val="20"/>
              </w:rPr>
            </w:pPr>
            <w:r w:rsidRPr="0064511A">
              <w:rPr>
                <w:rFonts w:cs="Arial"/>
                <w:color w:val="FFFFFF" w:themeColor="background1"/>
                <w:sz w:val="20"/>
                <w:szCs w:val="20"/>
              </w:rPr>
              <w:t xml:space="preserve">Rodzaj Wykonawcy: </w:t>
            </w:r>
          </w:p>
          <w:p w14:paraId="7036A8DB" w14:textId="3AB91257" w:rsidR="00EA2309" w:rsidRPr="0064511A" w:rsidRDefault="00EA2309" w:rsidP="002B1AC9">
            <w:pPr>
              <w:spacing w:line="240" w:lineRule="auto"/>
              <w:rPr>
                <w:rFonts w:cs="Arial"/>
                <w:color w:val="FFFFFF"/>
                <w:sz w:val="20"/>
                <w:szCs w:val="20"/>
              </w:rPr>
            </w:pPr>
            <w:r w:rsidRPr="0064511A">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64511A" w:rsidRDefault="00EA2309" w:rsidP="00A95B19">
            <w:pPr>
              <w:rPr>
                <w:rFonts w:cs="Arial"/>
                <w:sz w:val="20"/>
                <w:szCs w:val="20"/>
              </w:rPr>
            </w:pPr>
          </w:p>
        </w:tc>
      </w:tr>
    </w:tbl>
    <w:p w14:paraId="2449E8A0" w14:textId="35916C39" w:rsidR="00093EB4" w:rsidRPr="0064511A" w:rsidRDefault="00093EB4" w:rsidP="00087C7C">
      <w:pPr>
        <w:pStyle w:val="Tekstpodstawowy2"/>
        <w:tabs>
          <w:tab w:val="left" w:pos="993"/>
        </w:tabs>
        <w:spacing w:line="276" w:lineRule="auto"/>
        <w:outlineLvl w:val="0"/>
        <w:rPr>
          <w:rFonts w:cs="Arial"/>
          <w:b/>
          <w:color w:val="000000"/>
          <w:sz w:val="20"/>
          <w:szCs w:val="20"/>
        </w:rPr>
      </w:pPr>
    </w:p>
    <w:p w14:paraId="4C5B93B6" w14:textId="4B2F80D0" w:rsidR="00FE14E3" w:rsidRPr="0064511A" w:rsidRDefault="00087C7C">
      <w:pPr>
        <w:ind w:left="4253"/>
        <w:rPr>
          <w:rFonts w:cs="Arial"/>
          <w:b/>
          <w:bCs/>
          <w:color w:val="000000"/>
          <w:sz w:val="20"/>
          <w:szCs w:val="20"/>
        </w:rPr>
      </w:pPr>
      <w:r w:rsidRPr="0064511A">
        <w:rPr>
          <w:rFonts w:cs="Arial"/>
          <w:b/>
          <w:color w:val="000000"/>
          <w:sz w:val="20"/>
          <w:szCs w:val="20"/>
        </w:rPr>
        <w:tab/>
      </w:r>
      <w:r w:rsidR="00FE14E3" w:rsidRPr="0064511A">
        <w:rPr>
          <w:rFonts w:cs="Arial"/>
          <w:b/>
          <w:bCs/>
          <w:color w:val="000000"/>
          <w:sz w:val="20"/>
          <w:szCs w:val="20"/>
        </w:rPr>
        <w:t>Do:</w:t>
      </w:r>
    </w:p>
    <w:p w14:paraId="472D63F1" w14:textId="19756D0B" w:rsidR="002A6A38" w:rsidRPr="0064511A" w:rsidRDefault="002A6A38" w:rsidP="002A6A38">
      <w:pPr>
        <w:ind w:left="4253"/>
        <w:jc w:val="left"/>
        <w:rPr>
          <w:rFonts w:cs="Arial"/>
        </w:rPr>
      </w:pPr>
      <w:r w:rsidRPr="0064511A">
        <w:rPr>
          <w:rFonts w:cs="Arial"/>
          <w:b/>
          <w:bCs/>
        </w:rPr>
        <w:t xml:space="preserve">ORLEN Spółki Akcyjnej - </w:t>
      </w:r>
    </w:p>
    <w:p w14:paraId="335FE4E0" w14:textId="77777777" w:rsidR="002A6A38" w:rsidRPr="0064511A" w:rsidRDefault="002A6A38" w:rsidP="007C2E4F">
      <w:pPr>
        <w:pStyle w:val="Tekstpodstawowy"/>
        <w:tabs>
          <w:tab w:val="left" w:pos="851"/>
        </w:tabs>
        <w:spacing w:after="0"/>
        <w:ind w:left="4253"/>
        <w:jc w:val="left"/>
        <w:rPr>
          <w:rFonts w:cs="Arial"/>
          <w:b/>
          <w:bCs/>
        </w:rPr>
      </w:pPr>
      <w:r w:rsidRPr="0064511A">
        <w:rPr>
          <w:rFonts w:cs="Arial"/>
          <w:b/>
          <w:bCs/>
        </w:rPr>
        <w:t>Oddział PGNiG w Sanoku</w:t>
      </w:r>
    </w:p>
    <w:p w14:paraId="00DC346E" w14:textId="77777777" w:rsidR="002A6A38" w:rsidRPr="00941444" w:rsidRDefault="002A6A38" w:rsidP="007C2E4F">
      <w:pPr>
        <w:pStyle w:val="Tekstpodstawowy"/>
        <w:tabs>
          <w:tab w:val="left" w:pos="851"/>
        </w:tabs>
        <w:spacing w:after="0"/>
        <w:ind w:left="4253"/>
        <w:jc w:val="left"/>
        <w:rPr>
          <w:rFonts w:cs="Arial"/>
          <w:b/>
          <w:bCs/>
          <w:sz w:val="20"/>
          <w:szCs w:val="20"/>
        </w:rPr>
      </w:pPr>
      <w:r w:rsidRPr="00941444">
        <w:rPr>
          <w:rFonts w:cs="Arial"/>
          <w:b/>
          <w:bCs/>
          <w:sz w:val="20"/>
          <w:szCs w:val="20"/>
        </w:rPr>
        <w:t>ul. Sienkiewicza 12</w:t>
      </w:r>
    </w:p>
    <w:p w14:paraId="1AD40547" w14:textId="77777777" w:rsidR="002A6A38" w:rsidRPr="00941444" w:rsidRDefault="002A6A38" w:rsidP="007C2E4F">
      <w:pPr>
        <w:pStyle w:val="Tekstpodstawowy"/>
        <w:tabs>
          <w:tab w:val="left" w:pos="851"/>
        </w:tabs>
        <w:spacing w:after="0"/>
        <w:ind w:left="4253"/>
        <w:jc w:val="left"/>
        <w:rPr>
          <w:rFonts w:cs="Arial"/>
          <w:b/>
          <w:bCs/>
          <w:sz w:val="20"/>
          <w:szCs w:val="20"/>
        </w:rPr>
      </w:pPr>
      <w:r w:rsidRPr="00941444">
        <w:rPr>
          <w:rFonts w:cs="Arial"/>
          <w:b/>
          <w:bCs/>
          <w:sz w:val="20"/>
          <w:szCs w:val="20"/>
        </w:rPr>
        <w:t>38-500 Sanok</w:t>
      </w:r>
    </w:p>
    <w:p w14:paraId="65CC1ECA" w14:textId="131D7520" w:rsidR="00087C7C" w:rsidRPr="00941444" w:rsidRDefault="00087C7C" w:rsidP="00FE14E3">
      <w:pPr>
        <w:pStyle w:val="Tekstpodstawowy2"/>
        <w:tabs>
          <w:tab w:val="left" w:pos="993"/>
        </w:tabs>
        <w:spacing w:line="276" w:lineRule="auto"/>
        <w:outlineLvl w:val="0"/>
        <w:rPr>
          <w:rFonts w:cs="Arial"/>
          <w:color w:val="000000"/>
          <w:sz w:val="20"/>
          <w:szCs w:val="20"/>
        </w:rPr>
      </w:pPr>
    </w:p>
    <w:p w14:paraId="62C60585" w14:textId="77777777" w:rsidR="00087C7C" w:rsidRPr="00941444" w:rsidRDefault="00087C7C">
      <w:pPr>
        <w:pStyle w:val="Tekstpodstawowy3"/>
        <w:jc w:val="center"/>
        <w:outlineLvl w:val="0"/>
        <w:rPr>
          <w:rFonts w:ascii="Arial" w:hAnsi="Arial" w:cs="Arial"/>
          <w:b/>
          <w:bCs/>
          <w:spacing w:val="20"/>
          <w:sz w:val="20"/>
          <w:szCs w:val="20"/>
        </w:rPr>
      </w:pPr>
      <w:r w:rsidRPr="00941444">
        <w:rPr>
          <w:rFonts w:ascii="Arial" w:hAnsi="Arial" w:cs="Arial"/>
          <w:b/>
          <w:bCs/>
          <w:spacing w:val="20"/>
          <w:sz w:val="20"/>
          <w:szCs w:val="20"/>
        </w:rPr>
        <w:t>O F E R T A</w:t>
      </w:r>
    </w:p>
    <w:p w14:paraId="263BDEB6" w14:textId="408BB30E" w:rsidR="00087C7C" w:rsidRPr="0064511A" w:rsidRDefault="00087C7C" w:rsidP="00321DBF">
      <w:pPr>
        <w:tabs>
          <w:tab w:val="right" w:pos="8505"/>
        </w:tabs>
        <w:suppressAutoHyphens/>
        <w:spacing w:line="240" w:lineRule="auto"/>
        <w:ind w:right="-153"/>
        <w:rPr>
          <w:rFonts w:cs="Arial"/>
          <w:b/>
          <w:sz w:val="20"/>
          <w:szCs w:val="20"/>
        </w:rPr>
      </w:pPr>
      <w:r w:rsidRPr="00941444">
        <w:rPr>
          <w:rFonts w:cs="Arial"/>
          <w:sz w:val="20"/>
          <w:szCs w:val="20"/>
        </w:rPr>
        <w:t>W odpowiedzi na ogłoszenie o zamówieniu w postępowaniu</w:t>
      </w:r>
      <w:r w:rsidR="00161116" w:rsidRPr="00941444">
        <w:rPr>
          <w:rFonts w:cs="Arial"/>
          <w:sz w:val="20"/>
          <w:szCs w:val="20"/>
        </w:rPr>
        <w:t xml:space="preserve"> niepublicznym prowadzonym </w:t>
      </w:r>
      <w:r w:rsidR="00161116" w:rsidRPr="00941444">
        <w:rPr>
          <w:rFonts w:cs="Arial"/>
          <w:sz w:val="20"/>
          <w:szCs w:val="20"/>
        </w:rPr>
        <w:br/>
        <w:t>w trybie przetargu nieograniczonego</w:t>
      </w:r>
      <w:r w:rsidR="004027E8" w:rsidRPr="00941444">
        <w:rPr>
          <w:rFonts w:cs="Arial"/>
          <w:sz w:val="20"/>
          <w:szCs w:val="20"/>
        </w:rPr>
        <w:t xml:space="preserve"> </w:t>
      </w:r>
      <w:r w:rsidR="00161116" w:rsidRPr="00941444">
        <w:rPr>
          <w:rFonts w:cs="Arial"/>
          <w:sz w:val="20"/>
          <w:szCs w:val="20"/>
        </w:rPr>
        <w:t>pn.</w:t>
      </w:r>
      <w:r w:rsidR="004027E8" w:rsidRPr="007901D4">
        <w:rPr>
          <w:rFonts w:cs="Arial"/>
          <w:b/>
          <w:sz w:val="20"/>
          <w:szCs w:val="20"/>
        </w:rPr>
        <w:t xml:space="preserve"> </w:t>
      </w:r>
      <w:r w:rsidR="001777B5" w:rsidRPr="001777B5">
        <w:rPr>
          <w:rFonts w:cs="Arial"/>
          <w:b/>
          <w:sz w:val="20"/>
          <w:szCs w:val="20"/>
        </w:rPr>
        <w:t>„</w:t>
      </w:r>
      <w:r w:rsidR="0090580B" w:rsidRPr="0090580B">
        <w:rPr>
          <w:rFonts w:cs="Arial"/>
          <w:b/>
          <w:sz w:val="20"/>
          <w:szCs w:val="20"/>
        </w:rPr>
        <w:t xml:space="preserve">Dostawa fabrycznie nowych części zamiennych do pomp PWW 1503 </w:t>
      </w:r>
      <w:proofErr w:type="spellStart"/>
      <w:r w:rsidR="0090580B" w:rsidRPr="0090580B">
        <w:rPr>
          <w:rFonts w:cs="Arial"/>
          <w:b/>
          <w:sz w:val="20"/>
          <w:szCs w:val="20"/>
        </w:rPr>
        <w:t>Amex</w:t>
      </w:r>
      <w:proofErr w:type="spellEnd"/>
      <w:r w:rsidR="001777B5" w:rsidRPr="001777B5">
        <w:rPr>
          <w:rFonts w:cs="Arial"/>
          <w:b/>
          <w:sz w:val="20"/>
          <w:szCs w:val="20"/>
        </w:rPr>
        <w:t>”</w:t>
      </w:r>
      <w:r w:rsidR="00161116" w:rsidRPr="00941444">
        <w:rPr>
          <w:rFonts w:cs="Arial"/>
          <w:sz w:val="20"/>
          <w:szCs w:val="20"/>
        </w:rPr>
        <w:t xml:space="preserve">, numer postępowania: </w:t>
      </w:r>
      <w:r w:rsidR="00FB149A" w:rsidRPr="00941444">
        <w:rPr>
          <w:sz w:val="20"/>
          <w:szCs w:val="20"/>
        </w:rPr>
        <w:t xml:space="preserve">CRZ: </w:t>
      </w:r>
      <w:r w:rsidR="00AB345A">
        <w:rPr>
          <w:sz w:val="20"/>
          <w:szCs w:val="20"/>
        </w:rPr>
        <w:t>NP/ORLEN/25</w:t>
      </w:r>
      <w:r w:rsidR="00F76D71" w:rsidRPr="00DC6093">
        <w:rPr>
          <w:sz w:val="20"/>
          <w:szCs w:val="20"/>
        </w:rPr>
        <w:t>/</w:t>
      </w:r>
      <w:r w:rsidR="005E00ED">
        <w:rPr>
          <w:sz w:val="20"/>
          <w:szCs w:val="20"/>
        </w:rPr>
        <w:t>1285</w:t>
      </w:r>
      <w:r w:rsidR="00DC6093" w:rsidRPr="00DC6093">
        <w:rPr>
          <w:sz w:val="20"/>
          <w:szCs w:val="20"/>
        </w:rPr>
        <w:t>/OS/EU</w:t>
      </w:r>
    </w:p>
    <w:p w14:paraId="7250882D" w14:textId="77777777" w:rsidR="000074F9" w:rsidRPr="0064511A" w:rsidRDefault="000074F9" w:rsidP="000074F9">
      <w:pPr>
        <w:tabs>
          <w:tab w:val="right" w:pos="8505"/>
        </w:tabs>
        <w:suppressAutoHyphens/>
        <w:spacing w:line="240" w:lineRule="auto"/>
        <w:ind w:right="-153"/>
        <w:rPr>
          <w:rFonts w:cs="Arial"/>
          <w:sz w:val="20"/>
          <w:szCs w:val="20"/>
        </w:rPr>
      </w:pPr>
    </w:p>
    <w:p w14:paraId="61DBB279" w14:textId="77777777" w:rsidR="00087C7C" w:rsidRPr="0064511A" w:rsidRDefault="00087C7C" w:rsidP="00087C7C">
      <w:pPr>
        <w:adjustRightInd w:val="0"/>
        <w:rPr>
          <w:rFonts w:cs="Arial"/>
          <w:sz w:val="20"/>
          <w:szCs w:val="20"/>
        </w:rPr>
      </w:pPr>
      <w:r w:rsidRPr="0064511A">
        <w:rPr>
          <w:rFonts w:cs="Arial"/>
          <w:sz w:val="20"/>
          <w:szCs w:val="20"/>
        </w:rPr>
        <w:t>My niżej podpisani działając w imieniu i na rzecz:</w:t>
      </w:r>
    </w:p>
    <w:p w14:paraId="445ABB4D" w14:textId="77777777" w:rsidR="00087C7C" w:rsidRPr="0064511A" w:rsidRDefault="00087C7C" w:rsidP="00087C7C">
      <w:pPr>
        <w:adjustRightInd w:val="0"/>
        <w:rPr>
          <w:rFonts w:cs="Arial"/>
          <w:sz w:val="20"/>
          <w:szCs w:val="20"/>
        </w:rPr>
      </w:pPr>
    </w:p>
    <w:p w14:paraId="3D8D0CAB" w14:textId="52C983CC" w:rsidR="00087C7C" w:rsidRPr="004556D7" w:rsidRDefault="00087C7C" w:rsidP="004556D7">
      <w:pPr>
        <w:adjustRightInd w:val="0"/>
        <w:rPr>
          <w:rFonts w:cs="Arial"/>
          <w:sz w:val="20"/>
          <w:szCs w:val="20"/>
        </w:rPr>
      </w:pPr>
      <w:r w:rsidRPr="0064511A">
        <w:rPr>
          <w:rFonts w:cs="Arial"/>
          <w:sz w:val="20"/>
          <w:szCs w:val="20"/>
        </w:rPr>
        <w:t>………………………………………………………………………………………………………………….……</w:t>
      </w:r>
    </w:p>
    <w:p w14:paraId="672BC2C7" w14:textId="77777777" w:rsidR="00087C7C" w:rsidRPr="0064511A" w:rsidRDefault="00087C7C" w:rsidP="6CC37E58">
      <w:pPr>
        <w:adjustRightInd w:val="0"/>
        <w:jc w:val="center"/>
        <w:rPr>
          <w:rFonts w:cs="Arial"/>
          <w:i/>
          <w:iCs/>
          <w:sz w:val="20"/>
          <w:szCs w:val="20"/>
        </w:rPr>
      </w:pPr>
      <w:r w:rsidRPr="0064511A">
        <w:rPr>
          <w:rFonts w:cs="Arial"/>
          <w:i/>
          <w:iCs/>
          <w:sz w:val="20"/>
          <w:szCs w:val="20"/>
        </w:rPr>
        <w:t>(nazwa firmy i dokładny adres Wykonawcy)</w:t>
      </w:r>
    </w:p>
    <w:p w14:paraId="01172B83" w14:textId="100AF0D1" w:rsidR="00AF5DED" w:rsidRPr="0064511A" w:rsidRDefault="00AF5DED" w:rsidP="00BD4EE8">
      <w:pPr>
        <w:shd w:val="clear" w:color="auto" w:fill="FFFFFF" w:themeFill="background1"/>
        <w:spacing w:line="240" w:lineRule="auto"/>
        <w:rPr>
          <w:sz w:val="20"/>
          <w:szCs w:val="20"/>
        </w:rPr>
      </w:pPr>
    </w:p>
    <w:p w14:paraId="00507678" w14:textId="20C39511" w:rsidR="0031758B" w:rsidRPr="001823F7" w:rsidRDefault="00087C7C" w:rsidP="0031758B">
      <w:pPr>
        <w:shd w:val="clear" w:color="auto" w:fill="FFFFFF" w:themeFill="background1"/>
        <w:spacing w:line="240" w:lineRule="auto"/>
        <w:rPr>
          <w:sz w:val="20"/>
          <w:szCs w:val="20"/>
        </w:rPr>
      </w:pPr>
      <w:r w:rsidRPr="0064511A">
        <w:rPr>
          <w:sz w:val="20"/>
          <w:szCs w:val="20"/>
        </w:rPr>
        <w:t>Ubiegając się o zamówienie oświadczamy, że oferujemy</w:t>
      </w:r>
      <w:r w:rsidR="009B3A47" w:rsidRPr="0064511A">
        <w:rPr>
          <w:sz w:val="20"/>
          <w:szCs w:val="20"/>
        </w:rPr>
        <w:t xml:space="preserve"> następując</w:t>
      </w:r>
      <w:r w:rsidR="00934897" w:rsidRPr="0064511A">
        <w:rPr>
          <w:sz w:val="20"/>
          <w:szCs w:val="20"/>
        </w:rPr>
        <w:t>ą</w:t>
      </w:r>
      <w:r w:rsidR="009B3A47" w:rsidRPr="0064511A">
        <w:rPr>
          <w:sz w:val="20"/>
          <w:szCs w:val="20"/>
        </w:rPr>
        <w:t xml:space="preserve"> cen</w:t>
      </w:r>
      <w:r w:rsidR="00934897" w:rsidRPr="0064511A">
        <w:rPr>
          <w:sz w:val="20"/>
          <w:szCs w:val="20"/>
        </w:rPr>
        <w:t>ę</w:t>
      </w:r>
      <w:r w:rsidR="009B3A47" w:rsidRPr="0064511A">
        <w:rPr>
          <w:sz w:val="20"/>
          <w:szCs w:val="20"/>
        </w:rPr>
        <w:t xml:space="preserve"> za wykonanie przedmiotu zamówienia </w:t>
      </w:r>
      <w:r w:rsidR="00DF5616" w:rsidRPr="0064511A">
        <w:rPr>
          <w:sz w:val="20"/>
          <w:szCs w:val="20"/>
        </w:rPr>
        <w:t xml:space="preserve"> określonego w </w:t>
      </w:r>
      <w:r w:rsidR="00E961DC">
        <w:rPr>
          <w:sz w:val="20"/>
          <w:szCs w:val="20"/>
        </w:rPr>
        <w:t>SWZ:</w:t>
      </w:r>
    </w:p>
    <w:p w14:paraId="29DD8B46" w14:textId="77777777" w:rsidR="0031758B" w:rsidRPr="0031758B" w:rsidRDefault="0031758B" w:rsidP="0031758B">
      <w:pPr>
        <w:shd w:val="clear" w:color="auto" w:fill="FFFFFF" w:themeFill="background1"/>
        <w:spacing w:line="240" w:lineRule="auto"/>
        <w:rPr>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0"/>
      </w:tblGrid>
      <w:tr w:rsidR="0031758B" w:rsidRPr="0031758B" w14:paraId="1E62DFDC" w14:textId="77777777" w:rsidTr="35D9E0A4">
        <w:trPr>
          <w:trHeight w:val="815"/>
        </w:trPr>
        <w:tc>
          <w:tcPr>
            <w:tcW w:w="8250" w:type="dxa"/>
            <w:tcBorders>
              <w:top w:val="single" w:sz="4" w:space="0" w:color="auto"/>
              <w:left w:val="single" w:sz="4" w:space="0" w:color="auto"/>
              <w:bottom w:val="single" w:sz="4" w:space="0" w:color="auto"/>
              <w:right w:val="single" w:sz="4" w:space="0" w:color="auto"/>
            </w:tcBorders>
            <w:vAlign w:val="center"/>
          </w:tcPr>
          <w:p w14:paraId="3334C051" w14:textId="77777777" w:rsidR="0031758B" w:rsidRPr="00E14D82" w:rsidRDefault="0031758B" w:rsidP="35D9E0A4">
            <w:pPr>
              <w:shd w:val="clear" w:color="auto" w:fill="FFFFFF" w:themeFill="background1"/>
              <w:spacing w:line="240" w:lineRule="auto"/>
              <w:rPr>
                <w:b/>
                <w:bCs/>
                <w:sz w:val="20"/>
                <w:szCs w:val="20"/>
              </w:rPr>
            </w:pPr>
          </w:p>
          <w:p w14:paraId="09C2BB05" w14:textId="77777777" w:rsidR="0031758B" w:rsidRPr="00E14D82" w:rsidRDefault="0031758B" w:rsidP="35D9E0A4">
            <w:pPr>
              <w:shd w:val="clear" w:color="auto" w:fill="FFFFFF" w:themeFill="background1"/>
              <w:spacing w:line="240" w:lineRule="auto"/>
              <w:rPr>
                <w:b/>
                <w:bCs/>
                <w:sz w:val="20"/>
                <w:szCs w:val="20"/>
              </w:rPr>
            </w:pPr>
          </w:p>
          <w:p w14:paraId="0E8D6F42" w14:textId="34E65A1E" w:rsidR="0031758B" w:rsidRPr="00E14D82" w:rsidRDefault="001D715A" w:rsidP="35D9E0A4">
            <w:pPr>
              <w:shd w:val="clear" w:color="auto" w:fill="FFFFFF" w:themeFill="background1"/>
              <w:spacing w:line="240" w:lineRule="auto"/>
              <w:rPr>
                <w:b/>
                <w:bCs/>
                <w:sz w:val="20"/>
                <w:szCs w:val="20"/>
              </w:rPr>
            </w:pPr>
            <w:r w:rsidRPr="00E14D82">
              <w:rPr>
                <w:b/>
                <w:bCs/>
                <w:sz w:val="20"/>
                <w:szCs w:val="20"/>
              </w:rPr>
              <w:t>…………………………….. PLN</w:t>
            </w:r>
            <w:r w:rsidR="0031758B" w:rsidRPr="00E14D82">
              <w:rPr>
                <w:b/>
                <w:bCs/>
                <w:sz w:val="20"/>
                <w:szCs w:val="20"/>
              </w:rPr>
              <w:t xml:space="preserve"> NETTO  </w:t>
            </w:r>
          </w:p>
          <w:p w14:paraId="62F1F28B" w14:textId="77777777" w:rsidR="0031758B" w:rsidRPr="00E14D82" w:rsidRDefault="0031758B" w:rsidP="35D9E0A4">
            <w:pPr>
              <w:shd w:val="clear" w:color="auto" w:fill="FFFFFF" w:themeFill="background1"/>
              <w:spacing w:line="240" w:lineRule="auto"/>
              <w:rPr>
                <w:b/>
                <w:bCs/>
                <w:sz w:val="20"/>
                <w:szCs w:val="20"/>
              </w:rPr>
            </w:pPr>
          </w:p>
          <w:p w14:paraId="76F2A7D8" w14:textId="77777777" w:rsidR="0031758B" w:rsidRPr="00E14D82" w:rsidRDefault="0031758B" w:rsidP="35D9E0A4">
            <w:pPr>
              <w:shd w:val="clear" w:color="auto" w:fill="FFFFFF" w:themeFill="background1"/>
              <w:spacing w:line="240" w:lineRule="auto"/>
              <w:rPr>
                <w:b/>
                <w:bCs/>
                <w:sz w:val="20"/>
                <w:szCs w:val="20"/>
              </w:rPr>
            </w:pPr>
            <w:r w:rsidRPr="00E14D82">
              <w:rPr>
                <w:b/>
                <w:bCs/>
                <w:sz w:val="20"/>
                <w:szCs w:val="20"/>
              </w:rPr>
              <w:t>VAT ........ %</w:t>
            </w:r>
          </w:p>
          <w:p w14:paraId="561DF224" w14:textId="77777777" w:rsidR="0031758B" w:rsidRPr="00E14D82" w:rsidRDefault="0031758B" w:rsidP="35D9E0A4">
            <w:pPr>
              <w:shd w:val="clear" w:color="auto" w:fill="FFFFFF" w:themeFill="background1"/>
              <w:spacing w:line="240" w:lineRule="auto"/>
              <w:rPr>
                <w:b/>
                <w:bCs/>
                <w:sz w:val="20"/>
                <w:szCs w:val="20"/>
              </w:rPr>
            </w:pPr>
          </w:p>
          <w:p w14:paraId="55DF45D7" w14:textId="2B7B62DB" w:rsidR="0031758B" w:rsidRPr="00E14D82" w:rsidRDefault="0031758B" w:rsidP="35D9E0A4">
            <w:pPr>
              <w:shd w:val="clear" w:color="auto" w:fill="FFFFFF" w:themeFill="background1"/>
              <w:spacing w:line="240" w:lineRule="auto"/>
              <w:rPr>
                <w:b/>
                <w:bCs/>
                <w:sz w:val="20"/>
                <w:szCs w:val="20"/>
              </w:rPr>
            </w:pPr>
            <w:r w:rsidRPr="00E14D82">
              <w:rPr>
                <w:b/>
                <w:bCs/>
                <w:sz w:val="20"/>
                <w:szCs w:val="20"/>
              </w:rPr>
              <w:t>…………………………….. PLN</w:t>
            </w:r>
            <w:r w:rsidR="001D715A" w:rsidRPr="00E14D82">
              <w:rPr>
                <w:b/>
                <w:bCs/>
                <w:sz w:val="20"/>
                <w:szCs w:val="20"/>
              </w:rPr>
              <w:t xml:space="preserve">  </w:t>
            </w:r>
            <w:r w:rsidRPr="00E14D82">
              <w:rPr>
                <w:b/>
                <w:bCs/>
                <w:sz w:val="20"/>
                <w:szCs w:val="20"/>
              </w:rPr>
              <w:t>BRUTTO</w:t>
            </w:r>
          </w:p>
          <w:p w14:paraId="71871F1F" w14:textId="77777777" w:rsidR="0031758B" w:rsidRPr="0031758B" w:rsidRDefault="0031758B" w:rsidP="0031758B">
            <w:pPr>
              <w:shd w:val="clear" w:color="auto" w:fill="FFFFFF" w:themeFill="background1"/>
              <w:spacing w:line="240" w:lineRule="auto"/>
              <w:rPr>
                <w:sz w:val="20"/>
                <w:szCs w:val="20"/>
              </w:rPr>
            </w:pPr>
            <w:r w:rsidRPr="0031758B">
              <w:rPr>
                <w:sz w:val="20"/>
                <w:szCs w:val="20"/>
              </w:rPr>
              <w:t>(podane jedynie cyfrowo)</w:t>
            </w:r>
          </w:p>
          <w:p w14:paraId="12428E89" w14:textId="08AD89CF" w:rsidR="0031758B" w:rsidRPr="00E14D82" w:rsidRDefault="0031758B" w:rsidP="35D9E0A4">
            <w:pPr>
              <w:shd w:val="clear" w:color="auto" w:fill="FFFFFF" w:themeFill="background1"/>
              <w:spacing w:line="240" w:lineRule="auto"/>
              <w:rPr>
                <w:b/>
                <w:bCs/>
                <w:sz w:val="20"/>
                <w:szCs w:val="20"/>
              </w:rPr>
            </w:pPr>
          </w:p>
        </w:tc>
      </w:tr>
    </w:tbl>
    <w:p w14:paraId="5232B657" w14:textId="77777777" w:rsidR="0031758B" w:rsidRPr="0031758B" w:rsidRDefault="0031758B" w:rsidP="0031758B">
      <w:pPr>
        <w:shd w:val="clear" w:color="auto" w:fill="FFFFFF" w:themeFill="background1"/>
        <w:spacing w:line="240" w:lineRule="auto"/>
        <w:rPr>
          <w:sz w:val="20"/>
          <w:szCs w:val="20"/>
        </w:rPr>
      </w:pPr>
    </w:p>
    <w:p w14:paraId="14427820" w14:textId="13E38671" w:rsidR="00661AE7" w:rsidRDefault="00661AE7" w:rsidP="00661AE7">
      <w:pPr>
        <w:pStyle w:val="DraftLineWC"/>
        <w:suppressAutoHyphens w:val="0"/>
        <w:spacing w:after="0" w:line="276" w:lineRule="auto"/>
        <w:ind w:firstLine="0"/>
        <w:jc w:val="both"/>
        <w:rPr>
          <w:rFonts w:ascii="Arial" w:hAnsi="Arial" w:cs="Arial"/>
          <w:bCs/>
        </w:rPr>
      </w:pPr>
      <w:r>
        <w:rPr>
          <w:rFonts w:ascii="Arial" w:hAnsi="Arial" w:cs="Arial"/>
          <w:bCs/>
        </w:rPr>
        <w:t>*</w:t>
      </w:r>
      <w:r w:rsidRPr="00C551EA">
        <w:rPr>
          <w:rFonts w:ascii="Arial" w:hAnsi="Arial" w:cs="Arial"/>
          <w:bCs/>
        </w:rPr>
        <w:t xml:space="preserve">należy przenieść wartość netto z </w:t>
      </w:r>
      <w:r>
        <w:rPr>
          <w:rFonts w:ascii="Arial" w:hAnsi="Arial" w:cs="Arial"/>
          <w:bCs/>
        </w:rPr>
        <w:t xml:space="preserve">Formularza cenowego </w:t>
      </w:r>
      <w:r w:rsidRPr="00846629">
        <w:rPr>
          <w:rFonts w:ascii="Arial" w:hAnsi="Arial" w:cs="Arial"/>
          <w:bCs/>
        </w:rPr>
        <w:t xml:space="preserve">- zał. nr </w:t>
      </w:r>
      <w:r>
        <w:rPr>
          <w:rFonts w:ascii="Arial" w:hAnsi="Arial" w:cs="Arial"/>
          <w:bCs/>
        </w:rPr>
        <w:t>6</w:t>
      </w:r>
      <w:r w:rsidRPr="00F3491A">
        <w:rPr>
          <w:rFonts w:ascii="Arial" w:hAnsi="Arial" w:cs="Arial"/>
          <w:bCs/>
        </w:rPr>
        <w:t xml:space="preserve"> do Formularza ofertowego.</w:t>
      </w:r>
    </w:p>
    <w:p w14:paraId="7E8A0304" w14:textId="77777777" w:rsidR="0031758B" w:rsidRPr="0031758B" w:rsidRDefault="0031758B" w:rsidP="35D9E0A4">
      <w:pPr>
        <w:shd w:val="clear" w:color="auto" w:fill="FFFFFF" w:themeFill="background1"/>
        <w:spacing w:line="240" w:lineRule="auto"/>
        <w:rPr>
          <w:b/>
          <w:bCs/>
          <w:sz w:val="20"/>
          <w:szCs w:val="20"/>
        </w:rPr>
      </w:pPr>
    </w:p>
    <w:p w14:paraId="0C928276" w14:textId="36C7ED6E" w:rsidR="001F745B" w:rsidRDefault="001F745B" w:rsidP="0031758B">
      <w:pPr>
        <w:shd w:val="clear" w:color="auto" w:fill="FFFFFF" w:themeFill="background1"/>
        <w:spacing w:line="240" w:lineRule="auto"/>
        <w:rPr>
          <w:b/>
          <w:bCs/>
          <w:sz w:val="20"/>
          <w:szCs w:val="20"/>
        </w:rPr>
      </w:pPr>
    </w:p>
    <w:p w14:paraId="2EEC6549" w14:textId="35AD51D4" w:rsidR="001F745B" w:rsidRDefault="001F745B" w:rsidP="0031758B">
      <w:pPr>
        <w:shd w:val="clear" w:color="auto" w:fill="FFFFFF" w:themeFill="background1"/>
        <w:spacing w:line="240" w:lineRule="auto"/>
        <w:rPr>
          <w:b/>
          <w:bCs/>
          <w:sz w:val="20"/>
          <w:szCs w:val="20"/>
        </w:rPr>
      </w:pPr>
    </w:p>
    <w:p w14:paraId="5ED5B675" w14:textId="23320B36" w:rsidR="0070194C" w:rsidRDefault="0070194C" w:rsidP="007C2E4F">
      <w:pPr>
        <w:pStyle w:val="DraftLineWC"/>
        <w:suppressAutoHyphens w:val="0"/>
        <w:spacing w:after="0" w:line="276" w:lineRule="auto"/>
        <w:ind w:firstLine="0"/>
        <w:jc w:val="both"/>
        <w:rPr>
          <w:rFonts w:ascii="Arial" w:hAnsi="Arial" w:cs="Arial"/>
          <w:b/>
          <w:bCs/>
        </w:rPr>
      </w:pPr>
    </w:p>
    <w:p w14:paraId="7E33FBEC" w14:textId="31944921" w:rsidR="00087C7C" w:rsidRPr="0064511A" w:rsidRDefault="00087C7C" w:rsidP="007C2E4F">
      <w:pPr>
        <w:pStyle w:val="DraftLineWC"/>
        <w:suppressAutoHyphens w:val="0"/>
        <w:spacing w:after="0" w:line="276" w:lineRule="auto"/>
        <w:ind w:firstLine="0"/>
        <w:jc w:val="both"/>
        <w:rPr>
          <w:rFonts w:ascii="Arial" w:hAnsi="Arial" w:cs="Arial"/>
          <w:b/>
          <w:bCs/>
        </w:rPr>
      </w:pPr>
      <w:r w:rsidRPr="0064511A">
        <w:rPr>
          <w:rFonts w:ascii="Arial" w:hAnsi="Arial" w:cs="Arial"/>
          <w:b/>
          <w:bCs/>
        </w:rPr>
        <w:t>Oświadczamy, że:</w:t>
      </w:r>
    </w:p>
    <w:p w14:paraId="2B548A9E" w14:textId="77777777" w:rsidR="00087C7C" w:rsidRPr="0064511A" w:rsidRDefault="00087C7C" w:rsidP="00307CD1">
      <w:pPr>
        <w:autoSpaceDE w:val="0"/>
        <w:autoSpaceDN w:val="0"/>
        <w:adjustRightInd w:val="0"/>
        <w:spacing w:line="240" w:lineRule="auto"/>
        <w:rPr>
          <w:rFonts w:cs="Arial"/>
          <w:color w:val="000000"/>
          <w:sz w:val="6"/>
        </w:rPr>
      </w:pPr>
    </w:p>
    <w:p w14:paraId="1E155298" w14:textId="77A858DD"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Zapoznaliśmy się z treścią specyfikacji warunków zamówienia</w:t>
      </w:r>
      <w:r w:rsidR="00171698" w:rsidRPr="0064511A">
        <w:rPr>
          <w:rFonts w:cs="Arial"/>
          <w:sz w:val="20"/>
          <w:szCs w:val="20"/>
        </w:rPr>
        <w:t>,</w:t>
      </w:r>
      <w:r w:rsidR="00171698" w:rsidRPr="0064511A">
        <w:rPr>
          <w:sz w:val="20"/>
          <w:szCs w:val="20"/>
        </w:rPr>
        <w:t xml:space="preserve"> a w szczególności z zasadami wykonywania usługi</w:t>
      </w:r>
      <w:r w:rsidRPr="0064511A">
        <w:rPr>
          <w:rFonts w:cs="Arial"/>
          <w:sz w:val="20"/>
          <w:szCs w:val="20"/>
        </w:rPr>
        <w:t xml:space="preserve"> oraz </w:t>
      </w:r>
      <w:r w:rsidR="00096D06" w:rsidRPr="0064511A">
        <w:rPr>
          <w:rFonts w:cs="Arial"/>
          <w:sz w:val="20"/>
          <w:szCs w:val="20"/>
        </w:rPr>
        <w:t>projektem</w:t>
      </w:r>
      <w:r w:rsidRPr="0064511A">
        <w:rPr>
          <w:rFonts w:cs="Arial"/>
          <w:sz w:val="20"/>
          <w:szCs w:val="20"/>
        </w:rPr>
        <w:t xml:space="preserve"> umowy i przyjmujemy je bez zastrzeżeń</w:t>
      </w:r>
      <w:r w:rsidR="002E71E8" w:rsidRPr="0064511A">
        <w:rPr>
          <w:rFonts w:cs="Arial"/>
          <w:sz w:val="20"/>
          <w:szCs w:val="20"/>
        </w:rPr>
        <w:t>.</w:t>
      </w:r>
      <w:r w:rsidRPr="0064511A">
        <w:rPr>
          <w:rFonts w:cs="Arial"/>
          <w:sz w:val="20"/>
          <w:szCs w:val="20"/>
        </w:rPr>
        <w:t xml:space="preserve"> </w:t>
      </w:r>
    </w:p>
    <w:p w14:paraId="330E4B84" w14:textId="739B86F1" w:rsidR="00C25E1E" w:rsidRPr="0064511A" w:rsidRDefault="00C25E1E" w:rsidP="00864E1B">
      <w:pPr>
        <w:pStyle w:val="Styl1formularz"/>
        <w:numPr>
          <w:ilvl w:val="0"/>
          <w:numId w:val="24"/>
        </w:numPr>
        <w:spacing w:line="240" w:lineRule="exact"/>
        <w:ind w:left="567" w:hanging="567"/>
      </w:pPr>
      <w:r w:rsidRPr="0064511A">
        <w:t>W razie wybrania naszej oferty zobowiązujemy się do podpisania umowy na warunkach zawartych w specyfikacji warunków zamówienia w miejscu i terminie wskazanym przez Zamawiającego.</w:t>
      </w:r>
    </w:p>
    <w:p w14:paraId="3094B19B" w14:textId="77777777" w:rsidR="00B11AD8" w:rsidRPr="0064511A" w:rsidRDefault="00B11AD8" w:rsidP="00B11AD8">
      <w:pPr>
        <w:pStyle w:val="Styl1formularz"/>
        <w:numPr>
          <w:ilvl w:val="0"/>
          <w:numId w:val="0"/>
        </w:numPr>
        <w:ind w:left="567"/>
        <w:rPr>
          <w:sz w:val="2"/>
        </w:rPr>
      </w:pPr>
    </w:p>
    <w:p w14:paraId="4673C691" w14:textId="77777777" w:rsidR="00C25E1E" w:rsidRPr="0064511A" w:rsidRDefault="00C25E1E" w:rsidP="00864E1B">
      <w:pPr>
        <w:pStyle w:val="Styl1formularz"/>
        <w:numPr>
          <w:ilvl w:val="0"/>
          <w:numId w:val="24"/>
        </w:numPr>
        <w:tabs>
          <w:tab w:val="clear" w:pos="1647"/>
          <w:tab w:val="num" w:pos="1843"/>
        </w:tabs>
        <w:spacing w:before="0" w:line="240" w:lineRule="exact"/>
        <w:ind w:left="567" w:hanging="567"/>
      </w:pPr>
      <w:r w:rsidRPr="0064511A">
        <w:t>Zdobyliśmy konieczne informacje potrzebne do prawidłowego przygotowania oferty.</w:t>
      </w:r>
    </w:p>
    <w:p w14:paraId="62958AAE" w14:textId="77777777" w:rsidR="00C25E1E" w:rsidRPr="0064511A" w:rsidRDefault="00C25E1E" w:rsidP="00B11AD8">
      <w:pPr>
        <w:autoSpaceDE w:val="0"/>
        <w:autoSpaceDN w:val="0"/>
        <w:spacing w:line="240" w:lineRule="auto"/>
        <w:rPr>
          <w:rFonts w:cs="Arial"/>
          <w:sz w:val="8"/>
          <w:szCs w:val="20"/>
        </w:rPr>
      </w:pPr>
    </w:p>
    <w:p w14:paraId="1DF62588" w14:textId="2B61382A" w:rsidR="00C25E1E" w:rsidRPr="0064511A" w:rsidRDefault="00C25E1E" w:rsidP="00864E1B">
      <w:pPr>
        <w:numPr>
          <w:ilvl w:val="0"/>
          <w:numId w:val="24"/>
        </w:numPr>
        <w:autoSpaceDE w:val="0"/>
        <w:autoSpaceDN w:val="0"/>
        <w:spacing w:line="240" w:lineRule="exact"/>
        <w:ind w:left="567" w:hanging="567"/>
        <w:rPr>
          <w:rFonts w:cs="Arial"/>
          <w:sz w:val="20"/>
          <w:szCs w:val="20"/>
        </w:rPr>
      </w:pPr>
      <w:r w:rsidRPr="0064511A">
        <w:rPr>
          <w:rFonts w:cs="Arial"/>
          <w:sz w:val="20"/>
          <w:szCs w:val="20"/>
        </w:rPr>
        <w:t>Zobowiązujemy się do wykonania zamówienia na warunkach i zasadach określonych przez Zamawiającego w specyfikacji warunków zamówienia.</w:t>
      </w:r>
    </w:p>
    <w:p w14:paraId="67314FB9" w14:textId="211D0D4D" w:rsidR="00B11AD8" w:rsidRPr="0064511A" w:rsidRDefault="00B11AD8" w:rsidP="00B11AD8">
      <w:pPr>
        <w:autoSpaceDE w:val="0"/>
        <w:autoSpaceDN w:val="0"/>
        <w:spacing w:line="240" w:lineRule="auto"/>
        <w:rPr>
          <w:rFonts w:cs="Arial"/>
          <w:sz w:val="14"/>
          <w:szCs w:val="20"/>
        </w:rPr>
      </w:pPr>
    </w:p>
    <w:p w14:paraId="070A909A" w14:textId="56E92D89"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Akceptujemy wskazany w SWZ termin związania ofertą</w:t>
      </w:r>
      <w:r w:rsidR="00583A2E" w:rsidRPr="0064511A">
        <w:rPr>
          <w:rFonts w:cs="Arial"/>
          <w:sz w:val="20"/>
          <w:szCs w:val="20"/>
        </w:rPr>
        <w:t>.</w:t>
      </w:r>
    </w:p>
    <w:p w14:paraId="3B5A0E48" w14:textId="181889F2" w:rsidR="00C25E1E" w:rsidRPr="0064511A" w:rsidRDefault="00C25E1E" w:rsidP="00864E1B">
      <w:pPr>
        <w:numPr>
          <w:ilvl w:val="0"/>
          <w:numId w:val="24"/>
        </w:numPr>
        <w:autoSpaceDE w:val="0"/>
        <w:autoSpaceDN w:val="0"/>
        <w:spacing w:after="120" w:line="240" w:lineRule="exact"/>
        <w:ind w:left="567" w:hanging="567"/>
        <w:rPr>
          <w:rFonts w:cs="Arial"/>
          <w:sz w:val="20"/>
          <w:szCs w:val="20"/>
        </w:rPr>
      </w:pPr>
      <w:r w:rsidRPr="0064511A">
        <w:rPr>
          <w:rFonts w:cs="Arial"/>
          <w:sz w:val="20"/>
          <w:szCs w:val="20"/>
        </w:rPr>
        <w:t>Oświadczamy, że w przypadku, gdy realizacja prac będzie wymagała udziału Podwykonawców, będziemy w pełni odpowiedzialni za działania lub uchybienia każdego Podwykonawcy, tak jakby to były nasze działania lub uchybienia</w:t>
      </w:r>
      <w:r w:rsidR="00583A2E" w:rsidRPr="0064511A">
        <w:rPr>
          <w:rFonts w:cs="Arial"/>
          <w:sz w:val="20"/>
          <w:szCs w:val="20"/>
        </w:rPr>
        <w:t>.</w:t>
      </w:r>
    </w:p>
    <w:p w14:paraId="08E2ABB0" w14:textId="77777777" w:rsidR="00C25E1E" w:rsidRPr="0064511A" w:rsidRDefault="00C25E1E" w:rsidP="00864E1B">
      <w:pPr>
        <w:numPr>
          <w:ilvl w:val="0"/>
          <w:numId w:val="24"/>
        </w:numPr>
        <w:tabs>
          <w:tab w:val="num" w:pos="567"/>
        </w:tabs>
        <w:ind w:left="567" w:hanging="567"/>
        <w:rPr>
          <w:rFonts w:cs="Arial"/>
          <w:sz w:val="20"/>
          <w:szCs w:val="20"/>
        </w:rPr>
      </w:pPr>
      <w:r w:rsidRPr="0064511A">
        <w:rPr>
          <w:rFonts w:cs="Arial"/>
          <w:sz w:val="20"/>
          <w:szCs w:val="20"/>
        </w:rPr>
        <w:t>Zakres prac, który zamierzamy wykonać przy udziale podwykonawców:</w:t>
      </w:r>
    </w:p>
    <w:p w14:paraId="7AE13602" w14:textId="77777777" w:rsidR="00C25E1E" w:rsidRPr="0064511A" w:rsidRDefault="00C25E1E" w:rsidP="00C25E1E">
      <w:pPr>
        <w:tabs>
          <w:tab w:val="num" w:pos="567"/>
          <w:tab w:val="num" w:pos="1134"/>
        </w:tabs>
        <w:spacing w:line="240" w:lineRule="auto"/>
        <w:ind w:left="567"/>
        <w:rPr>
          <w:rFonts w:cs="Arial"/>
          <w:sz w:val="20"/>
          <w:szCs w:val="20"/>
        </w:rPr>
      </w:pPr>
      <w:r w:rsidRPr="0064511A">
        <w:rPr>
          <w:rFonts w:cs="Arial"/>
          <w:sz w:val="20"/>
          <w:szCs w:val="20"/>
        </w:rPr>
        <w:t>a)</w:t>
      </w:r>
      <w:r w:rsidRPr="0064511A">
        <w:rPr>
          <w:rFonts w:cs="Arial"/>
          <w:sz w:val="20"/>
          <w:szCs w:val="20"/>
        </w:rPr>
        <w:tab/>
        <w:t>..................................................................................</w:t>
      </w:r>
    </w:p>
    <w:p w14:paraId="2CE1D7F9" w14:textId="77777777" w:rsidR="00C25E1E" w:rsidRPr="0064511A" w:rsidRDefault="00C25E1E" w:rsidP="00C25E1E">
      <w:pPr>
        <w:tabs>
          <w:tab w:val="num" w:pos="567"/>
        </w:tabs>
        <w:spacing w:after="240" w:line="240" w:lineRule="auto"/>
        <w:ind w:left="567"/>
        <w:rPr>
          <w:rFonts w:cs="Arial"/>
          <w:color w:val="000000"/>
          <w:sz w:val="20"/>
          <w:szCs w:val="20"/>
          <w:lang w:eastAsia="en-US"/>
        </w:rPr>
      </w:pPr>
      <w:r w:rsidRPr="0064511A">
        <w:rPr>
          <w:rFonts w:cs="Arial"/>
          <w:i/>
          <w:iCs/>
          <w:color w:val="000000"/>
          <w:sz w:val="20"/>
          <w:szCs w:val="20"/>
        </w:rPr>
        <w:t>(część zamówienia, nazwa podwykonawcy o ile jest znany)</w:t>
      </w:r>
    </w:p>
    <w:p w14:paraId="6F273F00" w14:textId="77777777" w:rsidR="00C25E1E" w:rsidRPr="0064511A" w:rsidRDefault="00C25E1E" w:rsidP="00C25E1E">
      <w:pPr>
        <w:tabs>
          <w:tab w:val="num" w:pos="567"/>
          <w:tab w:val="num" w:pos="1134"/>
        </w:tabs>
        <w:spacing w:line="240" w:lineRule="auto"/>
        <w:ind w:left="567"/>
        <w:rPr>
          <w:rFonts w:cs="Arial"/>
          <w:sz w:val="20"/>
          <w:szCs w:val="20"/>
        </w:rPr>
      </w:pPr>
      <w:r w:rsidRPr="0064511A">
        <w:rPr>
          <w:rFonts w:cs="Arial"/>
          <w:sz w:val="20"/>
          <w:szCs w:val="20"/>
        </w:rPr>
        <w:t>b)</w:t>
      </w:r>
      <w:r w:rsidRPr="0064511A">
        <w:rPr>
          <w:rFonts w:cs="Arial"/>
          <w:sz w:val="20"/>
          <w:szCs w:val="20"/>
        </w:rPr>
        <w:tab/>
        <w:t>...................................................................................</w:t>
      </w:r>
    </w:p>
    <w:p w14:paraId="4FA8D125" w14:textId="7E812B22" w:rsidR="00C25E1E" w:rsidRPr="0064511A" w:rsidRDefault="00C25E1E" w:rsidP="00262E48">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r w:rsidRPr="0064511A">
        <w:rPr>
          <w:rFonts w:ascii="Arial" w:hAnsi="Arial" w:cs="Arial"/>
          <w:b w:val="0"/>
          <w:bCs w:val="0"/>
          <w:i/>
          <w:iCs/>
          <w:color w:val="000000"/>
          <w:sz w:val="20"/>
          <w:szCs w:val="20"/>
        </w:rPr>
        <w:t>(część zamówienia, nazwa podwykonawcy o ile jest znany)</w:t>
      </w:r>
    </w:p>
    <w:p w14:paraId="3C60C424" w14:textId="77777777" w:rsidR="00BA5B26" w:rsidRPr="0064511A" w:rsidRDefault="00BA5B26" w:rsidP="007D4F5E">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auto"/>
          <w:sz w:val="20"/>
          <w:szCs w:val="20"/>
        </w:rPr>
      </w:pPr>
    </w:p>
    <w:p w14:paraId="464D98A1" w14:textId="5F974AAE" w:rsidR="00C25E1E" w:rsidRPr="0064511A" w:rsidRDefault="00C25E1E" w:rsidP="00864E1B">
      <w:pPr>
        <w:pStyle w:val="Akapitzlist"/>
        <w:numPr>
          <w:ilvl w:val="0"/>
          <w:numId w:val="24"/>
        </w:numPr>
        <w:tabs>
          <w:tab w:val="clear" w:pos="1647"/>
        </w:tabs>
        <w:autoSpaceDE w:val="0"/>
        <w:autoSpaceDN w:val="0"/>
        <w:spacing w:line="240" w:lineRule="auto"/>
        <w:ind w:left="709" w:hanging="709"/>
        <w:rPr>
          <w:rFonts w:cs="Arial"/>
          <w:color w:val="000000"/>
          <w:sz w:val="20"/>
          <w:szCs w:val="20"/>
        </w:rPr>
      </w:pPr>
      <w:r w:rsidRPr="0064511A">
        <w:rPr>
          <w:rFonts w:cs="Arial"/>
          <w:color w:val="000000"/>
          <w:sz w:val="20"/>
          <w:szCs w:val="20"/>
        </w:rPr>
        <w:t>Oświadczamy, że*</w:t>
      </w:r>
      <w:r w:rsidRPr="0064511A">
        <w:rPr>
          <w:rFonts w:cs="Arial"/>
          <w:i/>
          <w:iCs/>
          <w:color w:val="000000"/>
          <w:sz w:val="20"/>
          <w:szCs w:val="20"/>
        </w:rPr>
        <w:t>(wybrać właściwe)</w:t>
      </w:r>
      <w:r w:rsidRPr="0064511A">
        <w:rPr>
          <w:rFonts w:cs="Arial"/>
          <w:color w:val="000000"/>
          <w:sz w:val="20"/>
          <w:szCs w:val="20"/>
        </w:rPr>
        <w:t>:</w:t>
      </w:r>
    </w:p>
    <w:p w14:paraId="273720B0" w14:textId="77777777" w:rsidR="00C86E09" w:rsidRPr="0064511A" w:rsidRDefault="00C86E09" w:rsidP="00C86E09">
      <w:pPr>
        <w:autoSpaceDE w:val="0"/>
        <w:autoSpaceDN w:val="0"/>
        <w:spacing w:line="240" w:lineRule="auto"/>
        <w:ind w:left="567" w:hanging="567"/>
        <w:rPr>
          <w:rFonts w:cs="Arial"/>
          <w:sz w:val="6"/>
          <w:szCs w:val="20"/>
        </w:rPr>
      </w:pPr>
    </w:p>
    <w:p w14:paraId="29E52E6F" w14:textId="77777777" w:rsidR="00C25E1E" w:rsidRPr="0064511A" w:rsidRDefault="00C25E1E" w:rsidP="00864E1B">
      <w:pPr>
        <w:pStyle w:val="Akapitzlist"/>
        <w:numPr>
          <w:ilvl w:val="0"/>
          <w:numId w:val="25"/>
        </w:numPr>
        <w:spacing w:line="240" w:lineRule="auto"/>
        <w:ind w:left="426" w:hanging="284"/>
        <w:rPr>
          <w:rFonts w:cs="Arial"/>
          <w:color w:val="000000"/>
          <w:sz w:val="20"/>
          <w:szCs w:val="20"/>
        </w:rPr>
      </w:pPr>
      <w:r w:rsidRPr="0064511A">
        <w:rPr>
          <w:rFonts w:cs="Arial"/>
          <w:sz w:val="20"/>
          <w:szCs w:val="20"/>
          <w:lang w:eastAsia="en-US"/>
        </w:rPr>
        <w:t>przekazujemy dane osobowe inne niż bezpośrednio nas dotyczące wobec czego:</w:t>
      </w:r>
    </w:p>
    <w:p w14:paraId="583318E9" w14:textId="74979644"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66CA191" w14:textId="77777777" w:rsidR="009E63F2" w:rsidRPr="0064511A" w:rsidRDefault="009E63F2" w:rsidP="009E63F2">
      <w:pPr>
        <w:pStyle w:val="Akapitzlist"/>
        <w:spacing w:line="240" w:lineRule="auto"/>
        <w:ind w:left="851"/>
        <w:rPr>
          <w:rFonts w:cs="Arial"/>
          <w:color w:val="000000"/>
          <w:sz w:val="8"/>
          <w:szCs w:val="20"/>
        </w:rPr>
      </w:pPr>
    </w:p>
    <w:p w14:paraId="3B4F9283" w14:textId="41B220B6"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poinformowaliśmy wszystkie osoby fizyczne, których dane zostały przekazane Zamawiającemu w związku z prowadzonym postępowaniem, o przetwarzaniu ich danych osobowych przez Zamawiającego zgodnie z treścią pkt 26 SWZ;</w:t>
      </w:r>
    </w:p>
    <w:p w14:paraId="699DB65D" w14:textId="70DC8D89" w:rsidR="009E63F2" w:rsidRPr="0064511A" w:rsidRDefault="009E63F2" w:rsidP="009E63F2">
      <w:pPr>
        <w:spacing w:line="240" w:lineRule="auto"/>
        <w:rPr>
          <w:rFonts w:cs="Arial"/>
          <w:color w:val="000000"/>
          <w:sz w:val="8"/>
          <w:szCs w:val="20"/>
        </w:rPr>
      </w:pPr>
    </w:p>
    <w:p w14:paraId="76B48CB2" w14:textId="46B4760A" w:rsidR="00C25E1E" w:rsidRPr="0064511A" w:rsidRDefault="00C25E1E" w:rsidP="00864E1B">
      <w:pPr>
        <w:pStyle w:val="Akapitzlist"/>
        <w:numPr>
          <w:ilvl w:val="0"/>
          <w:numId w:val="26"/>
        </w:numPr>
        <w:spacing w:line="240" w:lineRule="auto"/>
        <w:ind w:left="851" w:hanging="425"/>
        <w:rPr>
          <w:rFonts w:cs="Arial"/>
          <w:color w:val="000000"/>
          <w:sz w:val="20"/>
          <w:szCs w:val="20"/>
        </w:rPr>
      </w:pPr>
      <w:r w:rsidRPr="0064511A">
        <w:rPr>
          <w:rFonts w:cs="Arial"/>
          <w:color w:val="000000"/>
          <w:sz w:val="20"/>
          <w:szCs w:val="20"/>
        </w:rPr>
        <w:t>zobowiązujemy się do przekazania informacji, w zakresie, o którym mowa pkt b) powyżej, także osobom których dane zostaną przekazane Zamawiającemu w ww. celu n</w:t>
      </w:r>
      <w:r w:rsidR="009E63F2" w:rsidRPr="0064511A">
        <w:rPr>
          <w:rFonts w:cs="Arial"/>
          <w:color w:val="000000"/>
          <w:sz w:val="20"/>
          <w:szCs w:val="20"/>
        </w:rPr>
        <w:t>a dalszych etapach postępowania;</w:t>
      </w:r>
    </w:p>
    <w:p w14:paraId="222B672D" w14:textId="2C07C967" w:rsidR="009E63F2" w:rsidRPr="0064511A" w:rsidRDefault="009E63F2" w:rsidP="009E63F2">
      <w:pPr>
        <w:spacing w:line="240" w:lineRule="auto"/>
        <w:rPr>
          <w:rFonts w:cs="Arial"/>
          <w:color w:val="000000"/>
          <w:sz w:val="8"/>
          <w:szCs w:val="20"/>
        </w:rPr>
      </w:pPr>
    </w:p>
    <w:p w14:paraId="07867218" w14:textId="77777777" w:rsidR="00C25E1E" w:rsidRPr="0064511A" w:rsidRDefault="00C25E1E" w:rsidP="009E63F2">
      <w:pPr>
        <w:pStyle w:val="Default"/>
        <w:tabs>
          <w:tab w:val="left" w:pos="284"/>
        </w:tabs>
        <w:ind w:left="851" w:hanging="425"/>
        <w:rPr>
          <w:sz w:val="20"/>
          <w:szCs w:val="20"/>
        </w:rPr>
      </w:pPr>
      <w:r w:rsidRPr="0064511A">
        <w:rPr>
          <w:sz w:val="20"/>
          <w:szCs w:val="20"/>
        </w:rPr>
        <w:t>d)</w:t>
      </w:r>
      <w:r w:rsidRPr="0064511A">
        <w:rPr>
          <w:sz w:val="20"/>
          <w:szCs w:val="20"/>
        </w:rPr>
        <w:tab/>
        <w:t xml:space="preserve">zakres przekazanych danych osobowych obejmuje:………………………………. </w:t>
      </w:r>
    </w:p>
    <w:p w14:paraId="4BD3A5B6" w14:textId="77777777" w:rsidR="00C25E1E" w:rsidRPr="0064511A" w:rsidRDefault="00C25E1E" w:rsidP="009E63F2">
      <w:pPr>
        <w:spacing w:line="240" w:lineRule="auto"/>
        <w:ind w:left="851"/>
        <w:rPr>
          <w:rFonts w:eastAsia="Calibri" w:cs="Arial"/>
          <w:color w:val="000000"/>
          <w:sz w:val="20"/>
          <w:szCs w:val="20"/>
        </w:rPr>
      </w:pPr>
      <w:r w:rsidRPr="0064511A">
        <w:rPr>
          <w:rFonts w:cs="Arial"/>
          <w:i/>
          <w:iCs/>
          <w:sz w:val="20"/>
          <w:szCs w:val="20"/>
        </w:rPr>
        <w:t>[pole uzupełnia Wykonawca wskazując kategorie danych osobowych Członka Personelu, które zostały przekazane Zamawiającemu, np. imię, nazwisko, stanowisko, służbowe dane kontaktowe].</w:t>
      </w:r>
    </w:p>
    <w:p w14:paraId="515C842F" w14:textId="78CDB28D" w:rsidR="00C25E1E" w:rsidRPr="0064511A" w:rsidRDefault="00C25E1E" w:rsidP="009E63F2">
      <w:pPr>
        <w:spacing w:line="240" w:lineRule="auto"/>
        <w:rPr>
          <w:rFonts w:cs="Arial"/>
          <w:color w:val="000000"/>
          <w:sz w:val="4"/>
          <w:szCs w:val="20"/>
        </w:rPr>
      </w:pPr>
    </w:p>
    <w:p w14:paraId="6547EDF7" w14:textId="7C913CFC" w:rsidR="00C25E1E" w:rsidRPr="0064511A" w:rsidRDefault="00C25E1E" w:rsidP="00864E1B">
      <w:pPr>
        <w:pStyle w:val="Akapitzlist"/>
        <w:numPr>
          <w:ilvl w:val="0"/>
          <w:numId w:val="25"/>
        </w:numPr>
        <w:autoSpaceDE w:val="0"/>
        <w:autoSpaceDN w:val="0"/>
        <w:spacing w:after="120" w:line="276" w:lineRule="auto"/>
        <w:rPr>
          <w:rFonts w:eastAsia="Calibri" w:cs="Arial"/>
          <w:color w:val="000000"/>
          <w:sz w:val="20"/>
          <w:szCs w:val="20"/>
        </w:rPr>
      </w:pPr>
      <w:r w:rsidRPr="0064511A">
        <w:rPr>
          <w:rFonts w:cs="Arial"/>
          <w:sz w:val="20"/>
          <w:szCs w:val="20"/>
          <w:lang w:eastAsia="en-US"/>
        </w:rPr>
        <w:t xml:space="preserve">nie przekazujemy danych osobowych innych niż bezpośrednio nas dotyczących </w:t>
      </w:r>
      <w:r w:rsidRPr="0064511A">
        <w:rPr>
          <w:rFonts w:cs="Arial"/>
          <w:sz w:val="20"/>
          <w:szCs w:val="20"/>
          <w:lang w:eastAsia="en-US"/>
        </w:rPr>
        <w:br/>
        <w:t xml:space="preserve">lub zachodzi wyłączenie stosowania obowiązku informacyjnego, stosownie do art. 13 ust. 4 </w:t>
      </w:r>
      <w:r w:rsidRPr="0064511A">
        <w:rPr>
          <w:rFonts w:cs="Arial"/>
          <w:sz w:val="20"/>
          <w:szCs w:val="20"/>
          <w:lang w:eastAsia="en-US"/>
        </w:rPr>
        <w:br/>
        <w:t>lub art. 14 ust. 5 RODO</w:t>
      </w:r>
      <w:r w:rsidR="0063112D" w:rsidRPr="0064511A">
        <w:rPr>
          <w:rFonts w:cs="Arial"/>
          <w:sz w:val="20"/>
          <w:szCs w:val="20"/>
          <w:lang w:eastAsia="en-US"/>
        </w:rPr>
        <w:t>.</w:t>
      </w:r>
    </w:p>
    <w:p w14:paraId="13811658" w14:textId="77777777" w:rsidR="00C25E1E" w:rsidRPr="0064511A" w:rsidRDefault="00C25E1E" w:rsidP="00D129E8">
      <w:pPr>
        <w:pStyle w:val="Akapitzlist"/>
        <w:spacing w:line="240" w:lineRule="auto"/>
        <w:ind w:left="851"/>
        <w:rPr>
          <w:rFonts w:cs="Arial"/>
          <w:i/>
          <w:color w:val="000000"/>
          <w:sz w:val="10"/>
          <w:szCs w:val="20"/>
        </w:rPr>
      </w:pPr>
    </w:p>
    <w:p w14:paraId="5A42D9E0" w14:textId="79601365" w:rsidR="00C25E1E" w:rsidRPr="0064511A" w:rsidRDefault="00C82A69" w:rsidP="00C25E1E">
      <w:pPr>
        <w:autoSpaceDE w:val="0"/>
        <w:autoSpaceDN w:val="0"/>
        <w:spacing w:after="120" w:line="276" w:lineRule="auto"/>
        <w:ind w:left="567" w:hanging="567"/>
        <w:rPr>
          <w:rFonts w:cs="Arial"/>
          <w:sz w:val="20"/>
          <w:szCs w:val="20"/>
        </w:rPr>
      </w:pPr>
      <w:r w:rsidRPr="0064511A">
        <w:rPr>
          <w:rFonts w:cs="Arial"/>
          <w:sz w:val="20"/>
          <w:szCs w:val="20"/>
        </w:rPr>
        <w:t>9</w:t>
      </w:r>
      <w:r w:rsidR="00C25E1E" w:rsidRPr="0064511A">
        <w:rPr>
          <w:rFonts w:cs="Arial"/>
          <w:sz w:val="20"/>
          <w:szCs w:val="20"/>
        </w:rPr>
        <w:t>.</w:t>
      </w:r>
      <w:r w:rsidR="00C25E1E" w:rsidRPr="0064511A">
        <w:rPr>
          <w:rFonts w:cs="Arial"/>
          <w:sz w:val="20"/>
          <w:szCs w:val="20"/>
        </w:rPr>
        <w:tab/>
        <w:t xml:space="preserve">Zachowamy w tajemnicy wszelkie informacje uzyskane w związku z niniejszym postępowaniem, realizacją przedmiotu zamówienia oraz zobowiązujemy się do niekopiowania, niepowielania, ani w jakikolwiek sposób nierozpowszechniania informacji otrzymanych od Zamawiającego, </w:t>
      </w:r>
      <w:r w:rsidR="009E63F2" w:rsidRPr="0064511A">
        <w:rPr>
          <w:rFonts w:cs="Arial"/>
          <w:sz w:val="20"/>
          <w:szCs w:val="20"/>
        </w:rPr>
        <w:br/>
      </w:r>
      <w:r w:rsidR="00C25E1E" w:rsidRPr="0064511A">
        <w:rPr>
          <w:rFonts w:cs="Arial"/>
          <w:sz w:val="20"/>
          <w:szCs w:val="20"/>
        </w:rPr>
        <w:t>za wyjątkiem przypadków, gdy jest to potrzebne w celu realizacji przedmiotu zamówienia;</w:t>
      </w:r>
    </w:p>
    <w:p w14:paraId="51AD5126" w14:textId="7A2EBCCF" w:rsidR="00C25E1E" w:rsidRPr="0064511A" w:rsidRDefault="00EC26EE"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sz w:val="20"/>
          <w:szCs w:val="20"/>
        </w:rPr>
      </w:pPr>
      <w:r w:rsidRPr="0064511A">
        <w:rPr>
          <w:rFonts w:ascii="Arial" w:hAnsi="Arial" w:cs="Arial"/>
          <w:b w:val="0"/>
          <w:bCs w:val="0"/>
          <w:color w:val="auto"/>
          <w:sz w:val="20"/>
          <w:szCs w:val="20"/>
        </w:rPr>
        <w:t>1</w:t>
      </w:r>
      <w:r w:rsidR="00C82A69" w:rsidRPr="0064511A">
        <w:rPr>
          <w:rFonts w:ascii="Arial" w:hAnsi="Arial" w:cs="Arial"/>
          <w:b w:val="0"/>
          <w:bCs w:val="0"/>
          <w:color w:val="auto"/>
          <w:sz w:val="20"/>
          <w:szCs w:val="20"/>
        </w:rPr>
        <w:t>0</w:t>
      </w:r>
      <w:r w:rsidR="00C25E1E" w:rsidRPr="0064511A">
        <w:rPr>
          <w:rFonts w:ascii="Arial" w:hAnsi="Arial" w:cs="Arial"/>
          <w:b w:val="0"/>
          <w:bCs w:val="0"/>
          <w:color w:val="auto"/>
          <w:sz w:val="20"/>
          <w:szCs w:val="20"/>
        </w:rPr>
        <w:t>.</w:t>
      </w:r>
      <w:r w:rsidR="00C25E1E" w:rsidRPr="0064511A">
        <w:rPr>
          <w:rFonts w:ascii="Arial" w:hAnsi="Arial" w:cs="Arial"/>
          <w:b w:val="0"/>
          <w:color w:val="auto"/>
          <w:sz w:val="20"/>
          <w:szCs w:val="20"/>
        </w:rPr>
        <w:tab/>
      </w:r>
      <w:r w:rsidR="00C25E1E" w:rsidRPr="0064511A">
        <w:rPr>
          <w:rFonts w:ascii="Arial" w:hAnsi="Arial" w:cs="Arial"/>
          <w:b w:val="0"/>
          <w:bCs w:val="0"/>
          <w:color w:val="auto"/>
          <w:sz w:val="20"/>
          <w:szCs w:val="20"/>
        </w:rPr>
        <w:t xml:space="preserve">Oferta nie zawiera* / zawiera* informacji stanowiących tajemnicę przedsiębiorstwa w rozumieniu przepisów o zwalczaniu nieuczciwej konkurencji </w:t>
      </w:r>
      <w:r w:rsidR="00C25E1E" w:rsidRPr="0064511A">
        <w:rPr>
          <w:rFonts w:ascii="Arial" w:hAnsi="Arial" w:cs="Arial"/>
          <w:b w:val="0"/>
          <w:bCs w:val="0"/>
          <w:i/>
          <w:iCs/>
          <w:color w:val="auto"/>
          <w:sz w:val="20"/>
          <w:szCs w:val="20"/>
        </w:rPr>
        <w:t xml:space="preserve">(*niepotrzebne skreślić). </w:t>
      </w:r>
      <w:r w:rsidR="00C25E1E" w:rsidRPr="0064511A">
        <w:rPr>
          <w:rFonts w:ascii="Arial" w:hAnsi="Arial" w:cs="Arial"/>
          <w:b w:val="0"/>
          <w:bCs w:val="0"/>
          <w:color w:val="auto"/>
          <w:sz w:val="20"/>
          <w:szCs w:val="20"/>
        </w:rPr>
        <w:t xml:space="preserve">Informacje takie zawarte są na stronach od**……..  do** ……… w pliku/plikach o nazwie ….** </w:t>
      </w:r>
      <w:r w:rsidR="00C25E1E" w:rsidRPr="0064511A">
        <w:rPr>
          <w:rFonts w:ascii="Arial" w:hAnsi="Arial" w:cs="Arial"/>
          <w:b w:val="0"/>
          <w:bCs w:val="0"/>
          <w:i/>
          <w:iCs/>
          <w:color w:val="auto"/>
          <w:sz w:val="20"/>
          <w:szCs w:val="20"/>
        </w:rPr>
        <w:t>(**wypełnić jeśli dotyczy).</w:t>
      </w:r>
    </w:p>
    <w:p w14:paraId="010EF26E" w14:textId="1857F62E" w:rsidR="00C25E1E" w:rsidRPr="0064511A" w:rsidRDefault="00EC26EE"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color w:val="auto"/>
          <w:sz w:val="20"/>
          <w:szCs w:val="20"/>
        </w:rPr>
      </w:pPr>
      <w:r w:rsidRPr="0064511A">
        <w:rPr>
          <w:rFonts w:ascii="Arial" w:hAnsi="Arial" w:cs="Arial"/>
          <w:b w:val="0"/>
          <w:bCs w:val="0"/>
          <w:color w:val="auto"/>
          <w:sz w:val="20"/>
          <w:szCs w:val="20"/>
        </w:rPr>
        <w:lastRenderedPageBreak/>
        <w:t>1</w:t>
      </w:r>
      <w:r w:rsidR="00C82A69" w:rsidRPr="0064511A">
        <w:rPr>
          <w:rFonts w:ascii="Arial" w:hAnsi="Arial" w:cs="Arial"/>
          <w:b w:val="0"/>
          <w:bCs w:val="0"/>
          <w:color w:val="auto"/>
          <w:sz w:val="20"/>
          <w:szCs w:val="20"/>
        </w:rPr>
        <w:t>1</w:t>
      </w:r>
      <w:r w:rsidR="00C25E1E" w:rsidRPr="0064511A">
        <w:rPr>
          <w:rFonts w:ascii="Arial" w:hAnsi="Arial" w:cs="Arial"/>
          <w:b w:val="0"/>
          <w:bCs w:val="0"/>
          <w:color w:val="auto"/>
          <w:sz w:val="20"/>
          <w:szCs w:val="20"/>
        </w:rPr>
        <w:t>.</w:t>
      </w:r>
      <w:r w:rsidR="00C25E1E" w:rsidRPr="0064511A">
        <w:rPr>
          <w:rFonts w:ascii="Arial" w:hAnsi="Arial" w:cs="Arial"/>
          <w:b w:val="0"/>
          <w:color w:val="auto"/>
          <w:sz w:val="20"/>
          <w:szCs w:val="20"/>
        </w:rPr>
        <w:tab/>
      </w:r>
      <w:r w:rsidR="00C25E1E" w:rsidRPr="0064511A">
        <w:rPr>
          <w:rFonts w:ascii="Arial" w:hAnsi="Arial" w:cs="Arial"/>
          <w:b w:val="0"/>
          <w:bCs w:val="0"/>
          <w:color w:val="auto"/>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35770E59" w14:textId="6BC2F5B6" w:rsidR="00C25E1E" w:rsidRPr="0064511A" w:rsidRDefault="00EC26EE" w:rsidP="00C25E1E">
      <w:pPr>
        <w:autoSpaceDE w:val="0"/>
        <w:autoSpaceDN w:val="0"/>
        <w:spacing w:after="240" w:line="276" w:lineRule="auto"/>
        <w:ind w:left="567" w:hanging="567"/>
        <w:rPr>
          <w:rFonts w:cs="Arial"/>
          <w:sz w:val="20"/>
          <w:szCs w:val="20"/>
        </w:rPr>
      </w:pPr>
      <w:r w:rsidRPr="0064511A">
        <w:rPr>
          <w:rFonts w:cs="Arial"/>
          <w:sz w:val="20"/>
          <w:szCs w:val="20"/>
        </w:rPr>
        <w:t>1</w:t>
      </w:r>
      <w:r w:rsidR="00C82A69" w:rsidRPr="0064511A">
        <w:rPr>
          <w:rFonts w:cs="Arial"/>
          <w:sz w:val="20"/>
          <w:szCs w:val="20"/>
        </w:rPr>
        <w:t>2</w:t>
      </w:r>
      <w:r w:rsidR="00C25E1E" w:rsidRPr="0064511A">
        <w:rPr>
          <w:rFonts w:cs="Arial"/>
          <w:sz w:val="20"/>
          <w:szCs w:val="20"/>
        </w:rPr>
        <w:t>.</w:t>
      </w:r>
      <w:r w:rsidR="00C25E1E" w:rsidRPr="0064511A">
        <w:rPr>
          <w:rFonts w:cs="Arial"/>
          <w:sz w:val="20"/>
          <w:szCs w:val="20"/>
        </w:rPr>
        <w:tab/>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64511A" w14:paraId="3E49A8F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336E4280" w14:textId="77777777" w:rsidR="00C25E1E" w:rsidRPr="0064511A" w:rsidRDefault="00C25E1E">
            <w:pPr>
              <w:rPr>
                <w:rFonts w:cs="Arial"/>
                <w:sz w:val="20"/>
                <w:szCs w:val="20"/>
              </w:rPr>
            </w:pPr>
            <w:r w:rsidRPr="0064511A">
              <w:rPr>
                <w:rFonts w:cs="Arial"/>
                <w:sz w:val="20"/>
                <w:szCs w:val="20"/>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27FA0976" w14:textId="77777777" w:rsidR="00C25E1E" w:rsidRPr="0064511A" w:rsidRDefault="00C25E1E">
            <w:pPr>
              <w:rPr>
                <w:rFonts w:cs="Arial"/>
                <w:sz w:val="20"/>
                <w:szCs w:val="20"/>
              </w:rPr>
            </w:pPr>
          </w:p>
        </w:tc>
      </w:tr>
      <w:tr w:rsidR="00C25E1E" w:rsidRPr="0064511A" w14:paraId="6E7124C7"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2AE4E9CC" w14:textId="77777777" w:rsidR="00C25E1E" w:rsidRPr="0064511A" w:rsidRDefault="00C25E1E">
            <w:pPr>
              <w:rPr>
                <w:rFonts w:cs="Arial"/>
                <w:sz w:val="20"/>
                <w:szCs w:val="20"/>
              </w:rPr>
            </w:pPr>
            <w:r w:rsidRPr="0064511A">
              <w:rPr>
                <w:rFonts w:cs="Arial"/>
                <w:sz w:val="20"/>
                <w:szCs w:val="20"/>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2AEA0290" w14:textId="77777777" w:rsidR="00C25E1E" w:rsidRPr="0064511A" w:rsidRDefault="00C25E1E">
            <w:pPr>
              <w:rPr>
                <w:rFonts w:cs="Arial"/>
                <w:sz w:val="20"/>
                <w:szCs w:val="20"/>
              </w:rPr>
            </w:pPr>
          </w:p>
        </w:tc>
      </w:tr>
      <w:tr w:rsidR="00C25E1E" w:rsidRPr="0064511A" w14:paraId="3D7F431C"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59CD7AA" w14:textId="77777777" w:rsidR="00C25E1E" w:rsidRPr="0064511A" w:rsidRDefault="00C25E1E">
            <w:pPr>
              <w:rPr>
                <w:rFonts w:cs="Arial"/>
                <w:sz w:val="20"/>
                <w:szCs w:val="20"/>
              </w:rPr>
            </w:pPr>
            <w:r w:rsidRPr="0064511A">
              <w:rPr>
                <w:rFonts w:cs="Arial"/>
                <w:sz w:val="20"/>
                <w:szCs w:val="20"/>
              </w:rPr>
              <w:t>Adres</w:t>
            </w:r>
          </w:p>
        </w:tc>
        <w:tc>
          <w:tcPr>
            <w:tcW w:w="4952" w:type="dxa"/>
            <w:tcBorders>
              <w:top w:val="single" w:sz="4" w:space="0" w:color="auto"/>
              <w:left w:val="single" w:sz="4" w:space="0" w:color="auto"/>
              <w:bottom w:val="single" w:sz="4" w:space="0" w:color="auto"/>
              <w:right w:val="single" w:sz="4" w:space="0" w:color="auto"/>
            </w:tcBorders>
          </w:tcPr>
          <w:p w14:paraId="6D0A417D" w14:textId="77777777" w:rsidR="00C25E1E" w:rsidRPr="0064511A" w:rsidRDefault="00C25E1E">
            <w:pPr>
              <w:rPr>
                <w:rFonts w:cs="Arial"/>
                <w:sz w:val="20"/>
                <w:szCs w:val="20"/>
              </w:rPr>
            </w:pPr>
          </w:p>
        </w:tc>
      </w:tr>
      <w:tr w:rsidR="00C25E1E" w:rsidRPr="0064511A" w14:paraId="39BDB479"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63E55D3" w14:textId="77777777" w:rsidR="00C25E1E" w:rsidRPr="0064511A" w:rsidRDefault="00C25E1E">
            <w:pPr>
              <w:rPr>
                <w:rFonts w:cs="Arial"/>
                <w:sz w:val="20"/>
                <w:szCs w:val="20"/>
              </w:rPr>
            </w:pPr>
            <w:r w:rsidRPr="0064511A">
              <w:rPr>
                <w:rFonts w:cs="Arial"/>
                <w:sz w:val="20"/>
                <w:szCs w:val="20"/>
              </w:rPr>
              <w:t>Nr telefonu</w:t>
            </w:r>
          </w:p>
        </w:tc>
        <w:tc>
          <w:tcPr>
            <w:tcW w:w="4952" w:type="dxa"/>
            <w:tcBorders>
              <w:top w:val="single" w:sz="4" w:space="0" w:color="auto"/>
              <w:left w:val="single" w:sz="4" w:space="0" w:color="auto"/>
              <w:bottom w:val="single" w:sz="4" w:space="0" w:color="auto"/>
              <w:right w:val="single" w:sz="4" w:space="0" w:color="auto"/>
            </w:tcBorders>
          </w:tcPr>
          <w:p w14:paraId="306F5286" w14:textId="77777777" w:rsidR="00C25E1E" w:rsidRPr="0064511A" w:rsidRDefault="00C25E1E">
            <w:pPr>
              <w:rPr>
                <w:rFonts w:cs="Arial"/>
                <w:sz w:val="20"/>
                <w:szCs w:val="20"/>
              </w:rPr>
            </w:pPr>
          </w:p>
        </w:tc>
      </w:tr>
      <w:tr w:rsidR="00C25E1E" w:rsidRPr="0064511A" w14:paraId="4E8FD33F"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3DC15EF9" w14:textId="77777777" w:rsidR="00C25E1E" w:rsidRPr="0064511A" w:rsidRDefault="00C25E1E">
            <w:pPr>
              <w:rPr>
                <w:rFonts w:cs="Arial"/>
                <w:sz w:val="20"/>
                <w:szCs w:val="20"/>
              </w:rPr>
            </w:pPr>
            <w:r w:rsidRPr="0064511A">
              <w:rPr>
                <w:rFonts w:cs="Arial"/>
                <w:sz w:val="20"/>
                <w:szCs w:val="20"/>
              </w:rPr>
              <w:t>Nr faksu</w:t>
            </w:r>
          </w:p>
        </w:tc>
        <w:tc>
          <w:tcPr>
            <w:tcW w:w="4952" w:type="dxa"/>
            <w:tcBorders>
              <w:top w:val="single" w:sz="4" w:space="0" w:color="auto"/>
              <w:left w:val="single" w:sz="4" w:space="0" w:color="auto"/>
              <w:bottom w:val="single" w:sz="4" w:space="0" w:color="auto"/>
              <w:right w:val="single" w:sz="4" w:space="0" w:color="auto"/>
            </w:tcBorders>
          </w:tcPr>
          <w:p w14:paraId="3E654834" w14:textId="77777777" w:rsidR="00C25E1E" w:rsidRPr="0064511A" w:rsidRDefault="00C25E1E">
            <w:pPr>
              <w:rPr>
                <w:rFonts w:cs="Arial"/>
                <w:sz w:val="20"/>
                <w:szCs w:val="20"/>
              </w:rPr>
            </w:pPr>
          </w:p>
        </w:tc>
      </w:tr>
      <w:tr w:rsidR="00C25E1E" w:rsidRPr="0064511A" w14:paraId="57FE94E4"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7EA8085A" w14:textId="77777777" w:rsidR="00C25E1E" w:rsidRPr="0064511A" w:rsidRDefault="00C25E1E">
            <w:pPr>
              <w:rPr>
                <w:rFonts w:cs="Arial"/>
                <w:sz w:val="20"/>
                <w:szCs w:val="20"/>
              </w:rPr>
            </w:pPr>
            <w:r w:rsidRPr="0064511A">
              <w:rPr>
                <w:rFonts w:cs="Arial"/>
                <w:sz w:val="20"/>
                <w:szCs w:val="20"/>
              </w:rPr>
              <w:t>Adres e-mail</w:t>
            </w:r>
          </w:p>
        </w:tc>
        <w:tc>
          <w:tcPr>
            <w:tcW w:w="4952" w:type="dxa"/>
            <w:tcBorders>
              <w:top w:val="single" w:sz="4" w:space="0" w:color="auto"/>
              <w:left w:val="single" w:sz="4" w:space="0" w:color="auto"/>
              <w:bottom w:val="single" w:sz="4" w:space="0" w:color="auto"/>
              <w:right w:val="single" w:sz="4" w:space="0" w:color="auto"/>
            </w:tcBorders>
          </w:tcPr>
          <w:p w14:paraId="0F555730" w14:textId="77777777" w:rsidR="00C25E1E" w:rsidRPr="0064511A" w:rsidRDefault="00C25E1E">
            <w:pPr>
              <w:rPr>
                <w:rFonts w:cs="Arial"/>
                <w:sz w:val="20"/>
                <w:szCs w:val="20"/>
              </w:rPr>
            </w:pPr>
          </w:p>
        </w:tc>
      </w:tr>
    </w:tbl>
    <w:p w14:paraId="6D5F178A" w14:textId="67657661" w:rsidR="009E63F2" w:rsidRPr="0064511A" w:rsidRDefault="009E63F2" w:rsidP="007422E0">
      <w:pPr>
        <w:autoSpaceDE w:val="0"/>
        <w:autoSpaceDN w:val="0"/>
        <w:spacing w:line="276" w:lineRule="auto"/>
        <w:rPr>
          <w:rFonts w:cs="Arial"/>
          <w:sz w:val="20"/>
          <w:szCs w:val="20"/>
        </w:rPr>
      </w:pPr>
    </w:p>
    <w:p w14:paraId="636A43F1" w14:textId="77777777" w:rsidR="00C25E1E" w:rsidRPr="0064511A" w:rsidRDefault="00C25E1E" w:rsidP="007422E0">
      <w:pPr>
        <w:autoSpaceDE w:val="0"/>
        <w:autoSpaceDN w:val="0"/>
        <w:spacing w:line="276" w:lineRule="auto"/>
        <w:rPr>
          <w:rFonts w:cs="Arial"/>
          <w:sz w:val="20"/>
          <w:szCs w:val="20"/>
        </w:rPr>
      </w:pPr>
      <w:r w:rsidRPr="0064511A">
        <w:rPr>
          <w:rFonts w:cs="Arial"/>
          <w:sz w:val="20"/>
          <w:szCs w:val="20"/>
        </w:rPr>
        <w:t xml:space="preserve">Załączniki do niniejszej oferty: </w:t>
      </w:r>
    </w:p>
    <w:p w14:paraId="4E927EFB" w14:textId="39F5848C" w:rsidR="009B183D" w:rsidRPr="0064511A"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 xml:space="preserve">Oświadczenie o </w:t>
      </w:r>
      <w:r w:rsidR="003E1FCC" w:rsidRPr="0064511A">
        <w:rPr>
          <w:rFonts w:cs="Arial"/>
          <w:sz w:val="20"/>
          <w:szCs w:val="20"/>
        </w:rPr>
        <w:t>spełnianiu warunków udziału w postępowaniu</w:t>
      </w:r>
      <w:r w:rsidRPr="0064511A">
        <w:rPr>
          <w:rFonts w:cs="Arial"/>
          <w:sz w:val="20"/>
          <w:szCs w:val="20"/>
        </w:rPr>
        <w:t xml:space="preserve"> (zgodnie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352DED" w:rsidRPr="0064511A">
        <w:rPr>
          <w:rFonts w:cs="Arial"/>
          <w:sz w:val="20"/>
          <w:szCs w:val="20"/>
        </w:rPr>
        <w:t xml:space="preserve">zał. </w:t>
      </w:r>
      <w:r w:rsidRPr="0064511A">
        <w:rPr>
          <w:rFonts w:cs="Arial"/>
          <w:sz w:val="20"/>
          <w:szCs w:val="20"/>
        </w:rPr>
        <w:t xml:space="preserve">nr </w:t>
      </w:r>
      <w:r w:rsidR="007C23D7" w:rsidRPr="0064511A">
        <w:rPr>
          <w:rFonts w:cs="Arial"/>
          <w:sz w:val="20"/>
          <w:szCs w:val="20"/>
        </w:rPr>
        <w:t>4</w:t>
      </w:r>
      <w:r w:rsidR="0032656F" w:rsidRPr="0064511A">
        <w:rPr>
          <w:rFonts w:cs="Arial"/>
          <w:sz w:val="20"/>
          <w:szCs w:val="20"/>
        </w:rPr>
        <w:t xml:space="preserve"> </w:t>
      </w:r>
      <w:r w:rsidRPr="0064511A">
        <w:rPr>
          <w:rFonts w:cs="Arial"/>
          <w:sz w:val="20"/>
          <w:szCs w:val="20"/>
        </w:rPr>
        <w:t>a</w:t>
      </w:r>
      <w:r w:rsidR="00BB1A00" w:rsidRPr="0064511A">
        <w:rPr>
          <w:rFonts w:cs="Arial"/>
          <w:sz w:val="20"/>
          <w:szCs w:val="20"/>
        </w:rPr>
        <w:t xml:space="preserve"> do SWZ</w:t>
      </w:r>
      <w:r w:rsidRPr="0064511A">
        <w:rPr>
          <w:rFonts w:cs="Arial"/>
          <w:sz w:val="20"/>
          <w:szCs w:val="20"/>
        </w:rPr>
        <w:t xml:space="preserve">). </w:t>
      </w:r>
    </w:p>
    <w:p w14:paraId="651E4B55" w14:textId="1FAF0589" w:rsidR="009B183D" w:rsidRPr="0064511A"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 xml:space="preserve">Oświadczenie o niepodleganiu wykluczeniu </w:t>
      </w:r>
      <w:r w:rsidR="006E28EC" w:rsidRPr="0064511A">
        <w:rPr>
          <w:rFonts w:cs="Arial"/>
          <w:sz w:val="20"/>
          <w:szCs w:val="20"/>
        </w:rPr>
        <w:t xml:space="preserve">z postępowania </w:t>
      </w:r>
      <w:r w:rsidRPr="0064511A">
        <w:rPr>
          <w:rFonts w:cs="Arial"/>
          <w:sz w:val="20"/>
          <w:szCs w:val="20"/>
        </w:rPr>
        <w:t>(zgodnie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352DED" w:rsidRPr="0064511A">
        <w:rPr>
          <w:rFonts w:cs="Arial"/>
          <w:sz w:val="20"/>
          <w:szCs w:val="20"/>
        </w:rPr>
        <w:t xml:space="preserve">zał. </w:t>
      </w:r>
      <w:r w:rsidRPr="0064511A">
        <w:rPr>
          <w:rFonts w:cs="Arial"/>
          <w:sz w:val="20"/>
          <w:szCs w:val="20"/>
        </w:rPr>
        <w:t xml:space="preserve">nr </w:t>
      </w:r>
      <w:r w:rsidR="007C23D7" w:rsidRPr="0064511A">
        <w:rPr>
          <w:rFonts w:cs="Arial"/>
          <w:sz w:val="20"/>
          <w:szCs w:val="20"/>
        </w:rPr>
        <w:t>4</w:t>
      </w:r>
      <w:r w:rsidR="0032656F" w:rsidRPr="0064511A">
        <w:rPr>
          <w:rFonts w:cs="Arial"/>
          <w:sz w:val="20"/>
          <w:szCs w:val="20"/>
        </w:rPr>
        <w:t xml:space="preserve"> </w:t>
      </w:r>
      <w:r w:rsidRPr="0064511A">
        <w:rPr>
          <w:rFonts w:cs="Arial"/>
          <w:sz w:val="20"/>
          <w:szCs w:val="20"/>
        </w:rPr>
        <w:t>b</w:t>
      </w:r>
      <w:r w:rsidR="00BB1A00" w:rsidRPr="0064511A">
        <w:rPr>
          <w:rFonts w:cs="Arial"/>
          <w:sz w:val="20"/>
          <w:szCs w:val="20"/>
        </w:rPr>
        <w:t xml:space="preserve"> </w:t>
      </w:r>
      <w:r w:rsidR="00A57459" w:rsidRPr="0064511A">
        <w:rPr>
          <w:rFonts w:cs="Arial"/>
          <w:sz w:val="20"/>
          <w:szCs w:val="20"/>
        </w:rPr>
        <w:br/>
      </w:r>
      <w:r w:rsidR="00BB1A00" w:rsidRPr="0064511A">
        <w:rPr>
          <w:rFonts w:cs="Arial"/>
          <w:sz w:val="20"/>
          <w:szCs w:val="20"/>
        </w:rPr>
        <w:t>do SWZ</w:t>
      </w:r>
      <w:r w:rsidRPr="0064511A">
        <w:rPr>
          <w:rFonts w:cs="Arial"/>
          <w:sz w:val="20"/>
          <w:szCs w:val="20"/>
        </w:rPr>
        <w:t xml:space="preserve">). </w:t>
      </w:r>
    </w:p>
    <w:p w14:paraId="265A4D05" w14:textId="714E8054" w:rsidR="006135EE" w:rsidRPr="00CC6C3B" w:rsidRDefault="009B183D" w:rsidP="001777B5">
      <w:pPr>
        <w:numPr>
          <w:ilvl w:val="0"/>
          <w:numId w:val="9"/>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
          <w:bCs/>
          <w:sz w:val="20"/>
          <w:szCs w:val="20"/>
        </w:rPr>
      </w:pPr>
      <w:r w:rsidRPr="0064511A">
        <w:rPr>
          <w:rFonts w:cs="Arial"/>
          <w:sz w:val="20"/>
          <w:szCs w:val="20"/>
        </w:rPr>
        <w:t>Oświadczenie o niezgłaszaniu roszczeń wobec Z</w:t>
      </w:r>
      <w:r w:rsidR="00352DED" w:rsidRPr="0064511A">
        <w:rPr>
          <w:rFonts w:cs="Arial"/>
          <w:sz w:val="20"/>
          <w:szCs w:val="20"/>
        </w:rPr>
        <w:t>amawiającego (zgodnie ze wzorem</w:t>
      </w:r>
      <w:r w:rsidR="00152A33" w:rsidRPr="0064511A">
        <w:rPr>
          <w:rFonts w:cs="Arial"/>
          <w:sz w:val="20"/>
          <w:szCs w:val="20"/>
        </w:rPr>
        <w:t xml:space="preserve"> </w:t>
      </w:r>
      <w:r w:rsidR="00352DED" w:rsidRPr="0064511A">
        <w:rPr>
          <w:rFonts w:cs="Arial"/>
          <w:sz w:val="20"/>
          <w:szCs w:val="20"/>
        </w:rPr>
        <w:t>-</w:t>
      </w:r>
      <w:r w:rsidR="00152A33" w:rsidRPr="0064511A">
        <w:rPr>
          <w:rFonts w:cs="Arial"/>
          <w:sz w:val="20"/>
          <w:szCs w:val="20"/>
        </w:rPr>
        <w:t xml:space="preserve"> </w:t>
      </w:r>
      <w:r w:rsidR="00F26384" w:rsidRPr="0064511A">
        <w:rPr>
          <w:rFonts w:cs="Arial"/>
          <w:sz w:val="20"/>
          <w:szCs w:val="20"/>
        </w:rPr>
        <w:br/>
      </w:r>
      <w:r w:rsidR="00352DED" w:rsidRPr="0064511A">
        <w:rPr>
          <w:rFonts w:cs="Arial"/>
          <w:sz w:val="20"/>
          <w:szCs w:val="20"/>
        </w:rPr>
        <w:t xml:space="preserve">zał. </w:t>
      </w:r>
      <w:r w:rsidRPr="0064511A">
        <w:rPr>
          <w:rFonts w:cs="Arial"/>
          <w:sz w:val="20"/>
          <w:szCs w:val="20"/>
        </w:rPr>
        <w:t xml:space="preserve">nr </w:t>
      </w:r>
      <w:r w:rsidR="007C23D7" w:rsidRPr="00CC6C3B">
        <w:rPr>
          <w:rFonts w:cs="Arial"/>
          <w:sz w:val="20"/>
          <w:szCs w:val="20"/>
        </w:rPr>
        <w:t>4</w:t>
      </w:r>
      <w:r w:rsidR="0032656F" w:rsidRPr="00CC6C3B">
        <w:rPr>
          <w:rFonts w:cs="Arial"/>
          <w:sz w:val="20"/>
          <w:szCs w:val="20"/>
        </w:rPr>
        <w:t xml:space="preserve"> </w:t>
      </w:r>
      <w:r w:rsidRPr="00CC6C3B">
        <w:rPr>
          <w:rFonts w:cs="Arial"/>
          <w:sz w:val="20"/>
          <w:szCs w:val="20"/>
        </w:rPr>
        <w:t>c</w:t>
      </w:r>
      <w:r w:rsidR="00BB1A00" w:rsidRPr="00CC6C3B">
        <w:rPr>
          <w:rFonts w:cs="Arial"/>
          <w:sz w:val="20"/>
          <w:szCs w:val="20"/>
        </w:rPr>
        <w:t xml:space="preserve"> do SWZ</w:t>
      </w:r>
      <w:r w:rsidRPr="00CC6C3B">
        <w:rPr>
          <w:rFonts w:cs="Arial"/>
          <w:sz w:val="20"/>
          <w:szCs w:val="20"/>
        </w:rPr>
        <w:t>).</w:t>
      </w:r>
    </w:p>
    <w:p w14:paraId="79A2E5B3" w14:textId="54AAF597" w:rsidR="009B183D" w:rsidRDefault="009B183D" w:rsidP="001777B5">
      <w:pPr>
        <w:numPr>
          <w:ilvl w:val="0"/>
          <w:numId w:val="9"/>
        </w:numPr>
        <w:tabs>
          <w:tab w:val="left" w:pos="567"/>
          <w:tab w:val="num" w:pos="1134"/>
        </w:tabs>
        <w:spacing w:line="280" w:lineRule="exact"/>
        <w:ind w:left="567" w:hanging="567"/>
        <w:rPr>
          <w:rFonts w:cs="Arial"/>
          <w:sz w:val="20"/>
          <w:szCs w:val="20"/>
        </w:rPr>
      </w:pPr>
      <w:r w:rsidRPr="00CC6C3B">
        <w:rPr>
          <w:rFonts w:cs="Arial"/>
          <w:sz w:val="20"/>
          <w:szCs w:val="20"/>
        </w:rPr>
        <w:t>Odpis z KRS (lub równoważny dokument).</w:t>
      </w:r>
    </w:p>
    <w:p w14:paraId="28F331D7" w14:textId="77777777" w:rsidR="00784C3A" w:rsidRPr="009B728B" w:rsidRDefault="00784C3A" w:rsidP="001777B5">
      <w:pPr>
        <w:numPr>
          <w:ilvl w:val="0"/>
          <w:numId w:val="9"/>
        </w:numPr>
        <w:tabs>
          <w:tab w:val="left" w:pos="567"/>
        </w:tabs>
        <w:spacing w:line="276" w:lineRule="auto"/>
        <w:ind w:left="567" w:hanging="567"/>
        <w:rPr>
          <w:rFonts w:cs="Arial"/>
          <w:sz w:val="20"/>
          <w:szCs w:val="22"/>
        </w:rPr>
      </w:pPr>
      <w:r w:rsidRPr="009B728B">
        <w:rPr>
          <w:rFonts w:cs="Arial"/>
          <w:sz w:val="20"/>
          <w:szCs w:val="22"/>
        </w:rPr>
        <w:t xml:space="preserve">Kopia złożonej zakresie podatków od towarów i usług (jeżeli Wykonawca jest podmiotowo zwolniony z podatku VAT) do właściwego dla Wykonawcy Urzędu Skarbowego deklaracji </w:t>
      </w:r>
      <w:r>
        <w:rPr>
          <w:rFonts w:cs="Arial"/>
          <w:sz w:val="20"/>
          <w:szCs w:val="22"/>
        </w:rPr>
        <w:br/>
      </w:r>
      <w:r w:rsidRPr="009B728B">
        <w:rPr>
          <w:rFonts w:cs="Arial"/>
          <w:sz w:val="20"/>
          <w:szCs w:val="22"/>
        </w:rPr>
        <w:t>VAT-R – Zgłoszenie rejestracyjne.</w:t>
      </w:r>
    </w:p>
    <w:p w14:paraId="50206548" w14:textId="77777777" w:rsidR="00784C3A" w:rsidRPr="00411819" w:rsidRDefault="00784C3A" w:rsidP="001777B5">
      <w:pPr>
        <w:pStyle w:val="Akapitzlist"/>
        <w:numPr>
          <w:ilvl w:val="0"/>
          <w:numId w:val="9"/>
        </w:numPr>
        <w:tabs>
          <w:tab w:val="left" w:pos="567"/>
        </w:tabs>
        <w:spacing w:line="276" w:lineRule="auto"/>
        <w:ind w:left="567" w:hanging="567"/>
        <w:rPr>
          <w:rFonts w:cs="Arial"/>
          <w:sz w:val="20"/>
          <w:szCs w:val="20"/>
        </w:rPr>
      </w:pPr>
      <w:r w:rsidRPr="00411819">
        <w:rPr>
          <w:rFonts w:cs="Arial"/>
          <w:sz w:val="20"/>
          <w:szCs w:val="20"/>
        </w:rPr>
        <w:t>Zaświadczenie właściwego naczelnika urzędu skarbowego potwierdzające,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D9C7B2C" w14:textId="6CEBA2AE" w:rsidR="00784C3A" w:rsidRPr="00175E56" w:rsidRDefault="00784C3A" w:rsidP="00175E56">
      <w:pPr>
        <w:numPr>
          <w:ilvl w:val="0"/>
          <w:numId w:val="9"/>
        </w:numPr>
        <w:tabs>
          <w:tab w:val="left" w:pos="567"/>
          <w:tab w:val="num" w:pos="1134"/>
        </w:tabs>
        <w:spacing w:line="240" w:lineRule="auto"/>
        <w:ind w:left="567" w:hanging="567"/>
        <w:rPr>
          <w:rFonts w:cs="Arial"/>
          <w:sz w:val="20"/>
          <w:szCs w:val="20"/>
        </w:rPr>
      </w:pPr>
      <w:r w:rsidRPr="00B921CA">
        <w:rPr>
          <w:rFonts w:cs="Arial"/>
          <w:sz w:val="20"/>
          <w:szCs w:val="22"/>
        </w:rPr>
        <w:t xml:space="preserve">Oświadczenie dotyczące rozliczeń </w:t>
      </w:r>
      <w:r>
        <w:rPr>
          <w:rFonts w:cs="Arial"/>
          <w:sz w:val="20"/>
          <w:szCs w:val="20"/>
        </w:rPr>
        <w:t xml:space="preserve">- </w:t>
      </w:r>
      <w:r w:rsidRPr="00CA091C">
        <w:rPr>
          <w:rFonts w:cs="Arial"/>
          <w:sz w:val="20"/>
          <w:szCs w:val="20"/>
        </w:rPr>
        <w:t xml:space="preserve">wg wzoru </w:t>
      </w:r>
      <w:r>
        <w:rPr>
          <w:rFonts w:cs="Arial"/>
          <w:sz w:val="20"/>
          <w:szCs w:val="20"/>
        </w:rPr>
        <w:t xml:space="preserve">z zał. nr 5 </w:t>
      </w:r>
      <w:r w:rsidRPr="00CA091C">
        <w:rPr>
          <w:rFonts w:cs="Arial"/>
          <w:sz w:val="20"/>
          <w:szCs w:val="20"/>
        </w:rPr>
        <w:t>do SWZ.</w:t>
      </w:r>
      <w:r w:rsidRPr="00175E56">
        <w:rPr>
          <w:rFonts w:cs="Arial"/>
          <w:sz w:val="20"/>
          <w:szCs w:val="20"/>
        </w:rPr>
        <w:t xml:space="preserve">                                    </w:t>
      </w:r>
    </w:p>
    <w:p w14:paraId="7324C618" w14:textId="1C01DD95" w:rsidR="00482ED8" w:rsidRPr="00175E56" w:rsidRDefault="00B835B2" w:rsidP="00175E56">
      <w:pPr>
        <w:numPr>
          <w:ilvl w:val="0"/>
          <w:numId w:val="9"/>
        </w:numPr>
        <w:tabs>
          <w:tab w:val="left" w:pos="567"/>
          <w:tab w:val="left" w:pos="1872"/>
          <w:tab w:val="left" w:pos="2016"/>
          <w:tab w:val="left" w:pos="2160"/>
          <w:tab w:val="left" w:pos="2880"/>
          <w:tab w:val="left" w:pos="3168"/>
          <w:tab w:val="left" w:pos="3456"/>
          <w:tab w:val="left" w:pos="3600"/>
          <w:tab w:val="left" w:pos="6048"/>
        </w:tabs>
        <w:spacing w:line="276" w:lineRule="auto"/>
        <w:ind w:left="851" w:hanging="851"/>
        <w:rPr>
          <w:rFonts w:cs="Arial"/>
          <w:b/>
          <w:bCs/>
          <w:sz w:val="20"/>
          <w:szCs w:val="20"/>
        </w:rPr>
      </w:pPr>
      <w:r>
        <w:rPr>
          <w:rFonts w:cs="Arial"/>
          <w:sz w:val="20"/>
          <w:szCs w:val="20"/>
        </w:rPr>
        <w:t xml:space="preserve">Formularz cenowy </w:t>
      </w:r>
      <w:r w:rsidRPr="0064511A">
        <w:rPr>
          <w:rFonts w:cs="Arial"/>
          <w:sz w:val="20"/>
          <w:szCs w:val="20"/>
        </w:rPr>
        <w:t xml:space="preserve">(zgodnie ze wzorem - zał. nr </w:t>
      </w:r>
      <w:r w:rsidR="00175E56">
        <w:rPr>
          <w:rFonts w:cs="Arial"/>
          <w:sz w:val="20"/>
          <w:szCs w:val="20"/>
        </w:rPr>
        <w:t>6</w:t>
      </w:r>
      <w:r>
        <w:rPr>
          <w:rFonts w:cs="Arial"/>
          <w:sz w:val="20"/>
          <w:szCs w:val="20"/>
        </w:rPr>
        <w:t xml:space="preserve"> </w:t>
      </w:r>
      <w:r w:rsidRPr="00CC6C3B">
        <w:rPr>
          <w:rFonts w:cs="Arial"/>
          <w:sz w:val="20"/>
          <w:szCs w:val="20"/>
        </w:rPr>
        <w:t>do SWZ).</w:t>
      </w:r>
    </w:p>
    <w:p w14:paraId="6E7E9BBE" w14:textId="3F1204C6" w:rsidR="00B835B2" w:rsidRDefault="00B835B2" w:rsidP="00175E56">
      <w:pPr>
        <w:numPr>
          <w:ilvl w:val="0"/>
          <w:numId w:val="9"/>
        </w:numPr>
        <w:tabs>
          <w:tab w:val="num" w:pos="1134"/>
        </w:tabs>
        <w:spacing w:line="276" w:lineRule="auto"/>
        <w:ind w:left="567" w:hanging="567"/>
        <w:rPr>
          <w:rFonts w:cs="Arial"/>
          <w:sz w:val="20"/>
          <w:szCs w:val="20"/>
        </w:rPr>
      </w:pPr>
      <w:r w:rsidRPr="00590F19">
        <w:rPr>
          <w:rFonts w:cs="Arial"/>
          <w:i/>
          <w:sz w:val="20"/>
          <w:szCs w:val="20"/>
        </w:rPr>
        <w:t>Oświadczenie kontrahenta o rynkowym charakterze ceny (</w:t>
      </w:r>
      <w:r w:rsidR="00AF0802" w:rsidRPr="00F95FC9">
        <w:rPr>
          <w:rFonts w:cs="Arial"/>
          <w:i/>
          <w:sz w:val="20"/>
          <w:szCs w:val="20"/>
        </w:rPr>
        <w:t>dla spółek z GK Zamawiającego,</w:t>
      </w:r>
      <w:r w:rsidR="00AF0802">
        <w:rPr>
          <w:rFonts w:cs="Arial"/>
          <w:i/>
          <w:sz w:val="20"/>
          <w:szCs w:val="20"/>
        </w:rPr>
        <w:t xml:space="preserve"> </w:t>
      </w:r>
      <w:r w:rsidRPr="00590F19">
        <w:rPr>
          <w:rFonts w:cs="Arial"/>
          <w:i/>
          <w:sz w:val="20"/>
          <w:szCs w:val="20"/>
        </w:rPr>
        <w:t>zgo</w:t>
      </w:r>
      <w:r>
        <w:rPr>
          <w:rFonts w:cs="Arial"/>
          <w:i/>
          <w:sz w:val="20"/>
          <w:szCs w:val="20"/>
        </w:rPr>
        <w:t>dnie ze wzorem  - załącznik nr 7</w:t>
      </w:r>
      <w:r w:rsidRPr="00590F19">
        <w:rPr>
          <w:rFonts w:cs="Arial"/>
          <w:i/>
          <w:sz w:val="20"/>
          <w:szCs w:val="20"/>
        </w:rPr>
        <w:t xml:space="preserve"> do SWZ)</w:t>
      </w:r>
    </w:p>
    <w:p w14:paraId="0A29ADB4" w14:textId="26CCE2C6" w:rsidR="00B835B2" w:rsidRPr="00590F19" w:rsidRDefault="00B835B2" w:rsidP="00175E56">
      <w:pPr>
        <w:numPr>
          <w:ilvl w:val="0"/>
          <w:numId w:val="9"/>
        </w:numPr>
        <w:tabs>
          <w:tab w:val="num" w:pos="1134"/>
        </w:tabs>
        <w:spacing w:line="276" w:lineRule="auto"/>
        <w:ind w:left="567" w:hanging="709"/>
        <w:rPr>
          <w:rFonts w:cs="Arial"/>
          <w:sz w:val="20"/>
          <w:szCs w:val="20"/>
        </w:rPr>
      </w:pPr>
      <w:r w:rsidRPr="00590F19">
        <w:rPr>
          <w:rFonts w:cs="Arial"/>
          <w:i/>
          <w:sz w:val="20"/>
          <w:szCs w:val="20"/>
        </w:rPr>
        <w:t>Inne dokumenty wymagane zgodnie z pkt 11.</w:t>
      </w:r>
      <w:r w:rsidR="003676AD">
        <w:rPr>
          <w:rFonts w:cs="Arial"/>
          <w:i/>
          <w:sz w:val="20"/>
          <w:szCs w:val="20"/>
        </w:rPr>
        <w:t>3</w:t>
      </w:r>
      <w:r w:rsidRPr="00590F19">
        <w:rPr>
          <w:rFonts w:cs="Arial"/>
          <w:i/>
          <w:sz w:val="20"/>
          <w:szCs w:val="20"/>
        </w:rPr>
        <w:t>. SWZ ( jeśli dotyczą)</w:t>
      </w:r>
      <w:r w:rsidR="00175E56">
        <w:rPr>
          <w:rFonts w:cs="Arial"/>
          <w:i/>
          <w:sz w:val="20"/>
          <w:szCs w:val="20"/>
        </w:rPr>
        <w:t>.</w:t>
      </w:r>
    </w:p>
    <w:p w14:paraId="26F43FE6" w14:textId="0ADFF5E3" w:rsidR="00941444" w:rsidRPr="00941444" w:rsidRDefault="00941444" w:rsidP="00941444">
      <w:pPr>
        <w:rPr>
          <w:rFonts w:cs="Arial"/>
          <w:sz w:val="20"/>
          <w:szCs w:val="20"/>
        </w:rPr>
      </w:pPr>
    </w:p>
    <w:p w14:paraId="59C9DF79" w14:textId="77777777" w:rsidR="00376D27" w:rsidRPr="00CC6C3B" w:rsidRDefault="00376D27" w:rsidP="00376D27">
      <w:pPr>
        <w:tabs>
          <w:tab w:val="left" w:pos="851"/>
        </w:tabs>
        <w:spacing w:line="276" w:lineRule="auto"/>
        <w:ind w:left="851"/>
        <w:rPr>
          <w:rFonts w:cs="Arial"/>
          <w:sz w:val="20"/>
          <w:szCs w:val="20"/>
        </w:rPr>
      </w:pPr>
    </w:p>
    <w:p w14:paraId="1661E2B5" w14:textId="77777777" w:rsidR="006B2A7D" w:rsidRPr="00E961DC" w:rsidRDefault="006B2A7D" w:rsidP="00F2159C">
      <w:pPr>
        <w:tabs>
          <w:tab w:val="left" w:pos="851"/>
        </w:tabs>
        <w:spacing w:line="276" w:lineRule="auto"/>
        <w:ind w:left="851"/>
        <w:rPr>
          <w:rFonts w:cs="Arial"/>
          <w:sz w:val="20"/>
          <w:szCs w:val="20"/>
        </w:rPr>
      </w:pPr>
    </w:p>
    <w:p w14:paraId="1BC38105" w14:textId="77777777" w:rsidR="00E961DC" w:rsidRPr="0064511A" w:rsidRDefault="00E961DC" w:rsidP="00E961DC">
      <w:pPr>
        <w:tabs>
          <w:tab w:val="left" w:pos="851"/>
        </w:tabs>
        <w:spacing w:line="276" w:lineRule="auto"/>
        <w:ind w:left="851"/>
        <w:rPr>
          <w:rFonts w:cs="Arial"/>
          <w:sz w:val="20"/>
          <w:szCs w:val="20"/>
        </w:rPr>
      </w:pPr>
    </w:p>
    <w:p w14:paraId="409233E4" w14:textId="77777777" w:rsidR="006708B1" w:rsidRPr="0064511A" w:rsidRDefault="006708B1" w:rsidP="006708B1">
      <w:pPr>
        <w:spacing w:line="260" w:lineRule="exact"/>
        <w:ind w:left="720"/>
        <w:rPr>
          <w:rFonts w:cs="Arial"/>
          <w:sz w:val="20"/>
          <w:szCs w:val="20"/>
        </w:rPr>
      </w:pPr>
    </w:p>
    <w:p w14:paraId="2EB20BA7" w14:textId="5D3B2607" w:rsidR="007C5BDD" w:rsidRPr="0064511A" w:rsidRDefault="007C5BDD" w:rsidP="007012B1">
      <w:pPr>
        <w:tabs>
          <w:tab w:val="left" w:pos="1134"/>
        </w:tabs>
        <w:spacing w:line="240" w:lineRule="auto"/>
        <w:rPr>
          <w:rFonts w:cs="Arial"/>
          <w:sz w:val="20"/>
          <w:szCs w:val="20"/>
        </w:rPr>
      </w:pPr>
    </w:p>
    <w:p w14:paraId="2374C3D0" w14:textId="4E969CD1" w:rsidR="00C25E1E" w:rsidRPr="0064511A" w:rsidRDefault="00C25E1E" w:rsidP="00C25E1E">
      <w:pPr>
        <w:autoSpaceDE w:val="0"/>
        <w:autoSpaceDN w:val="0"/>
        <w:rPr>
          <w:rFonts w:cs="Arial"/>
          <w:sz w:val="8"/>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64511A" w14:paraId="2544BF73"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5188D1C3" w14:textId="77777777" w:rsidR="00C25E1E" w:rsidRPr="0064511A" w:rsidRDefault="00C25E1E" w:rsidP="00262E48">
            <w:pPr>
              <w:spacing w:line="240" w:lineRule="auto"/>
              <w:jc w:val="center"/>
              <w:rPr>
                <w:rFonts w:cs="Arial"/>
                <w:sz w:val="18"/>
                <w:szCs w:val="18"/>
              </w:rPr>
            </w:pPr>
            <w:r w:rsidRPr="0064511A">
              <w:rPr>
                <w:rFonts w:cs="Arial"/>
                <w:sz w:val="18"/>
                <w:szCs w:val="18"/>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8E3FF75" w14:textId="77777777" w:rsidR="00C25E1E" w:rsidRPr="0064511A" w:rsidRDefault="00C25E1E" w:rsidP="00262E48">
            <w:pPr>
              <w:spacing w:line="240" w:lineRule="auto"/>
              <w:jc w:val="center"/>
              <w:rPr>
                <w:rFonts w:cs="Arial"/>
                <w:sz w:val="18"/>
                <w:szCs w:val="18"/>
              </w:rPr>
            </w:pPr>
            <w:r w:rsidRPr="0064511A">
              <w:rPr>
                <w:rFonts w:cs="Arial"/>
                <w:sz w:val="18"/>
                <w:szCs w:val="18"/>
              </w:rPr>
              <w:t>Nazwisko i imię osoby (osób) uprawnionej(</w:t>
            </w:r>
            <w:proofErr w:type="spellStart"/>
            <w:r w:rsidRPr="0064511A">
              <w:rPr>
                <w:rFonts w:cs="Arial"/>
                <w:sz w:val="18"/>
                <w:szCs w:val="18"/>
              </w:rPr>
              <w:t>ych</w:t>
            </w:r>
            <w:proofErr w:type="spellEnd"/>
            <w:r w:rsidRPr="0064511A">
              <w:rPr>
                <w:rFonts w:cs="Arial"/>
                <w:sz w:val="18"/>
                <w:szCs w:val="18"/>
              </w:rPr>
              <w:t>) do występowania w obrocie prawnym lub posiadającej (</w:t>
            </w:r>
            <w:proofErr w:type="spellStart"/>
            <w:r w:rsidRPr="0064511A">
              <w:rPr>
                <w:rFonts w:cs="Arial"/>
                <w:sz w:val="18"/>
                <w:szCs w:val="18"/>
              </w:rPr>
              <w:t>ych</w:t>
            </w:r>
            <w:proofErr w:type="spellEnd"/>
            <w:r w:rsidRPr="0064511A">
              <w:rPr>
                <w:rFonts w:cs="Arial"/>
                <w:sz w:val="18"/>
                <w:szCs w:val="18"/>
              </w:rPr>
              <w:t>)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2DCBE846" w14:textId="77777777" w:rsidR="00C25E1E" w:rsidRPr="0064511A" w:rsidRDefault="00C25E1E" w:rsidP="00262E48">
            <w:pPr>
              <w:spacing w:line="240" w:lineRule="auto"/>
              <w:jc w:val="center"/>
              <w:rPr>
                <w:rFonts w:cs="Arial"/>
                <w:sz w:val="18"/>
                <w:szCs w:val="18"/>
              </w:rPr>
            </w:pPr>
            <w:r w:rsidRPr="0064511A">
              <w:rPr>
                <w:rFonts w:cs="Arial"/>
                <w:sz w:val="18"/>
                <w:szCs w:val="18"/>
              </w:rPr>
              <w:t xml:space="preserve">Podpis(y) osoby(osób) </w:t>
            </w:r>
          </w:p>
          <w:p w14:paraId="029A84D3" w14:textId="77777777" w:rsidR="00C25E1E" w:rsidRPr="0064511A" w:rsidRDefault="00C25E1E" w:rsidP="00262E48">
            <w:pPr>
              <w:spacing w:line="240" w:lineRule="auto"/>
              <w:jc w:val="center"/>
              <w:rPr>
                <w:rFonts w:cs="Arial"/>
                <w:sz w:val="18"/>
                <w:szCs w:val="18"/>
              </w:rPr>
            </w:pPr>
            <w:r w:rsidRPr="0064511A">
              <w:rPr>
                <w:rFonts w:cs="Arial"/>
                <w:sz w:val="18"/>
                <w:szCs w:val="18"/>
              </w:rPr>
              <w:t>uprawnionej (</w:t>
            </w:r>
            <w:proofErr w:type="spellStart"/>
            <w:r w:rsidRPr="0064511A">
              <w:rPr>
                <w:rFonts w:cs="Arial"/>
                <w:sz w:val="18"/>
                <w:szCs w:val="18"/>
              </w:rPr>
              <w:t>ych</w:t>
            </w:r>
            <w:proofErr w:type="spellEnd"/>
            <w:r w:rsidRPr="0064511A">
              <w:rPr>
                <w:rFonts w:cs="Arial"/>
                <w:sz w:val="18"/>
                <w:szCs w:val="18"/>
              </w:rPr>
              <w:t>)</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CE63963" w14:textId="77777777" w:rsidR="00C25E1E" w:rsidRPr="0064511A" w:rsidRDefault="00C25E1E" w:rsidP="00262E48">
            <w:pPr>
              <w:spacing w:line="240" w:lineRule="auto"/>
              <w:jc w:val="center"/>
              <w:rPr>
                <w:rFonts w:cs="Arial"/>
                <w:sz w:val="18"/>
                <w:szCs w:val="18"/>
              </w:rPr>
            </w:pPr>
            <w:r w:rsidRPr="0064511A">
              <w:rPr>
                <w:rFonts w:cs="Arial"/>
                <w:sz w:val="18"/>
                <w:szCs w:val="18"/>
              </w:rPr>
              <w:t>Miejscowość</w:t>
            </w:r>
          </w:p>
          <w:p w14:paraId="273487A6" w14:textId="77777777" w:rsidR="00C25E1E" w:rsidRPr="0064511A" w:rsidRDefault="00C25E1E" w:rsidP="00262E48">
            <w:pPr>
              <w:spacing w:line="240" w:lineRule="auto"/>
              <w:jc w:val="center"/>
              <w:rPr>
                <w:rFonts w:cs="Arial"/>
                <w:sz w:val="18"/>
                <w:szCs w:val="18"/>
              </w:rPr>
            </w:pPr>
            <w:r w:rsidRPr="0064511A">
              <w:rPr>
                <w:rFonts w:cs="Arial"/>
                <w:sz w:val="18"/>
                <w:szCs w:val="18"/>
              </w:rPr>
              <w:t xml:space="preserve"> i data</w:t>
            </w:r>
          </w:p>
        </w:tc>
      </w:tr>
      <w:tr w:rsidR="00C25E1E" w:rsidRPr="0064511A" w14:paraId="0DC84D4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597177F1" w14:textId="77777777" w:rsidR="00C25E1E" w:rsidRPr="0064511A" w:rsidRDefault="00C25E1E">
            <w:pPr>
              <w:rPr>
                <w:rFonts w:cs="Arial"/>
                <w:b/>
                <w:sz w:val="18"/>
                <w:szCs w:val="18"/>
              </w:rPr>
            </w:pPr>
          </w:p>
        </w:tc>
        <w:tc>
          <w:tcPr>
            <w:tcW w:w="4177" w:type="dxa"/>
            <w:tcBorders>
              <w:top w:val="single" w:sz="4" w:space="0" w:color="auto"/>
              <w:left w:val="single" w:sz="4" w:space="0" w:color="auto"/>
              <w:bottom w:val="single" w:sz="4" w:space="0" w:color="auto"/>
              <w:right w:val="single" w:sz="4" w:space="0" w:color="auto"/>
            </w:tcBorders>
          </w:tcPr>
          <w:p w14:paraId="7113383B" w14:textId="77777777" w:rsidR="00C25E1E" w:rsidRPr="0064511A" w:rsidRDefault="00C25E1E">
            <w:pPr>
              <w:rPr>
                <w:rFonts w:cs="Arial"/>
                <w:b/>
                <w:sz w:val="18"/>
                <w:szCs w:val="18"/>
              </w:rPr>
            </w:pPr>
          </w:p>
          <w:p w14:paraId="09612DEB" w14:textId="77777777" w:rsidR="00C25E1E" w:rsidRPr="0064511A" w:rsidRDefault="00C25E1E">
            <w:pPr>
              <w:rPr>
                <w:rFonts w:cs="Arial"/>
                <w:b/>
                <w:sz w:val="18"/>
                <w:szCs w:val="18"/>
              </w:rPr>
            </w:pPr>
          </w:p>
        </w:tc>
        <w:tc>
          <w:tcPr>
            <w:tcW w:w="3194" w:type="dxa"/>
            <w:tcBorders>
              <w:top w:val="single" w:sz="4" w:space="0" w:color="auto"/>
              <w:left w:val="single" w:sz="4" w:space="0" w:color="auto"/>
              <w:bottom w:val="single" w:sz="4" w:space="0" w:color="auto"/>
              <w:right w:val="single" w:sz="4" w:space="0" w:color="auto"/>
            </w:tcBorders>
          </w:tcPr>
          <w:p w14:paraId="702B34DC" w14:textId="77777777" w:rsidR="00C25E1E" w:rsidRPr="0064511A" w:rsidRDefault="00C25E1E">
            <w:pPr>
              <w:rPr>
                <w:rFonts w:cs="Arial"/>
                <w:b/>
                <w:sz w:val="18"/>
                <w:szCs w:val="18"/>
              </w:rPr>
            </w:pPr>
          </w:p>
        </w:tc>
        <w:tc>
          <w:tcPr>
            <w:tcW w:w="1686" w:type="dxa"/>
            <w:tcBorders>
              <w:top w:val="single" w:sz="4" w:space="0" w:color="auto"/>
              <w:left w:val="single" w:sz="4" w:space="0" w:color="auto"/>
              <w:bottom w:val="single" w:sz="4" w:space="0" w:color="auto"/>
              <w:right w:val="single" w:sz="4" w:space="0" w:color="auto"/>
            </w:tcBorders>
          </w:tcPr>
          <w:p w14:paraId="4497C75E" w14:textId="77777777" w:rsidR="00C25E1E" w:rsidRPr="0064511A" w:rsidRDefault="00C25E1E">
            <w:pPr>
              <w:rPr>
                <w:rFonts w:cs="Arial"/>
                <w:b/>
                <w:sz w:val="18"/>
                <w:szCs w:val="18"/>
              </w:rPr>
            </w:pPr>
          </w:p>
        </w:tc>
      </w:tr>
    </w:tbl>
    <w:p w14:paraId="2D1F6C62" w14:textId="77777777" w:rsidR="00087C7C" w:rsidRPr="0064511A" w:rsidRDefault="00087C7C" w:rsidP="00087C7C">
      <w:pPr>
        <w:rPr>
          <w:rFonts w:cs="Arial"/>
          <w:sz w:val="12"/>
        </w:rPr>
        <w:sectPr w:rsidR="00087C7C" w:rsidRPr="0064511A" w:rsidSect="002B1AC9">
          <w:pgSz w:w="11906" w:h="16838"/>
          <w:pgMar w:top="1175" w:right="1418" w:bottom="1418" w:left="1418" w:header="709" w:footer="543" w:gutter="0"/>
          <w:cols w:space="708"/>
          <w:formProt w:val="0"/>
        </w:sectPr>
      </w:pPr>
    </w:p>
    <w:p w14:paraId="3D86411D" w14:textId="561C4D2E" w:rsidR="00087C7C" w:rsidRPr="0064511A" w:rsidRDefault="00087C7C" w:rsidP="009F4DD3">
      <w:pPr>
        <w:jc w:val="right"/>
        <w:rPr>
          <w:rFonts w:cs="Arial"/>
          <w:b/>
          <w:bCs/>
          <w:sz w:val="20"/>
          <w:szCs w:val="20"/>
        </w:rPr>
      </w:pPr>
      <w:r w:rsidRPr="0064511A">
        <w:rPr>
          <w:rFonts w:cs="Arial"/>
          <w:b/>
          <w:bCs/>
          <w:sz w:val="20"/>
          <w:szCs w:val="20"/>
        </w:rPr>
        <w:lastRenderedPageBreak/>
        <w:t xml:space="preserve">Załącznik nr 2 do </w:t>
      </w:r>
      <w:r w:rsidR="006C29FD" w:rsidRPr="0064511A">
        <w:rPr>
          <w:rFonts w:cs="Arial"/>
          <w:b/>
          <w:bCs/>
          <w:sz w:val="20"/>
          <w:szCs w:val="20"/>
        </w:rPr>
        <w:t>SWZ</w:t>
      </w:r>
    </w:p>
    <w:p w14:paraId="064E99C3" w14:textId="77777777" w:rsidR="001777B5" w:rsidRDefault="001777B5" w:rsidP="007E6736">
      <w:pPr>
        <w:spacing w:line="240" w:lineRule="auto"/>
        <w:jc w:val="center"/>
        <w:rPr>
          <w:rFonts w:cs="Arial"/>
          <w:b/>
          <w:bCs/>
          <w:sz w:val="20"/>
          <w:szCs w:val="20"/>
        </w:rPr>
      </w:pPr>
    </w:p>
    <w:p w14:paraId="468CADA8" w14:textId="77777777" w:rsidR="001777B5" w:rsidRDefault="001777B5" w:rsidP="007E6736">
      <w:pPr>
        <w:spacing w:line="240" w:lineRule="auto"/>
        <w:jc w:val="center"/>
        <w:rPr>
          <w:rFonts w:cs="Arial"/>
          <w:b/>
          <w:bCs/>
          <w:sz w:val="20"/>
          <w:szCs w:val="20"/>
        </w:rPr>
      </w:pPr>
    </w:p>
    <w:p w14:paraId="67DC16AD" w14:textId="2544415F" w:rsidR="00087C7C" w:rsidRPr="0064511A" w:rsidRDefault="007344D8" w:rsidP="007E6736">
      <w:pPr>
        <w:spacing w:line="240" w:lineRule="auto"/>
        <w:jc w:val="center"/>
        <w:rPr>
          <w:rFonts w:cs="Arial"/>
          <w:b/>
          <w:bCs/>
          <w:sz w:val="20"/>
          <w:szCs w:val="20"/>
        </w:rPr>
      </w:pPr>
      <w:r w:rsidRPr="0064511A">
        <w:rPr>
          <w:rFonts w:cs="Arial"/>
          <w:b/>
          <w:bCs/>
          <w:sz w:val="20"/>
          <w:szCs w:val="20"/>
        </w:rPr>
        <w:t>P</w:t>
      </w:r>
      <w:r w:rsidR="00CA2253" w:rsidRPr="0064511A">
        <w:rPr>
          <w:rFonts w:cs="Arial"/>
          <w:b/>
          <w:bCs/>
          <w:sz w:val="20"/>
          <w:szCs w:val="20"/>
        </w:rPr>
        <w:t>rojekt umowy</w:t>
      </w:r>
    </w:p>
    <w:p w14:paraId="015EDA0C" w14:textId="77777777" w:rsidR="009B3A47" w:rsidRPr="0064511A" w:rsidRDefault="009B3A47" w:rsidP="007E6736">
      <w:pPr>
        <w:spacing w:line="240" w:lineRule="auto"/>
        <w:jc w:val="center"/>
        <w:rPr>
          <w:rFonts w:cs="Arial"/>
          <w:b/>
          <w:bCs/>
          <w:sz w:val="20"/>
          <w:szCs w:val="20"/>
        </w:rPr>
      </w:pPr>
      <w:r w:rsidRPr="0064511A">
        <w:rPr>
          <w:rFonts w:cs="Arial"/>
          <w:b/>
          <w:bCs/>
          <w:sz w:val="20"/>
          <w:szCs w:val="20"/>
        </w:rPr>
        <w:t>/w oddzielnym pliku/</w:t>
      </w:r>
    </w:p>
    <w:p w14:paraId="7FA23C43" w14:textId="709570B9" w:rsidR="007E6736" w:rsidRPr="0064511A" w:rsidRDefault="007E6736" w:rsidP="009F4DD3">
      <w:pPr>
        <w:rPr>
          <w:rFonts w:cs="Arial"/>
          <w:b/>
          <w:bCs/>
          <w:sz w:val="20"/>
          <w:szCs w:val="20"/>
        </w:rPr>
      </w:pPr>
    </w:p>
    <w:p w14:paraId="39A9CF9A" w14:textId="77777777" w:rsidR="001777B5" w:rsidRDefault="001777B5" w:rsidP="00CA2253">
      <w:pPr>
        <w:jc w:val="right"/>
        <w:rPr>
          <w:rFonts w:cs="Arial"/>
          <w:b/>
          <w:bCs/>
          <w:sz w:val="20"/>
          <w:szCs w:val="20"/>
        </w:rPr>
      </w:pPr>
    </w:p>
    <w:p w14:paraId="53E465EB" w14:textId="77777777" w:rsidR="001777B5" w:rsidRDefault="001777B5" w:rsidP="00CA2253">
      <w:pPr>
        <w:jc w:val="right"/>
        <w:rPr>
          <w:rFonts w:cs="Arial"/>
          <w:b/>
          <w:bCs/>
          <w:sz w:val="20"/>
          <w:szCs w:val="20"/>
        </w:rPr>
      </w:pPr>
    </w:p>
    <w:p w14:paraId="0F5471D7" w14:textId="77777777" w:rsidR="001777B5" w:rsidRDefault="001777B5" w:rsidP="00CA2253">
      <w:pPr>
        <w:jc w:val="right"/>
        <w:rPr>
          <w:rFonts w:cs="Arial"/>
          <w:b/>
          <w:bCs/>
          <w:sz w:val="20"/>
          <w:szCs w:val="20"/>
        </w:rPr>
      </w:pPr>
    </w:p>
    <w:p w14:paraId="1B1ED7D9" w14:textId="69F24BD7" w:rsidR="00CA2253" w:rsidRPr="0064511A" w:rsidRDefault="00CA2253" w:rsidP="00CA2253">
      <w:pPr>
        <w:jc w:val="right"/>
        <w:rPr>
          <w:rFonts w:cs="Arial"/>
          <w:b/>
          <w:bCs/>
          <w:sz w:val="20"/>
          <w:szCs w:val="20"/>
        </w:rPr>
      </w:pPr>
      <w:r w:rsidRPr="0064511A">
        <w:rPr>
          <w:rFonts w:cs="Arial"/>
          <w:b/>
          <w:bCs/>
          <w:sz w:val="20"/>
          <w:szCs w:val="20"/>
        </w:rPr>
        <w:t>Załącznik nr 3 do SWZ</w:t>
      </w:r>
    </w:p>
    <w:p w14:paraId="7FD5D510" w14:textId="77777777" w:rsidR="001777B5" w:rsidRDefault="001777B5" w:rsidP="00DA20BB">
      <w:pPr>
        <w:spacing w:line="240" w:lineRule="auto"/>
        <w:jc w:val="center"/>
        <w:rPr>
          <w:rFonts w:cs="Arial"/>
          <w:b/>
          <w:bCs/>
          <w:sz w:val="20"/>
          <w:szCs w:val="20"/>
        </w:rPr>
      </w:pPr>
    </w:p>
    <w:p w14:paraId="457FF534" w14:textId="13E97FBB" w:rsidR="001777B5" w:rsidRDefault="001777B5" w:rsidP="00DA20BB">
      <w:pPr>
        <w:spacing w:line="240" w:lineRule="auto"/>
        <w:jc w:val="center"/>
        <w:rPr>
          <w:rFonts w:cs="Arial"/>
          <w:b/>
          <w:bCs/>
          <w:sz w:val="20"/>
          <w:szCs w:val="20"/>
        </w:rPr>
      </w:pPr>
      <w:r>
        <w:rPr>
          <w:rFonts w:cs="Arial"/>
          <w:b/>
          <w:bCs/>
          <w:sz w:val="20"/>
          <w:szCs w:val="20"/>
        </w:rPr>
        <w:t>Opis przedmiotu zamówienia</w:t>
      </w:r>
    </w:p>
    <w:p w14:paraId="577A9100" w14:textId="3C312C5E" w:rsidR="00CA2253" w:rsidRPr="0064511A" w:rsidRDefault="00CA2253" w:rsidP="00DA20BB">
      <w:pPr>
        <w:spacing w:line="240" w:lineRule="auto"/>
        <w:jc w:val="center"/>
        <w:rPr>
          <w:rFonts w:cs="Arial"/>
          <w:b/>
          <w:bCs/>
          <w:sz w:val="20"/>
          <w:szCs w:val="20"/>
        </w:rPr>
      </w:pPr>
      <w:r w:rsidRPr="0064511A">
        <w:rPr>
          <w:rFonts w:cs="Arial"/>
          <w:b/>
          <w:bCs/>
          <w:sz w:val="20"/>
          <w:szCs w:val="20"/>
        </w:rPr>
        <w:t>/w oddzielnym pliku/</w:t>
      </w:r>
    </w:p>
    <w:p w14:paraId="2EF142D9" w14:textId="5EE3A995" w:rsidR="00354BE0" w:rsidRPr="0064511A" w:rsidRDefault="00354BE0" w:rsidP="009F4DD3">
      <w:pPr>
        <w:rPr>
          <w:rFonts w:cs="Arial"/>
          <w:b/>
          <w:bCs/>
          <w:sz w:val="20"/>
          <w:szCs w:val="20"/>
        </w:rPr>
      </w:pPr>
    </w:p>
    <w:p w14:paraId="1D4FADA0" w14:textId="5AA93F0C" w:rsidR="00087C7C" w:rsidRPr="0064511A" w:rsidRDefault="00505DAC" w:rsidP="007E6736">
      <w:pPr>
        <w:pageBreakBefore/>
        <w:jc w:val="right"/>
        <w:rPr>
          <w:rFonts w:cs="Arial"/>
          <w:b/>
          <w:bCs/>
          <w:sz w:val="20"/>
          <w:szCs w:val="20"/>
        </w:rPr>
      </w:pPr>
      <w:r w:rsidRPr="0064511A">
        <w:rPr>
          <w:rFonts w:cs="Arial"/>
          <w:b/>
          <w:bCs/>
          <w:sz w:val="20"/>
          <w:szCs w:val="20"/>
        </w:rPr>
        <w:lastRenderedPageBreak/>
        <w:t>Załącznik n</w:t>
      </w:r>
      <w:r w:rsidR="00087C7C"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a</w:t>
      </w:r>
      <w:r w:rsidR="00087C7C" w:rsidRPr="0064511A">
        <w:rPr>
          <w:rFonts w:cs="Arial"/>
          <w:b/>
          <w:bCs/>
          <w:sz w:val="20"/>
          <w:szCs w:val="20"/>
        </w:rPr>
        <w:t xml:space="preserve"> do </w:t>
      </w:r>
      <w:r w:rsidR="006C29FD" w:rsidRPr="0064511A">
        <w:rPr>
          <w:rFonts w:cs="Arial"/>
          <w:b/>
          <w:bCs/>
          <w:sz w:val="20"/>
          <w:szCs w:val="20"/>
        </w:rPr>
        <w:t>SWZ</w:t>
      </w:r>
      <w:r w:rsidR="00087C7C" w:rsidRPr="0064511A">
        <w:rPr>
          <w:rFonts w:cs="Arial"/>
          <w:b/>
          <w:bCs/>
          <w:sz w:val="20"/>
          <w:szCs w:val="20"/>
        </w:rPr>
        <w:t xml:space="preserve"> </w:t>
      </w:r>
    </w:p>
    <w:p w14:paraId="14C49883" w14:textId="77777777" w:rsidR="00087C7C" w:rsidRPr="0064511A"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64511A">
        <w:rPr>
          <w:rFonts w:ascii="Arial" w:hAnsi="Arial" w:cs="Arial"/>
          <w:b/>
          <w:bCs/>
          <w:sz w:val="20"/>
          <w:szCs w:val="20"/>
        </w:rPr>
        <w:t xml:space="preserve">Oświadczenie o spełnianiu warunków udziału w postępowaniu </w:t>
      </w:r>
    </w:p>
    <w:p w14:paraId="551B94B5"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0064511A">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05EBD"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184A2038" w14:textId="77777777" w:rsidTr="35D9E0A4">
        <w:trPr>
          <w:cantSplit/>
          <w:trHeight w:hRule="exact" w:val="931"/>
          <w:jc w:val="center"/>
        </w:trPr>
        <w:tc>
          <w:tcPr>
            <w:tcW w:w="3552" w:type="dxa"/>
            <w:shd w:val="clear" w:color="auto" w:fill="002060"/>
            <w:vAlign w:val="center"/>
          </w:tcPr>
          <w:p w14:paraId="1E24C9A9"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04590D13" w14:textId="77777777" w:rsidR="00087C7C" w:rsidRPr="0064511A" w:rsidRDefault="00087C7C" w:rsidP="00A95B19">
            <w:pPr>
              <w:spacing w:line="240" w:lineRule="auto"/>
              <w:ind w:left="497" w:right="1064" w:firstLine="497"/>
              <w:rPr>
                <w:rFonts w:cs="Arial"/>
                <w:sz w:val="20"/>
                <w:szCs w:val="20"/>
              </w:rPr>
            </w:pPr>
          </w:p>
          <w:p w14:paraId="6757399D" w14:textId="77777777" w:rsidR="00087C7C" w:rsidRPr="0064511A" w:rsidRDefault="00087C7C" w:rsidP="00A95B19">
            <w:pPr>
              <w:spacing w:line="240" w:lineRule="auto"/>
              <w:rPr>
                <w:rFonts w:cs="Arial"/>
                <w:sz w:val="20"/>
                <w:szCs w:val="20"/>
              </w:rPr>
            </w:pPr>
          </w:p>
        </w:tc>
      </w:tr>
      <w:tr w:rsidR="00087C7C" w:rsidRPr="0064511A" w14:paraId="76B6D061" w14:textId="77777777" w:rsidTr="35D9E0A4">
        <w:trPr>
          <w:cantSplit/>
          <w:trHeight w:hRule="exact" w:val="1253"/>
          <w:jc w:val="center"/>
        </w:trPr>
        <w:tc>
          <w:tcPr>
            <w:tcW w:w="3552" w:type="dxa"/>
            <w:shd w:val="clear" w:color="auto" w:fill="002060"/>
            <w:vAlign w:val="center"/>
          </w:tcPr>
          <w:p w14:paraId="6EC2B23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3E3B2EA9"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7F79E507"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p w14:paraId="0254435E" w14:textId="77777777" w:rsidR="00087C7C" w:rsidRPr="0064511A" w:rsidRDefault="00087C7C" w:rsidP="00A95B19">
            <w:pPr>
              <w:spacing w:line="240" w:lineRule="auto"/>
              <w:rPr>
                <w:rFonts w:cs="Arial"/>
                <w:b/>
                <w:color w:val="FFFFFF"/>
                <w:sz w:val="20"/>
                <w:szCs w:val="20"/>
              </w:rPr>
            </w:pPr>
          </w:p>
        </w:tc>
        <w:tc>
          <w:tcPr>
            <w:tcW w:w="5521" w:type="dxa"/>
          </w:tcPr>
          <w:p w14:paraId="75A93082" w14:textId="77777777" w:rsidR="00087C7C" w:rsidRPr="0064511A" w:rsidRDefault="00087C7C" w:rsidP="00A95B19">
            <w:pPr>
              <w:spacing w:line="240" w:lineRule="auto"/>
              <w:ind w:right="1064"/>
              <w:rPr>
                <w:rFonts w:cs="Arial"/>
                <w:sz w:val="20"/>
                <w:szCs w:val="20"/>
              </w:rPr>
            </w:pPr>
          </w:p>
        </w:tc>
      </w:tr>
    </w:tbl>
    <w:p w14:paraId="5E651265"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6EC5212" w:rsidR="00087C7C" w:rsidRPr="0064511A" w:rsidRDefault="00087C7C" w:rsidP="00F932D5">
      <w:pPr>
        <w:pStyle w:val="Nagwek"/>
        <w:spacing w:line="276" w:lineRule="auto"/>
        <w:rPr>
          <w:rFonts w:cs="Arial"/>
          <w:sz w:val="20"/>
          <w:szCs w:val="20"/>
        </w:rPr>
      </w:pPr>
      <w:r w:rsidRPr="0064511A">
        <w:rPr>
          <w:rFonts w:cs="Arial"/>
          <w:sz w:val="20"/>
          <w:szCs w:val="20"/>
        </w:rPr>
        <w:t xml:space="preserve">Składając ofertę w </w:t>
      </w:r>
      <w:r w:rsidRPr="00301F76">
        <w:rPr>
          <w:rFonts w:cs="Arial"/>
          <w:sz w:val="22"/>
          <w:szCs w:val="22"/>
        </w:rPr>
        <w:t xml:space="preserve">zamówieniu niepublicznym prowadzonym w trybie </w:t>
      </w:r>
      <w:r w:rsidR="008D26F2" w:rsidRPr="00301F76">
        <w:rPr>
          <w:rFonts w:cs="Arial"/>
          <w:sz w:val="22"/>
          <w:szCs w:val="22"/>
        </w:rPr>
        <w:t xml:space="preserve">przetargu </w:t>
      </w:r>
      <w:r w:rsidR="008D26F2" w:rsidRPr="00301F76">
        <w:rPr>
          <w:rFonts w:cs="Arial"/>
          <w:sz w:val="20"/>
          <w:szCs w:val="20"/>
        </w:rPr>
        <w:t>nieograniczonego</w:t>
      </w:r>
      <w:r w:rsidR="009E3BDB" w:rsidRPr="00301F76">
        <w:rPr>
          <w:rFonts w:cs="Arial"/>
          <w:sz w:val="20"/>
          <w:szCs w:val="20"/>
        </w:rPr>
        <w:t xml:space="preserve"> pn</w:t>
      </w:r>
      <w:r w:rsidR="009E3BDB" w:rsidRPr="00552893">
        <w:rPr>
          <w:rFonts w:cs="Arial"/>
          <w:sz w:val="20"/>
          <w:szCs w:val="20"/>
        </w:rPr>
        <w:t xml:space="preserve">. </w:t>
      </w:r>
      <w:r w:rsidR="001777B5" w:rsidRPr="001777B5">
        <w:rPr>
          <w:rFonts w:cs="Arial"/>
          <w:b/>
          <w:sz w:val="20"/>
          <w:szCs w:val="20"/>
        </w:rPr>
        <w:t>„</w:t>
      </w:r>
      <w:r w:rsidR="0090580B" w:rsidRPr="0090580B">
        <w:rPr>
          <w:rFonts w:cs="Arial"/>
          <w:b/>
          <w:sz w:val="20"/>
          <w:szCs w:val="20"/>
        </w:rPr>
        <w:t xml:space="preserve">Dostawa fabrycznie nowych części zamiennych do pomp PWW 1503 </w:t>
      </w:r>
      <w:proofErr w:type="spellStart"/>
      <w:r w:rsidR="0090580B" w:rsidRPr="0090580B">
        <w:rPr>
          <w:rFonts w:cs="Arial"/>
          <w:b/>
          <w:sz w:val="20"/>
          <w:szCs w:val="20"/>
        </w:rPr>
        <w:t>Amex</w:t>
      </w:r>
      <w:proofErr w:type="spellEnd"/>
      <w:r w:rsidR="001777B5" w:rsidRPr="001777B5">
        <w:rPr>
          <w:rFonts w:cs="Arial"/>
          <w:b/>
          <w:sz w:val="20"/>
          <w:szCs w:val="20"/>
        </w:rPr>
        <w:t>”</w:t>
      </w:r>
      <w:r w:rsidR="001777B5" w:rsidRPr="001777B5">
        <w:rPr>
          <w:rFonts w:cs="Arial"/>
          <w:sz w:val="20"/>
          <w:szCs w:val="20"/>
        </w:rPr>
        <w:t xml:space="preserve"> </w:t>
      </w:r>
      <w:r w:rsidR="001777B5">
        <w:rPr>
          <w:rFonts w:cs="Arial"/>
          <w:b/>
          <w:sz w:val="20"/>
          <w:szCs w:val="20"/>
        </w:rPr>
        <w:t xml:space="preserve"> </w:t>
      </w: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p>
    <w:p w14:paraId="71281143" w14:textId="77777777" w:rsidR="00C05D0C" w:rsidRPr="0064511A" w:rsidRDefault="00C05D0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color w:val="auto"/>
          <w:sz w:val="20"/>
          <w:szCs w:val="20"/>
        </w:rPr>
      </w:pPr>
    </w:p>
    <w:p w14:paraId="4974F1BF" w14:textId="4DDBC340" w:rsidR="00087C7C" w:rsidRPr="0064511A" w:rsidRDefault="00087C7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64511A">
        <w:rPr>
          <w:rFonts w:ascii="Arial" w:hAnsi="Arial" w:cs="Arial"/>
          <w:b w:val="0"/>
          <w:bCs w:val="0"/>
          <w:color w:val="auto"/>
          <w:sz w:val="20"/>
          <w:szCs w:val="20"/>
        </w:rPr>
        <w:t>oświadczamy</w:t>
      </w:r>
      <w:r w:rsidR="00C05D0C" w:rsidRPr="0064511A">
        <w:rPr>
          <w:rFonts w:ascii="Arial" w:hAnsi="Arial" w:cs="Arial"/>
          <w:b w:val="0"/>
          <w:bCs w:val="0"/>
          <w:color w:val="auto"/>
          <w:sz w:val="20"/>
          <w:szCs w:val="20"/>
        </w:rPr>
        <w:t>,</w:t>
      </w:r>
      <w:r w:rsidRPr="0064511A">
        <w:rPr>
          <w:rFonts w:ascii="Arial" w:hAnsi="Arial" w:cs="Arial"/>
          <w:b w:val="0"/>
          <w:bCs w:val="0"/>
          <w:color w:val="auto"/>
          <w:sz w:val="20"/>
          <w:szCs w:val="20"/>
        </w:rPr>
        <w:t xml:space="preserve"> że:</w:t>
      </w:r>
    </w:p>
    <w:p w14:paraId="32D1B492" w14:textId="77777777" w:rsidR="00C12837" w:rsidRPr="0064511A"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64511A">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348993C8" w:rsidR="00C12837" w:rsidRPr="0064511A" w:rsidRDefault="00C12837" w:rsidP="00864E1B">
      <w:pPr>
        <w:pStyle w:val="xl114"/>
        <w:numPr>
          <w:ilvl w:val="0"/>
          <w:numId w:val="15"/>
        </w:numPr>
        <w:spacing w:before="120" w:beforeAutospacing="0" w:after="0" w:afterAutospacing="0" w:line="276" w:lineRule="auto"/>
        <w:ind w:left="426" w:hanging="426"/>
        <w:jc w:val="both"/>
        <w:rPr>
          <w:rFonts w:ascii="Arial" w:hAnsi="Arial" w:cs="Arial"/>
          <w:b w:val="0"/>
          <w:bCs w:val="0"/>
          <w:color w:val="auto"/>
          <w:sz w:val="20"/>
          <w:szCs w:val="20"/>
        </w:rPr>
      </w:pPr>
      <w:r w:rsidRPr="0064511A">
        <w:rPr>
          <w:rFonts w:ascii="Arial" w:hAnsi="Arial" w:cs="Arial"/>
          <w:b w:val="0"/>
          <w:bCs w:val="0"/>
          <w:color w:val="auto"/>
          <w:sz w:val="20"/>
          <w:szCs w:val="20"/>
        </w:rPr>
        <w:t>posiada</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zdolność techniczną lub zawodową tj. niezbędną wiedzę i doświadczenie, posiada</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potencjał techniczny, a także dysponuje</w:t>
      </w:r>
      <w:r w:rsidR="00C45706" w:rsidRPr="0064511A">
        <w:rPr>
          <w:rFonts w:ascii="Arial" w:hAnsi="Arial" w:cs="Arial"/>
          <w:b w:val="0"/>
          <w:bCs w:val="0"/>
          <w:color w:val="auto"/>
          <w:sz w:val="20"/>
          <w:szCs w:val="20"/>
        </w:rPr>
        <w:t>my</w:t>
      </w:r>
      <w:r w:rsidRPr="0064511A">
        <w:rPr>
          <w:rFonts w:ascii="Arial" w:hAnsi="Arial" w:cs="Arial"/>
          <w:b w:val="0"/>
          <w:bCs w:val="0"/>
          <w:color w:val="auto"/>
          <w:sz w:val="20"/>
          <w:szCs w:val="20"/>
        </w:rPr>
        <w:t xml:space="preserve"> osobami zdolnymi do wykonania przedmiotu zamówienia,</w:t>
      </w:r>
    </w:p>
    <w:p w14:paraId="226B557E" w14:textId="740AD571" w:rsidR="00C12837" w:rsidRPr="0064511A"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64511A">
        <w:rPr>
          <w:rFonts w:ascii="Arial" w:hAnsi="Arial" w:cs="Arial"/>
          <w:b w:val="0"/>
          <w:bCs w:val="0"/>
          <w:color w:val="auto"/>
          <w:sz w:val="20"/>
          <w:szCs w:val="20"/>
        </w:rPr>
        <w:t>znajdujemy się w sytuacji finansowej i ekonomicznej zap</w:t>
      </w:r>
      <w:r w:rsidR="00091A5E" w:rsidRPr="0064511A">
        <w:rPr>
          <w:rFonts w:ascii="Arial" w:hAnsi="Arial" w:cs="Arial"/>
          <w:b w:val="0"/>
          <w:bCs w:val="0"/>
          <w:color w:val="auto"/>
          <w:sz w:val="20"/>
          <w:szCs w:val="20"/>
        </w:rPr>
        <w:t>ewniającej wykonanie zamówienia.</w:t>
      </w:r>
    </w:p>
    <w:p w14:paraId="07EB4402"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6C0BB6E2" w14:textId="77777777" w:rsidTr="00262E48">
        <w:trPr>
          <w:cantSplit/>
          <w:trHeight w:val="703"/>
          <w:jc w:val="center"/>
        </w:trPr>
        <w:tc>
          <w:tcPr>
            <w:tcW w:w="590" w:type="dxa"/>
            <w:vAlign w:val="center"/>
          </w:tcPr>
          <w:p w14:paraId="016C640F"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364742A8"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w:t>
            </w:r>
            <w:proofErr w:type="spellStart"/>
            <w:r w:rsidRPr="0064511A">
              <w:rPr>
                <w:rFonts w:cs="Arial"/>
                <w:sz w:val="18"/>
                <w:szCs w:val="18"/>
              </w:rPr>
              <w:t>ych</w:t>
            </w:r>
            <w:proofErr w:type="spellEnd"/>
            <w:r w:rsidRPr="0064511A">
              <w:rPr>
                <w:rFonts w:cs="Arial"/>
                <w:sz w:val="18"/>
                <w:szCs w:val="18"/>
              </w:rPr>
              <w:t>) do występowania w obrocie prawnym lub posiadającej (</w:t>
            </w:r>
            <w:proofErr w:type="spellStart"/>
            <w:r w:rsidRPr="0064511A">
              <w:rPr>
                <w:rFonts w:cs="Arial"/>
                <w:sz w:val="18"/>
                <w:szCs w:val="18"/>
              </w:rPr>
              <w:t>ych</w:t>
            </w:r>
            <w:proofErr w:type="spellEnd"/>
            <w:r w:rsidRPr="0064511A">
              <w:rPr>
                <w:rFonts w:cs="Arial"/>
                <w:sz w:val="18"/>
                <w:szCs w:val="18"/>
              </w:rPr>
              <w:t>) pełnomocnictwo</w:t>
            </w:r>
          </w:p>
        </w:tc>
        <w:tc>
          <w:tcPr>
            <w:tcW w:w="3080" w:type="dxa"/>
            <w:vAlign w:val="center"/>
          </w:tcPr>
          <w:p w14:paraId="66D4EB24"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w:t>
            </w:r>
            <w:proofErr w:type="spellStart"/>
            <w:r w:rsidRPr="0064511A">
              <w:rPr>
                <w:rFonts w:cs="Arial"/>
                <w:sz w:val="18"/>
                <w:szCs w:val="18"/>
              </w:rPr>
              <w:t>ych</w:t>
            </w:r>
            <w:proofErr w:type="spellEnd"/>
            <w:r w:rsidRPr="0064511A">
              <w:rPr>
                <w:rFonts w:cs="Arial"/>
                <w:sz w:val="18"/>
                <w:szCs w:val="18"/>
              </w:rPr>
              <w:t>)</w:t>
            </w:r>
          </w:p>
        </w:tc>
        <w:tc>
          <w:tcPr>
            <w:tcW w:w="1800" w:type="dxa"/>
            <w:vAlign w:val="center"/>
          </w:tcPr>
          <w:p w14:paraId="114DADA8"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6B0657E7" w14:textId="77777777" w:rsidTr="6CC37E58">
        <w:trPr>
          <w:cantSplit/>
          <w:trHeight w:val="674"/>
          <w:jc w:val="center"/>
        </w:trPr>
        <w:tc>
          <w:tcPr>
            <w:tcW w:w="590" w:type="dxa"/>
          </w:tcPr>
          <w:p w14:paraId="1873E66D" w14:textId="77777777" w:rsidR="00087C7C" w:rsidRPr="0064511A" w:rsidRDefault="00087C7C" w:rsidP="00A95B19">
            <w:pPr>
              <w:rPr>
                <w:rFonts w:cs="Arial"/>
                <w:b/>
                <w:sz w:val="18"/>
                <w:szCs w:val="18"/>
              </w:rPr>
            </w:pPr>
          </w:p>
        </w:tc>
        <w:tc>
          <w:tcPr>
            <w:tcW w:w="4140" w:type="dxa"/>
          </w:tcPr>
          <w:p w14:paraId="315BB3D9" w14:textId="77777777" w:rsidR="00087C7C" w:rsidRPr="0064511A" w:rsidRDefault="00087C7C" w:rsidP="00A95B19">
            <w:pPr>
              <w:rPr>
                <w:rFonts w:cs="Arial"/>
                <w:b/>
                <w:sz w:val="18"/>
                <w:szCs w:val="18"/>
              </w:rPr>
            </w:pPr>
          </w:p>
          <w:p w14:paraId="260F53EA" w14:textId="77777777" w:rsidR="00087C7C" w:rsidRPr="0064511A" w:rsidRDefault="00087C7C" w:rsidP="00A95B19">
            <w:pPr>
              <w:rPr>
                <w:rFonts w:cs="Arial"/>
                <w:b/>
                <w:sz w:val="18"/>
                <w:szCs w:val="18"/>
              </w:rPr>
            </w:pPr>
          </w:p>
        </w:tc>
        <w:tc>
          <w:tcPr>
            <w:tcW w:w="3080" w:type="dxa"/>
          </w:tcPr>
          <w:p w14:paraId="351307CF" w14:textId="77777777" w:rsidR="00087C7C" w:rsidRPr="0064511A" w:rsidRDefault="00087C7C" w:rsidP="00A95B19">
            <w:pPr>
              <w:rPr>
                <w:rFonts w:cs="Arial"/>
                <w:b/>
                <w:sz w:val="18"/>
                <w:szCs w:val="18"/>
              </w:rPr>
            </w:pPr>
          </w:p>
        </w:tc>
        <w:tc>
          <w:tcPr>
            <w:tcW w:w="1800" w:type="dxa"/>
          </w:tcPr>
          <w:p w14:paraId="361F54D6" w14:textId="77777777" w:rsidR="00087C7C" w:rsidRPr="0064511A" w:rsidRDefault="00087C7C" w:rsidP="00A95B19">
            <w:pPr>
              <w:rPr>
                <w:rFonts w:cs="Arial"/>
                <w:b/>
                <w:sz w:val="18"/>
                <w:szCs w:val="18"/>
              </w:rPr>
            </w:pPr>
          </w:p>
        </w:tc>
      </w:tr>
    </w:tbl>
    <w:p w14:paraId="6D6721AA" w14:textId="6C675D2C" w:rsidR="00087C7C" w:rsidRPr="0064511A" w:rsidRDefault="00087C7C">
      <w:pPr>
        <w:jc w:val="right"/>
        <w:rPr>
          <w:rFonts w:cs="Arial"/>
          <w:b/>
          <w:bCs/>
          <w:sz w:val="20"/>
          <w:szCs w:val="20"/>
        </w:rPr>
      </w:pPr>
      <w:r w:rsidRPr="0064511A">
        <w:rPr>
          <w:rFonts w:cs="Arial"/>
          <w:sz w:val="20"/>
          <w:szCs w:val="20"/>
        </w:rPr>
        <w:br w:type="page"/>
      </w:r>
      <w:r w:rsidR="00505DAC" w:rsidRPr="0064511A">
        <w:rPr>
          <w:rFonts w:cs="Arial"/>
          <w:b/>
          <w:bCs/>
          <w:sz w:val="20"/>
          <w:szCs w:val="20"/>
        </w:rPr>
        <w:lastRenderedPageBreak/>
        <w:t>Załącznik n</w:t>
      </w:r>
      <w:r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b</w:t>
      </w:r>
      <w:r w:rsidRPr="0064511A">
        <w:rPr>
          <w:rFonts w:cs="Arial"/>
          <w:b/>
          <w:bCs/>
          <w:sz w:val="20"/>
          <w:szCs w:val="20"/>
        </w:rPr>
        <w:t xml:space="preserve"> do </w:t>
      </w:r>
      <w:r w:rsidR="006C29FD" w:rsidRPr="0064511A">
        <w:rPr>
          <w:rFonts w:cs="Arial"/>
          <w:b/>
          <w:bCs/>
          <w:sz w:val="20"/>
          <w:szCs w:val="20"/>
        </w:rPr>
        <w:t>SWZ</w:t>
      </w:r>
      <w:r w:rsidRPr="0064511A">
        <w:rPr>
          <w:rFonts w:cs="Arial"/>
          <w:b/>
          <w:bCs/>
          <w:sz w:val="20"/>
          <w:szCs w:val="20"/>
        </w:rPr>
        <w:t xml:space="preserve"> </w:t>
      </w:r>
    </w:p>
    <w:p w14:paraId="28837490" w14:textId="65430943" w:rsidR="00087C7C" w:rsidRPr="0064511A"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64511A">
        <w:rPr>
          <w:rFonts w:ascii="Arial" w:hAnsi="Arial" w:cs="Arial"/>
          <w:b/>
          <w:bCs/>
          <w:sz w:val="20"/>
          <w:szCs w:val="20"/>
        </w:rPr>
        <w:t>Oświadczenie o niepodleganiu wykluczeniu</w:t>
      </w:r>
      <w:r w:rsidR="00C45706" w:rsidRPr="0064511A">
        <w:rPr>
          <w:rFonts w:ascii="Arial" w:hAnsi="Arial" w:cs="Arial"/>
          <w:b/>
          <w:bCs/>
          <w:sz w:val="20"/>
          <w:szCs w:val="20"/>
        </w:rPr>
        <w:t xml:space="preserve"> z postępowania</w:t>
      </w:r>
    </w:p>
    <w:p w14:paraId="561B9140" w14:textId="77777777" w:rsidR="00087C7C" w:rsidRPr="0064511A"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sidRPr="0064511A">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F0DED"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357D190E" w14:textId="77777777" w:rsidTr="35D9E0A4">
        <w:trPr>
          <w:cantSplit/>
          <w:trHeight w:hRule="exact" w:val="931"/>
          <w:jc w:val="center"/>
        </w:trPr>
        <w:tc>
          <w:tcPr>
            <w:tcW w:w="3552" w:type="dxa"/>
            <w:shd w:val="clear" w:color="auto" w:fill="002060"/>
            <w:vAlign w:val="center"/>
          </w:tcPr>
          <w:p w14:paraId="7AA0356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6F2D21CE" w14:textId="77777777" w:rsidR="00087C7C" w:rsidRPr="0064511A" w:rsidRDefault="00087C7C" w:rsidP="00A95B19">
            <w:pPr>
              <w:spacing w:line="240" w:lineRule="auto"/>
              <w:ind w:left="497" w:right="1064" w:firstLine="497"/>
              <w:rPr>
                <w:rFonts w:cs="Arial"/>
                <w:sz w:val="20"/>
                <w:szCs w:val="20"/>
              </w:rPr>
            </w:pPr>
          </w:p>
          <w:p w14:paraId="3176CC01" w14:textId="77777777" w:rsidR="00087C7C" w:rsidRPr="0064511A" w:rsidRDefault="00087C7C" w:rsidP="00A95B19">
            <w:pPr>
              <w:spacing w:line="240" w:lineRule="auto"/>
              <w:rPr>
                <w:rFonts w:cs="Arial"/>
                <w:sz w:val="20"/>
                <w:szCs w:val="20"/>
              </w:rPr>
            </w:pPr>
          </w:p>
        </w:tc>
      </w:tr>
      <w:tr w:rsidR="00087C7C" w:rsidRPr="0064511A" w14:paraId="41764713" w14:textId="77777777" w:rsidTr="35D9E0A4">
        <w:trPr>
          <w:cantSplit/>
          <w:trHeight w:hRule="exact" w:val="829"/>
          <w:jc w:val="center"/>
        </w:trPr>
        <w:tc>
          <w:tcPr>
            <w:tcW w:w="3552" w:type="dxa"/>
            <w:shd w:val="clear" w:color="auto" w:fill="002060"/>
            <w:vAlign w:val="center"/>
          </w:tcPr>
          <w:p w14:paraId="1B370DFF"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2A20B64C"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43FE401A"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tc>
        <w:tc>
          <w:tcPr>
            <w:tcW w:w="5521" w:type="dxa"/>
          </w:tcPr>
          <w:p w14:paraId="0BEDEBA8" w14:textId="77777777" w:rsidR="00087C7C" w:rsidRPr="0064511A" w:rsidRDefault="00087C7C" w:rsidP="00A95B19">
            <w:pPr>
              <w:spacing w:line="240" w:lineRule="auto"/>
              <w:ind w:right="1064"/>
              <w:rPr>
                <w:rFonts w:cs="Arial"/>
                <w:sz w:val="20"/>
                <w:szCs w:val="20"/>
              </w:rPr>
            </w:pPr>
          </w:p>
        </w:tc>
      </w:tr>
    </w:tbl>
    <w:p w14:paraId="719182D5"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E91ECF3" w14:textId="7E658DB2" w:rsidR="00321DBF" w:rsidRPr="0064511A" w:rsidRDefault="00087C7C" w:rsidP="00F84824">
      <w:pPr>
        <w:pStyle w:val="Nagwek"/>
        <w:spacing w:line="240" w:lineRule="auto"/>
        <w:jc w:val="center"/>
        <w:rPr>
          <w:rFonts w:cs="Arial"/>
          <w:b/>
          <w:bCs/>
          <w:sz w:val="20"/>
          <w:szCs w:val="20"/>
        </w:rPr>
      </w:pPr>
      <w:r w:rsidRPr="0064511A">
        <w:rPr>
          <w:rFonts w:cs="Arial"/>
          <w:sz w:val="20"/>
          <w:szCs w:val="20"/>
        </w:rPr>
        <w:t xml:space="preserve">Składając ofertę w zamówieniu niepublicznym prowadzonym w trybie </w:t>
      </w:r>
      <w:r w:rsidR="008D26F2" w:rsidRPr="0064511A">
        <w:rPr>
          <w:rFonts w:cs="Arial"/>
          <w:sz w:val="20"/>
          <w:szCs w:val="20"/>
        </w:rPr>
        <w:t>przetargu nieograniczonego</w:t>
      </w:r>
      <w:r w:rsidRPr="0064511A">
        <w:rPr>
          <w:rFonts w:cs="Arial"/>
          <w:sz w:val="20"/>
          <w:szCs w:val="20"/>
        </w:rPr>
        <w:t xml:space="preserve"> pn. </w:t>
      </w:r>
    </w:p>
    <w:p w14:paraId="71DF8BEE" w14:textId="7E07C6E9" w:rsidR="001777B5" w:rsidRDefault="001777B5" w:rsidP="00321DBF">
      <w:pPr>
        <w:pStyle w:val="Nagwek"/>
        <w:spacing w:line="240" w:lineRule="auto"/>
        <w:jc w:val="center"/>
        <w:rPr>
          <w:rFonts w:cs="Arial"/>
          <w:sz w:val="20"/>
          <w:szCs w:val="20"/>
        </w:rPr>
      </w:pPr>
      <w:r w:rsidRPr="001777B5">
        <w:rPr>
          <w:rFonts w:cs="Arial"/>
          <w:b/>
          <w:sz w:val="20"/>
          <w:szCs w:val="20"/>
        </w:rPr>
        <w:t>„</w:t>
      </w:r>
      <w:r w:rsidR="0090580B" w:rsidRPr="0090580B">
        <w:rPr>
          <w:rFonts w:cs="Arial"/>
          <w:b/>
          <w:sz w:val="20"/>
          <w:szCs w:val="20"/>
        </w:rPr>
        <w:t xml:space="preserve">Dostawa fabrycznie nowych części zamiennych do pomp PWW 1503 </w:t>
      </w:r>
      <w:proofErr w:type="spellStart"/>
      <w:r w:rsidR="0090580B" w:rsidRPr="0090580B">
        <w:rPr>
          <w:rFonts w:cs="Arial"/>
          <w:b/>
          <w:sz w:val="20"/>
          <w:szCs w:val="20"/>
        </w:rPr>
        <w:t>Amex</w:t>
      </w:r>
      <w:proofErr w:type="spellEnd"/>
      <w:r w:rsidRPr="001777B5">
        <w:rPr>
          <w:rFonts w:cs="Arial"/>
          <w:b/>
          <w:sz w:val="20"/>
          <w:szCs w:val="20"/>
        </w:rPr>
        <w:t>”</w:t>
      </w:r>
      <w:r w:rsidRPr="001777B5">
        <w:rPr>
          <w:rFonts w:cs="Arial"/>
          <w:sz w:val="20"/>
          <w:szCs w:val="20"/>
        </w:rPr>
        <w:t xml:space="preserve"> </w:t>
      </w:r>
    </w:p>
    <w:p w14:paraId="3C5BADC5" w14:textId="45655458" w:rsidR="00087C7C" w:rsidRPr="0064511A" w:rsidRDefault="00087C7C" w:rsidP="00321DBF">
      <w:pPr>
        <w:pStyle w:val="Nagwek"/>
        <w:spacing w:line="240" w:lineRule="auto"/>
        <w:jc w:val="center"/>
        <w:rPr>
          <w:rFonts w:cs="Arial"/>
          <w:sz w:val="20"/>
          <w:szCs w:val="20"/>
        </w:rPr>
      </w:pP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p>
    <w:p w14:paraId="24262DEB" w14:textId="77777777" w:rsidR="00087C7C" w:rsidRPr="0064511A" w:rsidRDefault="00087C7C" w:rsidP="005B6610">
      <w:pPr>
        <w:spacing w:line="240" w:lineRule="auto"/>
        <w:rPr>
          <w:rFonts w:cs="Arial"/>
          <w:sz w:val="20"/>
          <w:szCs w:val="20"/>
        </w:rPr>
      </w:pPr>
      <w:r w:rsidRPr="0064511A">
        <w:rPr>
          <w:rFonts w:cs="Arial"/>
          <w:sz w:val="20"/>
          <w:szCs w:val="20"/>
        </w:rPr>
        <w:t>oraz przyjmując do wiadomości, że z postępowania o udzielenie zamówienia wyklucza się:</w:t>
      </w:r>
    </w:p>
    <w:p w14:paraId="5CB35680" w14:textId="45F5D21F"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którzy w ciągu ostatnich trzech lat przed wszczęciem postępowania wyrządzili szkodę </w:t>
      </w:r>
      <w:r w:rsidR="00C77586" w:rsidRPr="0064511A">
        <w:rPr>
          <w:rFonts w:cs="Arial"/>
          <w:sz w:val="20"/>
          <w:szCs w:val="20"/>
        </w:rPr>
        <w:t xml:space="preserve">Zespołowi Oddziałów Polskie Górnictwo Naftowe i Gazownictwo ORLEN Spółki Akcyjnej </w:t>
      </w:r>
      <w:r w:rsidR="00E62B43" w:rsidRPr="0064511A">
        <w:rPr>
          <w:rFonts w:cs="Arial"/>
          <w:sz w:val="20"/>
          <w:szCs w:val="20"/>
        </w:rPr>
        <w:t xml:space="preserve">lub Spółce Zależnej </w:t>
      </w:r>
      <w:r w:rsidRPr="0064511A">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670A4DD4" w14:textId="703FD403" w:rsidR="00482581" w:rsidRPr="0064511A" w:rsidRDefault="00C45706"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2953CE09"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w:t>
      </w:r>
      <w:proofErr w:type="spellStart"/>
      <w:r w:rsidRPr="0064511A">
        <w:rPr>
          <w:rFonts w:cs="Arial"/>
          <w:sz w:val="20"/>
          <w:szCs w:val="20"/>
        </w:rPr>
        <w:t>self-cleaning</w:t>
      </w:r>
      <w:proofErr w:type="spellEnd"/>
      <w:r w:rsidRPr="0064511A">
        <w:rPr>
          <w:rFonts w:cs="Arial"/>
          <w:sz w:val="20"/>
          <w:szCs w:val="20"/>
        </w:rPr>
        <w:t>),</w:t>
      </w:r>
    </w:p>
    <w:p w14:paraId="7B9B1A30" w14:textId="5FBB46CA"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będących adresatami lub zarządzanych przez adresatów lub powiązanych </w:t>
      </w:r>
      <w:r w:rsidR="0009372A" w:rsidRPr="0064511A">
        <w:rPr>
          <w:rFonts w:cs="Arial"/>
          <w:sz w:val="20"/>
          <w:szCs w:val="20"/>
        </w:rPr>
        <w:br/>
      </w:r>
      <w:r w:rsidRPr="0064511A">
        <w:rPr>
          <w:rFonts w:cs="Arial"/>
          <w:sz w:val="20"/>
          <w:szCs w:val="20"/>
        </w:rPr>
        <w:t xml:space="preserve">z adresatami sankcji Stanów Zjednoczonych Ameryki Północnej, Unii Europejskiej, Zjednoczonego Królestwa Wielkiej Brytanii i Irlandii Północnej, Narodów Zjednoczonych lub </w:t>
      </w:r>
      <w:r w:rsidRPr="0064511A">
        <w:rPr>
          <w:rFonts w:cs="Arial"/>
          <w:sz w:val="20"/>
          <w:szCs w:val="20"/>
        </w:rPr>
        <w:lastRenderedPageBreak/>
        <w:t xml:space="preserve">Królestwa Norwegii, chyba że ustali się, iż zawarcie umowy z danym Wykonawcą nie będzie mieć negatywnego wpływu na interesy </w:t>
      </w:r>
      <w:r w:rsidR="00CD0535" w:rsidRPr="0064511A">
        <w:rPr>
          <w:rFonts w:cs="Arial"/>
          <w:sz w:val="20"/>
          <w:szCs w:val="20"/>
        </w:rPr>
        <w:t>Grupy</w:t>
      </w:r>
      <w:r w:rsidRPr="0064511A">
        <w:rPr>
          <w:rFonts w:cs="Arial"/>
          <w:sz w:val="20"/>
          <w:szCs w:val="20"/>
        </w:rPr>
        <w:t>,</w:t>
      </w:r>
    </w:p>
    <w:p w14:paraId="0848A631" w14:textId="77777777"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o których osoby biorące udział w prowadzonym Postępowaniu mają wiedzę, że:</w:t>
      </w:r>
    </w:p>
    <w:p w14:paraId="661C57ED" w14:textId="7C40021E" w:rsidR="00482581" w:rsidRPr="0064511A" w:rsidRDefault="00482581" w:rsidP="00482581">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pracownikami lub osobami najbliższymi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00E62B43" w:rsidRPr="0064511A">
        <w:rPr>
          <w:rFonts w:cs="Arial"/>
          <w:sz w:val="20"/>
          <w:szCs w:val="20"/>
        </w:rPr>
        <w:t xml:space="preserve"> </w:t>
      </w:r>
      <w:r w:rsidRPr="0064511A">
        <w:rPr>
          <w:rFonts w:cs="Arial"/>
          <w:sz w:val="20"/>
          <w:szCs w:val="20"/>
        </w:rPr>
        <w:t>lub</w:t>
      </w:r>
    </w:p>
    <w:p w14:paraId="68660CCA" w14:textId="3E9E29BE" w:rsidR="00482581" w:rsidRPr="0064511A" w:rsidRDefault="00482581" w:rsidP="00482581">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podmiotami, w których pracownicy lub osoby najbliższe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są właścicielami, udziałowcami lub członkami organów zarządzających, lub</w:t>
      </w:r>
    </w:p>
    <w:p w14:paraId="74768F5D" w14:textId="54B426C7" w:rsidR="00A62E07" w:rsidRPr="0064511A" w:rsidRDefault="00482581" w:rsidP="00F1197D">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w:t>
      </w:r>
      <w:r w:rsidR="00EC4C31" w:rsidRPr="0064511A">
        <w:rPr>
          <w:rFonts w:cs="Arial"/>
          <w:sz w:val="20"/>
          <w:szCs w:val="20"/>
        </w:rPr>
        <w:tab/>
      </w:r>
      <w:r w:rsidRPr="0064511A">
        <w:rPr>
          <w:rFonts w:cs="Arial"/>
          <w:sz w:val="20"/>
          <w:szCs w:val="20"/>
        </w:rPr>
        <w:t xml:space="preserve">są podmiotami, na rzecz których pracownicy lub osoby najbliższe pracowników </w:t>
      </w:r>
      <w:r w:rsidR="00C77586" w:rsidRPr="0064511A">
        <w:rPr>
          <w:rFonts w:cs="Arial"/>
          <w:sz w:val="20"/>
          <w:szCs w:val="20"/>
        </w:rPr>
        <w:t>Zespołu Oddziałów Polskie Górnictwo Naftowe i Gazownictwo ORLEN Spółki Akcyjnej</w:t>
      </w:r>
      <w:r w:rsidR="00C77586" w:rsidRPr="0064511A" w:rsidDel="00A0466B">
        <w:rPr>
          <w:rFonts w:cs="Arial"/>
          <w:sz w:val="20"/>
          <w:szCs w:val="20"/>
        </w:rPr>
        <w:t xml:space="preserve"> </w:t>
      </w:r>
      <w:r w:rsidR="00CD0535" w:rsidRPr="0064511A">
        <w:rPr>
          <w:rFonts w:cs="Arial"/>
          <w:sz w:val="20"/>
          <w:szCs w:val="20"/>
        </w:rPr>
        <w:t>lub Spółki Zależnej</w:t>
      </w:r>
      <w:r w:rsidRPr="0064511A">
        <w:rPr>
          <w:rFonts w:cs="Arial"/>
          <w:sz w:val="20"/>
          <w:szCs w:val="20"/>
        </w:rPr>
        <w:t xml:space="preserve"> świadczą pracę na podstawie umowy o pracę lub innego stosunku prawnego,</w:t>
      </w:r>
      <w:r w:rsidR="00F1197D" w:rsidRPr="0064511A">
        <w:rPr>
          <w:rFonts w:cs="Arial"/>
          <w:sz w:val="20"/>
          <w:szCs w:val="20"/>
        </w:rPr>
        <w:t xml:space="preserve"> </w:t>
      </w:r>
    </w:p>
    <w:p w14:paraId="28A1CE57" w14:textId="50B5023E" w:rsidR="00482581" w:rsidRPr="0064511A" w:rsidRDefault="00482581" w:rsidP="00F1197D">
      <w:pPr>
        <w:pStyle w:val="Akapitzlist"/>
        <w:autoSpaceDE w:val="0"/>
        <w:autoSpaceDN w:val="0"/>
        <w:adjustRightInd w:val="0"/>
        <w:spacing w:line="276" w:lineRule="auto"/>
        <w:ind w:left="851" w:hanging="142"/>
        <w:contextualSpacing w:val="0"/>
        <w:rPr>
          <w:rFonts w:cs="Arial"/>
          <w:sz w:val="20"/>
          <w:szCs w:val="20"/>
        </w:rPr>
      </w:pPr>
      <w:r w:rsidRPr="0064511A">
        <w:rPr>
          <w:rFonts w:cs="Arial"/>
          <w:sz w:val="20"/>
          <w:szCs w:val="20"/>
        </w:rPr>
        <w:t>jeśli fakt ten budzi uzasadnione wątpliwości co do bezstronności Postępowania</w:t>
      </w:r>
      <w:r w:rsidR="00E561ED" w:rsidRPr="0064511A">
        <w:rPr>
          <w:rFonts w:cs="Arial"/>
          <w:sz w:val="20"/>
          <w:szCs w:val="20"/>
        </w:rPr>
        <w:t>.</w:t>
      </w:r>
    </w:p>
    <w:p w14:paraId="62759E05" w14:textId="5E0D5622" w:rsidR="00482581"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Wykonawców, którzy nie złożyli wymaganych dokumentów, oświadczeń lub nie spełnili innych wymagań określonych w SWZ lub innym dokumencie, w którym określono wymogi udziału </w:t>
      </w:r>
      <w:r w:rsidR="0009372A" w:rsidRPr="0064511A">
        <w:rPr>
          <w:rFonts w:cs="Arial"/>
          <w:sz w:val="20"/>
          <w:szCs w:val="20"/>
        </w:rPr>
        <w:br/>
      </w:r>
      <w:r w:rsidRPr="0064511A">
        <w:rPr>
          <w:rFonts w:cs="Arial"/>
          <w:sz w:val="20"/>
          <w:szCs w:val="20"/>
        </w:rPr>
        <w:t>w postępowaniu, z zastrzeżeniem § 30 ust. 6 Instrukcji</w:t>
      </w:r>
      <w:r w:rsidR="00E561ED" w:rsidRPr="0064511A">
        <w:rPr>
          <w:rFonts w:cs="Arial"/>
          <w:sz w:val="20"/>
          <w:szCs w:val="20"/>
        </w:rPr>
        <w:t>.</w:t>
      </w:r>
    </w:p>
    <w:p w14:paraId="63E9637C" w14:textId="77777777" w:rsidR="006155DB" w:rsidRPr="0064511A" w:rsidRDefault="00482581"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Wykonawców, którzy złożyli nieprawdziwe informacje mające wpływ na wynik prowadzonego postępowania.</w:t>
      </w:r>
    </w:p>
    <w:p w14:paraId="5A713884" w14:textId="6D64F207"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wymienionego w wykazach określonych w rozporządzeniu  Rady (WE) </w:t>
      </w:r>
      <w:r w:rsidR="0009372A" w:rsidRPr="0064511A">
        <w:rPr>
          <w:rFonts w:cs="Arial"/>
          <w:sz w:val="20"/>
          <w:szCs w:val="20"/>
        </w:rPr>
        <w:br/>
      </w:r>
      <w:r w:rsidRPr="0064511A">
        <w:rPr>
          <w:rFonts w:cs="Arial"/>
          <w:sz w:val="20"/>
          <w:szCs w:val="20"/>
        </w:rPr>
        <w:t xml:space="preserve">nr 765/2006 z dnia 18 maja 2006 r. dotyczącego środków ograniczających w związku z sytuacją na Białorusi i udziałem Białorusi w agresji Rosji wobec Ukrainy (Dz. Urz. UE L 134 z 20.05.2006, str. 1, z </w:t>
      </w:r>
      <w:proofErr w:type="spellStart"/>
      <w:r w:rsidRPr="0064511A">
        <w:rPr>
          <w:rFonts w:cs="Arial"/>
          <w:sz w:val="20"/>
          <w:szCs w:val="20"/>
        </w:rPr>
        <w:t>późn</w:t>
      </w:r>
      <w:proofErr w:type="spellEnd"/>
      <w:r w:rsidRPr="0064511A">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4511A">
        <w:rPr>
          <w:rFonts w:cs="Arial"/>
          <w:sz w:val="20"/>
          <w:szCs w:val="20"/>
        </w:rPr>
        <w:t>późn</w:t>
      </w:r>
      <w:proofErr w:type="spellEnd"/>
      <w:r w:rsidRPr="0064511A">
        <w:rPr>
          <w:rFonts w:cs="Arial"/>
          <w:sz w:val="20"/>
          <w:szCs w:val="20"/>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64511A">
        <w:rPr>
          <w:rFonts w:cs="Arial"/>
          <w:sz w:val="20"/>
          <w:szCs w:val="20"/>
        </w:rPr>
        <w:br/>
      </w:r>
      <w:r w:rsidRPr="0064511A">
        <w:rPr>
          <w:rFonts w:cs="Arial"/>
          <w:sz w:val="20"/>
          <w:szCs w:val="20"/>
        </w:rPr>
        <w:t>z 2022 r., poz. 835).</w:t>
      </w:r>
    </w:p>
    <w:p w14:paraId="231A68D9" w14:textId="050D4A9D"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którego beneficjentem rzeczywistym w rozumieniu ustawy z dnia 1 marca 2018 r. o przeciwdziałaniu praniu pieniędzy oraz finansowaniu terroryzmu (Dz. U. z 2022 r. poz. 593 </w:t>
      </w:r>
      <w:r w:rsidR="0009372A" w:rsidRPr="0064511A">
        <w:rPr>
          <w:rFonts w:cs="Arial"/>
          <w:sz w:val="20"/>
          <w:szCs w:val="20"/>
        </w:rPr>
        <w:br/>
      </w:r>
      <w:r w:rsidRPr="0064511A">
        <w:rPr>
          <w:rFonts w:cs="Arial"/>
          <w:sz w:val="20"/>
          <w:szCs w:val="20"/>
        </w:rPr>
        <w:t xml:space="preserve">i 655) jest osoba wymieniona w wykazach określonych w rozporządzeniu 765/2006 </w:t>
      </w:r>
      <w:r w:rsidR="0009372A" w:rsidRPr="0064511A">
        <w:rPr>
          <w:rFonts w:cs="Arial"/>
          <w:sz w:val="20"/>
          <w:szCs w:val="20"/>
        </w:rPr>
        <w:br/>
      </w:r>
      <w:r w:rsidRPr="0064511A">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9372A" w:rsidRPr="0064511A">
        <w:rPr>
          <w:rFonts w:cs="Arial"/>
          <w:sz w:val="20"/>
          <w:szCs w:val="20"/>
        </w:rPr>
        <w:br/>
      </w:r>
      <w:r w:rsidRPr="0064511A">
        <w:rPr>
          <w:rFonts w:cs="Arial"/>
          <w:sz w:val="20"/>
          <w:szCs w:val="20"/>
        </w:rPr>
        <w:t>o szczególnych rozwiązaniach w zakresie przeciwdziałania wspieraniu agresji na Ukrainę oraz służących ochronie bezpieczeństwa narodowego.</w:t>
      </w:r>
    </w:p>
    <w:p w14:paraId="34811DDB" w14:textId="7904158A" w:rsidR="006155DB" w:rsidRPr="0064511A" w:rsidRDefault="006155DB"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372A" w:rsidRPr="0064511A">
        <w:rPr>
          <w:rFonts w:cs="Arial"/>
          <w:sz w:val="20"/>
          <w:szCs w:val="20"/>
        </w:rPr>
        <w:br/>
      </w:r>
      <w:r w:rsidRPr="0064511A">
        <w:rPr>
          <w:rFonts w:cs="Arial"/>
          <w:sz w:val="20"/>
          <w:szCs w:val="20"/>
        </w:rPr>
        <w:t xml:space="preserve">o zastosowaniu środka, o którym mowa w art. 1 pkt 3 ustawy o szczególnych rozwiązaniach </w:t>
      </w:r>
      <w:r w:rsidR="0009372A" w:rsidRPr="0064511A">
        <w:rPr>
          <w:rFonts w:cs="Arial"/>
          <w:sz w:val="20"/>
          <w:szCs w:val="20"/>
        </w:rPr>
        <w:br/>
      </w:r>
      <w:r w:rsidRPr="0064511A">
        <w:rPr>
          <w:rFonts w:cs="Arial"/>
          <w:sz w:val="20"/>
          <w:szCs w:val="20"/>
        </w:rPr>
        <w:t>w zakresie przeciwdziałania wspieraniu agresji na Ukrainę oraz służących ochronie bezpieczeństwa narodowego.</w:t>
      </w:r>
    </w:p>
    <w:p w14:paraId="5C28699C" w14:textId="17FBCD66" w:rsidR="006155DB" w:rsidRPr="0064511A" w:rsidRDefault="00D51788" w:rsidP="00864E1B">
      <w:pPr>
        <w:pStyle w:val="Akapitzlist"/>
        <w:numPr>
          <w:ilvl w:val="0"/>
          <w:numId w:val="14"/>
        </w:numPr>
        <w:autoSpaceDE w:val="0"/>
        <w:autoSpaceDN w:val="0"/>
        <w:adjustRightInd w:val="0"/>
        <w:spacing w:line="276" w:lineRule="auto"/>
        <w:rPr>
          <w:rFonts w:cs="Arial"/>
          <w:sz w:val="20"/>
          <w:szCs w:val="20"/>
        </w:rPr>
      </w:pPr>
      <w:r w:rsidRPr="0064511A">
        <w:rPr>
          <w:rFonts w:cs="Arial"/>
          <w:sz w:val="20"/>
          <w:szCs w:val="20"/>
        </w:rPr>
        <w:t>Wykonawcę</w:t>
      </w:r>
      <w:r w:rsidR="006155DB" w:rsidRPr="0064511A">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64511A">
        <w:rPr>
          <w:rFonts w:cs="Arial"/>
          <w:sz w:val="20"/>
          <w:szCs w:val="20"/>
        </w:rPr>
        <w:t>Dz.Urz.UE.L</w:t>
      </w:r>
      <w:proofErr w:type="spellEnd"/>
      <w:r w:rsidR="006155DB" w:rsidRPr="0064511A">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64511A">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1E408872"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a)</w:t>
      </w:r>
      <w:r w:rsidR="00066E35" w:rsidRPr="0064511A">
        <w:rPr>
          <w:rFonts w:cs="Arial"/>
          <w:sz w:val="20"/>
          <w:szCs w:val="20"/>
        </w:rPr>
        <w:tab/>
      </w:r>
      <w:r w:rsidRPr="0064511A">
        <w:rPr>
          <w:rFonts w:cs="Arial"/>
          <w:sz w:val="20"/>
          <w:szCs w:val="20"/>
        </w:rPr>
        <w:t xml:space="preserve">obywateli rosyjskich lub osób fizycznych lub prawnych, podmiotów lub organów </w:t>
      </w:r>
      <w:r w:rsidR="0009372A" w:rsidRPr="0064511A">
        <w:rPr>
          <w:rFonts w:cs="Arial"/>
          <w:sz w:val="20"/>
          <w:szCs w:val="20"/>
        </w:rPr>
        <w:br/>
      </w:r>
      <w:r w:rsidRPr="0064511A">
        <w:rPr>
          <w:rFonts w:cs="Arial"/>
          <w:sz w:val="20"/>
          <w:szCs w:val="20"/>
        </w:rPr>
        <w:t>z siedzibą w Rosji;</w:t>
      </w:r>
    </w:p>
    <w:p w14:paraId="632A3379" w14:textId="2CBF4353"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b)</w:t>
      </w:r>
      <w:r w:rsidR="00066E35" w:rsidRPr="0064511A">
        <w:rPr>
          <w:rFonts w:cs="Arial"/>
          <w:sz w:val="20"/>
          <w:szCs w:val="20"/>
        </w:rPr>
        <w:tab/>
      </w:r>
      <w:r w:rsidRPr="0064511A">
        <w:rPr>
          <w:rFonts w:cs="Arial"/>
          <w:sz w:val="20"/>
          <w:szCs w:val="20"/>
        </w:rPr>
        <w:t>osób prawnych, podmiotów lub organów, do których prawa własności bezpośrednio lub pośrednio w ponad 50 % należą do podmiotu, o którym mowa w lit. a) niniejszego ustępu; lub</w:t>
      </w:r>
    </w:p>
    <w:p w14:paraId="1FFEB7B5" w14:textId="04D004FF" w:rsidR="006155DB" w:rsidRPr="0064511A" w:rsidRDefault="006155DB" w:rsidP="00066E35">
      <w:pPr>
        <w:pStyle w:val="Akapitzlist"/>
        <w:spacing w:line="276" w:lineRule="auto"/>
        <w:ind w:left="1134" w:hanging="425"/>
        <w:rPr>
          <w:rFonts w:cs="Arial"/>
          <w:sz w:val="20"/>
          <w:szCs w:val="20"/>
        </w:rPr>
      </w:pPr>
      <w:r w:rsidRPr="0064511A">
        <w:rPr>
          <w:rFonts w:cs="Arial"/>
          <w:sz w:val="20"/>
          <w:szCs w:val="20"/>
        </w:rPr>
        <w:t>c)</w:t>
      </w:r>
      <w:r w:rsidR="00066E35" w:rsidRPr="0064511A">
        <w:rPr>
          <w:rFonts w:cs="Arial"/>
          <w:sz w:val="20"/>
          <w:szCs w:val="20"/>
        </w:rPr>
        <w:tab/>
      </w:r>
      <w:r w:rsidRPr="0064511A">
        <w:rPr>
          <w:rFonts w:cs="Arial"/>
          <w:sz w:val="20"/>
          <w:szCs w:val="20"/>
        </w:rPr>
        <w:t xml:space="preserve">osób fizycznych lub prawnych, podmiotów lub organów działających w imieniu lub pod kierunkiem podmiotu, o którym mowa w lit. a) lub b) niniejszego </w:t>
      </w:r>
      <w:proofErr w:type="spellStart"/>
      <w:r w:rsidRPr="0064511A">
        <w:rPr>
          <w:rFonts w:cs="Arial"/>
          <w:sz w:val="20"/>
          <w:szCs w:val="20"/>
        </w:rPr>
        <w:t>ustępu,w</w:t>
      </w:r>
      <w:proofErr w:type="spellEnd"/>
      <w:r w:rsidRPr="0064511A">
        <w:rPr>
          <w:rFonts w:cs="Arial"/>
          <w:sz w:val="20"/>
          <w:szCs w:val="20"/>
        </w:rPr>
        <w:t xml:space="preserve"> tym podwykonawców, dostawców lub podmiotów, na których zdolności polega się w rozumieniu dyrektyw w sprawie zamówień publicznych, w przypadku gdy przypada na nich ponad 10 % wartości zamówienia;</w:t>
      </w:r>
    </w:p>
    <w:p w14:paraId="09DA4BE9" w14:textId="2650E5AB" w:rsidR="006155DB" w:rsidRPr="0064511A" w:rsidRDefault="006155DB" w:rsidP="00EC4C31">
      <w:pPr>
        <w:pStyle w:val="Akapitzlist"/>
        <w:spacing w:line="276" w:lineRule="auto"/>
        <w:ind w:left="1134" w:hanging="283"/>
        <w:rPr>
          <w:rFonts w:cs="Arial"/>
          <w:sz w:val="20"/>
          <w:szCs w:val="20"/>
        </w:rPr>
      </w:pPr>
      <w:r w:rsidRPr="0064511A">
        <w:rPr>
          <w:rFonts w:cs="Arial"/>
          <w:sz w:val="20"/>
          <w:szCs w:val="20"/>
        </w:rPr>
        <w:t xml:space="preserve">- chyba że zastosowanie ma odstępstwo, o którym mowa w art. 5k ust. 2 </w:t>
      </w:r>
      <w:r w:rsidR="0009372A" w:rsidRPr="0064511A">
        <w:rPr>
          <w:rFonts w:cs="Arial"/>
          <w:sz w:val="20"/>
          <w:szCs w:val="20"/>
        </w:rPr>
        <w:br/>
      </w:r>
      <w:r w:rsidRPr="0064511A">
        <w:rPr>
          <w:rFonts w:cs="Arial"/>
          <w:sz w:val="20"/>
          <w:szCs w:val="20"/>
        </w:rPr>
        <w:t>ww. rozporządzenia.</w:t>
      </w:r>
    </w:p>
    <w:p w14:paraId="3DBF34D9" w14:textId="77777777" w:rsidR="005714ED" w:rsidRPr="005714ED" w:rsidRDefault="005714ED" w:rsidP="005714ED">
      <w:pPr>
        <w:spacing w:line="276" w:lineRule="auto"/>
        <w:ind w:left="709" w:hanging="425"/>
        <w:contextualSpacing/>
        <w:rPr>
          <w:rFonts w:cs="Arial"/>
          <w:sz w:val="20"/>
          <w:szCs w:val="20"/>
        </w:rPr>
      </w:pPr>
      <w:r w:rsidRPr="005714ED">
        <w:rPr>
          <w:rFonts w:cs="Arial"/>
          <w:sz w:val="20"/>
          <w:szCs w:val="20"/>
        </w:rPr>
        <w:t>15. Wykonawcę zalegającego z opłacaniem podatków chyba, że uzyskał przewidziane prawem zwolnienie, odroczenie lub rozłożenie na raty zaległych płatności lub wstrzymanie w całości wykonania decyzji właściwego organu.</w:t>
      </w:r>
    </w:p>
    <w:p w14:paraId="470DA352" w14:textId="3D71AFE0" w:rsidR="006155DB" w:rsidRDefault="006155DB" w:rsidP="006155DB">
      <w:pPr>
        <w:pStyle w:val="Akapitzlist"/>
        <w:autoSpaceDE w:val="0"/>
        <w:autoSpaceDN w:val="0"/>
        <w:adjustRightInd w:val="0"/>
        <w:spacing w:line="276" w:lineRule="auto"/>
        <w:rPr>
          <w:rFonts w:cs="Arial"/>
          <w:sz w:val="20"/>
          <w:szCs w:val="20"/>
        </w:rPr>
      </w:pPr>
    </w:p>
    <w:p w14:paraId="4D74FD9D" w14:textId="7A8B9AAB" w:rsidR="005714ED" w:rsidRDefault="005714ED" w:rsidP="006155DB">
      <w:pPr>
        <w:pStyle w:val="Akapitzlist"/>
        <w:autoSpaceDE w:val="0"/>
        <w:autoSpaceDN w:val="0"/>
        <w:adjustRightInd w:val="0"/>
        <w:spacing w:line="276" w:lineRule="auto"/>
        <w:rPr>
          <w:rFonts w:cs="Arial"/>
          <w:sz w:val="20"/>
          <w:szCs w:val="20"/>
        </w:rPr>
      </w:pPr>
    </w:p>
    <w:p w14:paraId="58B98A61" w14:textId="1B34239F" w:rsidR="005714ED" w:rsidRDefault="005714ED" w:rsidP="006155DB">
      <w:pPr>
        <w:pStyle w:val="Akapitzlist"/>
        <w:autoSpaceDE w:val="0"/>
        <w:autoSpaceDN w:val="0"/>
        <w:adjustRightInd w:val="0"/>
        <w:spacing w:line="276" w:lineRule="auto"/>
        <w:rPr>
          <w:rFonts w:cs="Arial"/>
          <w:sz w:val="20"/>
          <w:szCs w:val="20"/>
        </w:rPr>
      </w:pPr>
    </w:p>
    <w:p w14:paraId="3A474C8D" w14:textId="77777777" w:rsidR="005714ED" w:rsidRPr="0064511A" w:rsidRDefault="005714ED" w:rsidP="006155DB">
      <w:pPr>
        <w:pStyle w:val="Akapitzlist"/>
        <w:autoSpaceDE w:val="0"/>
        <w:autoSpaceDN w:val="0"/>
        <w:adjustRightInd w:val="0"/>
        <w:spacing w:line="276" w:lineRule="auto"/>
        <w:rPr>
          <w:rFonts w:cs="Arial"/>
          <w:sz w:val="20"/>
          <w:szCs w:val="20"/>
        </w:rPr>
      </w:pPr>
    </w:p>
    <w:p w14:paraId="4E52A256" w14:textId="33417CF9" w:rsidR="00087C7C" w:rsidRPr="0064511A" w:rsidRDefault="00087C7C" w:rsidP="002B1AC9">
      <w:pPr>
        <w:spacing w:line="276" w:lineRule="auto"/>
        <w:rPr>
          <w:rFonts w:cs="Arial"/>
          <w:sz w:val="2"/>
          <w:szCs w:val="20"/>
        </w:rPr>
      </w:pPr>
    </w:p>
    <w:p w14:paraId="532AA445" w14:textId="7668CC3F" w:rsidR="00087C7C" w:rsidRPr="0064511A"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0"/>
          <w:szCs w:val="20"/>
        </w:rPr>
      </w:pPr>
      <w:r w:rsidRPr="0064511A">
        <w:rPr>
          <w:rFonts w:ascii="Arial" w:hAnsi="Arial" w:cs="Arial"/>
          <w:color w:val="auto"/>
          <w:sz w:val="20"/>
          <w:szCs w:val="20"/>
        </w:rPr>
        <w:t>OŚWIADCZAMY, ŻE NIE PODLEGAMY WYKLUCZENIU</w:t>
      </w:r>
      <w:r w:rsidR="006155DB" w:rsidRPr="0064511A">
        <w:rPr>
          <w:rFonts w:ascii="Arial" w:hAnsi="Arial" w:cs="Arial"/>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6E513EFB" w14:textId="77777777" w:rsidTr="00262E48">
        <w:trPr>
          <w:cantSplit/>
          <w:trHeight w:val="703"/>
          <w:jc w:val="center"/>
        </w:trPr>
        <w:tc>
          <w:tcPr>
            <w:tcW w:w="590" w:type="dxa"/>
            <w:vAlign w:val="center"/>
          </w:tcPr>
          <w:p w14:paraId="25ECBB8B"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05E37A1F"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w:t>
            </w:r>
            <w:proofErr w:type="spellStart"/>
            <w:r w:rsidRPr="0064511A">
              <w:rPr>
                <w:rFonts w:cs="Arial"/>
                <w:sz w:val="18"/>
                <w:szCs w:val="18"/>
              </w:rPr>
              <w:t>ych</w:t>
            </w:r>
            <w:proofErr w:type="spellEnd"/>
            <w:r w:rsidRPr="0064511A">
              <w:rPr>
                <w:rFonts w:cs="Arial"/>
                <w:sz w:val="18"/>
                <w:szCs w:val="18"/>
              </w:rPr>
              <w:t>) do występowania w obrocie prawnym lub posiadającej (</w:t>
            </w:r>
            <w:proofErr w:type="spellStart"/>
            <w:r w:rsidRPr="0064511A">
              <w:rPr>
                <w:rFonts w:cs="Arial"/>
                <w:sz w:val="18"/>
                <w:szCs w:val="18"/>
              </w:rPr>
              <w:t>ych</w:t>
            </w:r>
            <w:proofErr w:type="spellEnd"/>
            <w:r w:rsidRPr="0064511A">
              <w:rPr>
                <w:rFonts w:cs="Arial"/>
                <w:sz w:val="18"/>
                <w:szCs w:val="18"/>
              </w:rPr>
              <w:t>) pełnomocnictwo</w:t>
            </w:r>
          </w:p>
        </w:tc>
        <w:tc>
          <w:tcPr>
            <w:tcW w:w="3080" w:type="dxa"/>
            <w:vAlign w:val="center"/>
          </w:tcPr>
          <w:p w14:paraId="02D0BAB4"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w:t>
            </w:r>
            <w:proofErr w:type="spellStart"/>
            <w:r w:rsidRPr="0064511A">
              <w:rPr>
                <w:rFonts w:cs="Arial"/>
                <w:sz w:val="18"/>
                <w:szCs w:val="18"/>
              </w:rPr>
              <w:t>ych</w:t>
            </w:r>
            <w:proofErr w:type="spellEnd"/>
            <w:r w:rsidRPr="0064511A">
              <w:rPr>
                <w:rFonts w:cs="Arial"/>
                <w:sz w:val="18"/>
                <w:szCs w:val="18"/>
              </w:rPr>
              <w:t>)</w:t>
            </w:r>
          </w:p>
        </w:tc>
        <w:tc>
          <w:tcPr>
            <w:tcW w:w="1800" w:type="dxa"/>
            <w:vAlign w:val="center"/>
          </w:tcPr>
          <w:p w14:paraId="1C972ACA"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19F80C81" w14:textId="77777777" w:rsidTr="6CC37E58">
        <w:trPr>
          <w:cantSplit/>
          <w:trHeight w:val="674"/>
          <w:jc w:val="center"/>
        </w:trPr>
        <w:tc>
          <w:tcPr>
            <w:tcW w:w="590" w:type="dxa"/>
          </w:tcPr>
          <w:p w14:paraId="3DEA0B7C" w14:textId="77777777" w:rsidR="00087C7C" w:rsidRPr="0064511A" w:rsidRDefault="00087C7C" w:rsidP="00A95B19">
            <w:pPr>
              <w:rPr>
                <w:rFonts w:cs="Arial"/>
                <w:b/>
                <w:sz w:val="18"/>
                <w:szCs w:val="18"/>
              </w:rPr>
            </w:pPr>
          </w:p>
        </w:tc>
        <w:tc>
          <w:tcPr>
            <w:tcW w:w="4140" w:type="dxa"/>
          </w:tcPr>
          <w:p w14:paraId="56C767E4" w14:textId="77777777" w:rsidR="00087C7C" w:rsidRPr="0064511A" w:rsidRDefault="00087C7C" w:rsidP="00A95B19">
            <w:pPr>
              <w:rPr>
                <w:rFonts w:cs="Arial"/>
                <w:b/>
                <w:sz w:val="18"/>
                <w:szCs w:val="18"/>
              </w:rPr>
            </w:pPr>
          </w:p>
          <w:p w14:paraId="3AE9797C" w14:textId="77777777" w:rsidR="00087C7C" w:rsidRPr="0064511A" w:rsidRDefault="00087C7C" w:rsidP="00A95B19">
            <w:pPr>
              <w:rPr>
                <w:rFonts w:cs="Arial"/>
                <w:b/>
                <w:sz w:val="18"/>
                <w:szCs w:val="18"/>
              </w:rPr>
            </w:pPr>
          </w:p>
        </w:tc>
        <w:tc>
          <w:tcPr>
            <w:tcW w:w="3080" w:type="dxa"/>
          </w:tcPr>
          <w:p w14:paraId="29E653DA" w14:textId="77777777" w:rsidR="00087C7C" w:rsidRPr="0064511A" w:rsidRDefault="00087C7C" w:rsidP="00A95B19">
            <w:pPr>
              <w:rPr>
                <w:rFonts w:cs="Arial"/>
                <w:b/>
                <w:sz w:val="18"/>
                <w:szCs w:val="18"/>
              </w:rPr>
            </w:pPr>
          </w:p>
        </w:tc>
        <w:tc>
          <w:tcPr>
            <w:tcW w:w="1800" w:type="dxa"/>
          </w:tcPr>
          <w:p w14:paraId="042BA8D1" w14:textId="77777777" w:rsidR="00087C7C" w:rsidRPr="0064511A" w:rsidRDefault="00087C7C" w:rsidP="00A95B19">
            <w:pPr>
              <w:rPr>
                <w:rFonts w:cs="Arial"/>
                <w:b/>
                <w:sz w:val="18"/>
                <w:szCs w:val="18"/>
              </w:rPr>
            </w:pPr>
          </w:p>
        </w:tc>
      </w:tr>
    </w:tbl>
    <w:p w14:paraId="5C047BA4" w14:textId="77777777" w:rsidR="00087C7C" w:rsidRPr="0064511A" w:rsidRDefault="00087C7C" w:rsidP="00087C7C">
      <w:pPr>
        <w:rPr>
          <w:rFonts w:cs="Arial"/>
          <w:color w:val="000000"/>
          <w:sz w:val="20"/>
          <w:szCs w:val="20"/>
        </w:rPr>
        <w:sectPr w:rsidR="00087C7C" w:rsidRPr="0064511A" w:rsidSect="00A95B19">
          <w:headerReference w:type="first" r:id="rId24"/>
          <w:footerReference w:type="first" r:id="rId25"/>
          <w:pgSz w:w="11906" w:h="16838"/>
          <w:pgMar w:top="1175" w:right="1418" w:bottom="1418" w:left="1418" w:header="709" w:footer="89" w:gutter="0"/>
          <w:cols w:space="708"/>
          <w:formProt w:val="0"/>
        </w:sectPr>
      </w:pPr>
    </w:p>
    <w:p w14:paraId="3308270F" w14:textId="63207305" w:rsidR="00087C7C" w:rsidRPr="0064511A" w:rsidRDefault="00505DAC">
      <w:pPr>
        <w:pageBreakBefore/>
        <w:jc w:val="right"/>
        <w:rPr>
          <w:rFonts w:cs="Arial"/>
          <w:b/>
          <w:bCs/>
          <w:sz w:val="20"/>
          <w:szCs w:val="20"/>
        </w:rPr>
      </w:pPr>
      <w:r w:rsidRPr="0064511A">
        <w:rPr>
          <w:rFonts w:cs="Arial"/>
          <w:b/>
          <w:bCs/>
          <w:sz w:val="20"/>
          <w:szCs w:val="20"/>
        </w:rPr>
        <w:lastRenderedPageBreak/>
        <w:t>Załącznik n</w:t>
      </w:r>
      <w:r w:rsidR="00087C7C" w:rsidRPr="0064511A">
        <w:rPr>
          <w:rFonts w:cs="Arial"/>
          <w:b/>
          <w:bCs/>
          <w:sz w:val="20"/>
          <w:szCs w:val="20"/>
        </w:rPr>
        <w:t xml:space="preserve">r </w:t>
      </w:r>
      <w:r w:rsidR="00154D52" w:rsidRPr="0064511A">
        <w:rPr>
          <w:rFonts w:cs="Arial"/>
          <w:b/>
          <w:bCs/>
          <w:sz w:val="20"/>
          <w:szCs w:val="20"/>
        </w:rPr>
        <w:t>4</w:t>
      </w:r>
      <w:r w:rsidR="005E1FB9" w:rsidRPr="0064511A">
        <w:rPr>
          <w:rFonts w:cs="Arial"/>
          <w:b/>
          <w:bCs/>
          <w:sz w:val="20"/>
          <w:szCs w:val="20"/>
        </w:rPr>
        <w:t>c</w:t>
      </w:r>
      <w:r w:rsidR="00087C7C" w:rsidRPr="0064511A">
        <w:rPr>
          <w:rFonts w:cs="Arial"/>
          <w:b/>
          <w:bCs/>
          <w:sz w:val="20"/>
          <w:szCs w:val="20"/>
        </w:rPr>
        <w:t xml:space="preserve"> do </w:t>
      </w:r>
      <w:r w:rsidR="006C29FD" w:rsidRPr="0064511A">
        <w:rPr>
          <w:rFonts w:cs="Arial"/>
          <w:b/>
          <w:bCs/>
          <w:sz w:val="20"/>
          <w:szCs w:val="20"/>
        </w:rPr>
        <w:t>SWZ</w:t>
      </w:r>
      <w:r w:rsidR="00087C7C" w:rsidRPr="0064511A">
        <w:rPr>
          <w:rFonts w:cs="Arial"/>
          <w:b/>
          <w:bCs/>
          <w:sz w:val="20"/>
          <w:szCs w:val="20"/>
        </w:rPr>
        <w:t xml:space="preserve"> </w:t>
      </w:r>
    </w:p>
    <w:p w14:paraId="5ACF342D" w14:textId="08795738" w:rsidR="00087C7C" w:rsidRPr="0064511A" w:rsidRDefault="00087C7C" w:rsidP="00087C7C">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64511A">
        <w:rPr>
          <w:rFonts w:ascii="Arial" w:hAnsi="Arial" w:cs="Arial"/>
          <w:b/>
          <w:bCs/>
          <w:spacing w:val="-1"/>
          <w:sz w:val="20"/>
          <w:szCs w:val="20"/>
        </w:rPr>
        <w:t>Oświadczenie o niezgłaszaniu roszczeń wobec Zamawiającego</w:t>
      </w:r>
    </w:p>
    <w:p w14:paraId="5A11985C" w14:textId="77777777" w:rsidR="00087C7C" w:rsidRPr="0064511A"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64511A">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BFFA7"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511A" w14:paraId="0BD13480" w14:textId="77777777" w:rsidTr="35D9E0A4">
        <w:trPr>
          <w:cantSplit/>
          <w:trHeight w:hRule="exact" w:val="931"/>
          <w:jc w:val="center"/>
        </w:trPr>
        <w:tc>
          <w:tcPr>
            <w:tcW w:w="3552" w:type="dxa"/>
            <w:shd w:val="clear" w:color="auto" w:fill="002060"/>
            <w:vAlign w:val="center"/>
          </w:tcPr>
          <w:p w14:paraId="700EDE7B"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Dane Wykonawcy</w:t>
            </w:r>
          </w:p>
        </w:tc>
        <w:tc>
          <w:tcPr>
            <w:tcW w:w="5521" w:type="dxa"/>
          </w:tcPr>
          <w:p w14:paraId="057A0574" w14:textId="77777777" w:rsidR="00087C7C" w:rsidRPr="0064511A" w:rsidRDefault="00087C7C" w:rsidP="00A95B19">
            <w:pPr>
              <w:spacing w:line="240" w:lineRule="auto"/>
              <w:ind w:left="497" w:right="1064" w:firstLine="497"/>
              <w:rPr>
                <w:rFonts w:cs="Arial"/>
                <w:sz w:val="20"/>
                <w:szCs w:val="20"/>
              </w:rPr>
            </w:pPr>
          </w:p>
          <w:p w14:paraId="352FF4DB" w14:textId="77777777" w:rsidR="00087C7C" w:rsidRPr="0064511A" w:rsidRDefault="00087C7C" w:rsidP="00A95B19">
            <w:pPr>
              <w:spacing w:line="240" w:lineRule="auto"/>
              <w:rPr>
                <w:rFonts w:cs="Arial"/>
                <w:sz w:val="20"/>
                <w:szCs w:val="20"/>
              </w:rPr>
            </w:pPr>
          </w:p>
        </w:tc>
      </w:tr>
      <w:tr w:rsidR="00087C7C" w:rsidRPr="0064511A" w14:paraId="5843D229" w14:textId="77777777" w:rsidTr="35D9E0A4">
        <w:trPr>
          <w:cantSplit/>
          <w:trHeight w:hRule="exact" w:val="1253"/>
          <w:jc w:val="center"/>
        </w:trPr>
        <w:tc>
          <w:tcPr>
            <w:tcW w:w="3552" w:type="dxa"/>
            <w:shd w:val="clear" w:color="auto" w:fill="002060"/>
            <w:vAlign w:val="center"/>
          </w:tcPr>
          <w:p w14:paraId="73D7DC27"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Adres Wykonawcy: </w:t>
            </w:r>
          </w:p>
          <w:p w14:paraId="3B25B336"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 xml:space="preserve">kod, miejscowość </w:t>
            </w:r>
          </w:p>
          <w:p w14:paraId="3058FFF3" w14:textId="77777777" w:rsidR="00087C7C" w:rsidRPr="0064511A" w:rsidRDefault="00087C7C" w:rsidP="00262E48">
            <w:pPr>
              <w:spacing w:line="240" w:lineRule="auto"/>
              <w:rPr>
                <w:rFonts w:cs="Arial"/>
                <w:b/>
                <w:bCs/>
                <w:color w:val="FFFFFF"/>
                <w:sz w:val="20"/>
                <w:szCs w:val="20"/>
              </w:rPr>
            </w:pPr>
            <w:r w:rsidRPr="0064511A">
              <w:rPr>
                <w:rFonts w:cs="Arial"/>
                <w:b/>
                <w:bCs/>
                <w:color w:val="FFFFFF"/>
                <w:sz w:val="20"/>
                <w:szCs w:val="20"/>
              </w:rPr>
              <w:t>ulica, nr lokalu</w:t>
            </w:r>
          </w:p>
          <w:p w14:paraId="615FE53E" w14:textId="77777777" w:rsidR="00087C7C" w:rsidRPr="0064511A" w:rsidRDefault="00087C7C" w:rsidP="00A95B19">
            <w:pPr>
              <w:spacing w:line="240" w:lineRule="auto"/>
              <w:rPr>
                <w:rFonts w:cs="Arial"/>
                <w:b/>
                <w:color w:val="FFFFFF"/>
                <w:sz w:val="20"/>
                <w:szCs w:val="20"/>
              </w:rPr>
            </w:pPr>
          </w:p>
        </w:tc>
        <w:tc>
          <w:tcPr>
            <w:tcW w:w="5521" w:type="dxa"/>
          </w:tcPr>
          <w:p w14:paraId="36EA5ECE" w14:textId="77777777" w:rsidR="00087C7C" w:rsidRPr="0064511A" w:rsidRDefault="00087C7C" w:rsidP="00A95B19">
            <w:pPr>
              <w:spacing w:line="240" w:lineRule="auto"/>
              <w:ind w:right="1064"/>
              <w:rPr>
                <w:rFonts w:cs="Arial"/>
                <w:sz w:val="20"/>
                <w:szCs w:val="20"/>
              </w:rPr>
            </w:pPr>
          </w:p>
        </w:tc>
      </w:tr>
    </w:tbl>
    <w:p w14:paraId="3CE25A1E" w14:textId="77777777" w:rsidR="00087C7C" w:rsidRPr="0064511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64511A" w:rsidRDefault="00087C7C" w:rsidP="00AE3266">
      <w:pPr>
        <w:spacing w:line="360" w:lineRule="auto"/>
        <w:rPr>
          <w:rFonts w:cs="Arial"/>
          <w:sz w:val="20"/>
          <w:szCs w:val="20"/>
        </w:rPr>
      </w:pPr>
    </w:p>
    <w:p w14:paraId="13466B1F" w14:textId="22993110" w:rsidR="00087C7C" w:rsidRPr="0064511A" w:rsidRDefault="00087C7C" w:rsidP="00321DBF">
      <w:pPr>
        <w:pStyle w:val="Nagwek"/>
        <w:spacing w:line="360" w:lineRule="auto"/>
        <w:rPr>
          <w:rFonts w:cs="Arial"/>
          <w:b/>
          <w:sz w:val="20"/>
          <w:szCs w:val="20"/>
        </w:rPr>
      </w:pPr>
      <w:r w:rsidRPr="007B5201">
        <w:rPr>
          <w:rFonts w:cs="Arial"/>
          <w:sz w:val="20"/>
          <w:szCs w:val="20"/>
        </w:rPr>
        <w:t xml:space="preserve">Składając ofertę w zamówieniu prowadzonym w trybie </w:t>
      </w:r>
      <w:r w:rsidR="00E27DED" w:rsidRPr="007B5201">
        <w:rPr>
          <w:rFonts w:cs="Arial"/>
          <w:sz w:val="20"/>
          <w:szCs w:val="20"/>
        </w:rPr>
        <w:t>przetargu nieograniczonego</w:t>
      </w:r>
      <w:r w:rsidRPr="007B5201">
        <w:rPr>
          <w:rFonts w:cs="Arial"/>
          <w:sz w:val="20"/>
          <w:szCs w:val="20"/>
        </w:rPr>
        <w:t xml:space="preserve"> pn</w:t>
      </w:r>
      <w:r w:rsidRPr="007B5201">
        <w:rPr>
          <w:rFonts w:cs="Arial"/>
          <w:bCs/>
          <w:sz w:val="20"/>
          <w:szCs w:val="20"/>
        </w:rPr>
        <w:t>.</w:t>
      </w:r>
      <w:r w:rsidRPr="007B5201">
        <w:rPr>
          <w:rFonts w:cs="Arial"/>
          <w:b/>
          <w:bCs/>
          <w:sz w:val="20"/>
          <w:szCs w:val="20"/>
        </w:rPr>
        <w:t xml:space="preserve"> </w:t>
      </w:r>
      <w:r w:rsidR="00055EE9" w:rsidRPr="007B5201">
        <w:rPr>
          <w:rFonts w:cs="Arial"/>
          <w:b/>
          <w:bCs/>
          <w:sz w:val="20"/>
          <w:szCs w:val="20"/>
        </w:rPr>
        <w:br/>
      </w:r>
      <w:r w:rsidR="001777B5" w:rsidRPr="001777B5">
        <w:rPr>
          <w:rFonts w:cs="Arial"/>
          <w:b/>
          <w:sz w:val="20"/>
          <w:szCs w:val="20"/>
        </w:rPr>
        <w:t>„</w:t>
      </w:r>
      <w:r w:rsidR="0090580B" w:rsidRPr="0090580B">
        <w:rPr>
          <w:rFonts w:cs="Arial"/>
          <w:b/>
          <w:sz w:val="20"/>
          <w:szCs w:val="20"/>
        </w:rPr>
        <w:t xml:space="preserve">Dostawa fabrycznie nowych części zamiennych do pomp PWW 1503 </w:t>
      </w:r>
      <w:proofErr w:type="spellStart"/>
      <w:r w:rsidR="0090580B" w:rsidRPr="0090580B">
        <w:rPr>
          <w:rFonts w:cs="Arial"/>
          <w:b/>
          <w:sz w:val="20"/>
          <w:szCs w:val="20"/>
        </w:rPr>
        <w:t>Amex</w:t>
      </w:r>
      <w:proofErr w:type="spellEnd"/>
      <w:r w:rsidR="001777B5" w:rsidRPr="001777B5">
        <w:rPr>
          <w:rFonts w:cs="Arial"/>
          <w:b/>
          <w:sz w:val="20"/>
          <w:szCs w:val="20"/>
        </w:rPr>
        <w:t>”</w:t>
      </w:r>
      <w:r w:rsidR="001777B5" w:rsidRPr="001777B5">
        <w:rPr>
          <w:rFonts w:cs="Arial"/>
          <w:sz w:val="20"/>
          <w:szCs w:val="20"/>
        </w:rPr>
        <w:t xml:space="preserve"> </w:t>
      </w:r>
      <w:r w:rsidRPr="0064511A">
        <w:rPr>
          <w:rFonts w:cs="Arial"/>
          <w:sz w:val="20"/>
          <w:szCs w:val="20"/>
        </w:rPr>
        <w:t>o numerze</w:t>
      </w:r>
      <w:r w:rsidRPr="0064511A">
        <w:rPr>
          <w:rFonts w:cs="Arial"/>
          <w:b/>
          <w:bCs/>
          <w:sz w:val="20"/>
          <w:szCs w:val="20"/>
        </w:rPr>
        <w:t xml:space="preserve"> </w:t>
      </w:r>
      <w:r w:rsidR="007012B1" w:rsidRPr="0064511A">
        <w:rPr>
          <w:sz w:val="20"/>
          <w:szCs w:val="20"/>
        </w:rPr>
        <w:t xml:space="preserve">CRZ: </w:t>
      </w:r>
      <w:r w:rsidR="00AB345A">
        <w:rPr>
          <w:sz w:val="20"/>
          <w:szCs w:val="20"/>
        </w:rPr>
        <w:t>NP/ORLEN</w:t>
      </w:r>
      <w:r w:rsidR="00DC6093" w:rsidRPr="00DC6093">
        <w:rPr>
          <w:sz w:val="20"/>
          <w:szCs w:val="20"/>
        </w:rPr>
        <w:t>/2</w:t>
      </w:r>
      <w:r w:rsidR="00AB345A">
        <w:rPr>
          <w:sz w:val="20"/>
          <w:szCs w:val="20"/>
        </w:rPr>
        <w:t>5</w:t>
      </w:r>
      <w:r w:rsidR="00F76D71" w:rsidRPr="00DC6093">
        <w:rPr>
          <w:sz w:val="20"/>
          <w:szCs w:val="20"/>
        </w:rPr>
        <w:t>/</w:t>
      </w:r>
      <w:r w:rsidR="005E00ED">
        <w:rPr>
          <w:sz w:val="20"/>
          <w:szCs w:val="20"/>
        </w:rPr>
        <w:t>1285</w:t>
      </w:r>
      <w:r w:rsidR="00DC6093" w:rsidRPr="00DC6093">
        <w:rPr>
          <w:sz w:val="20"/>
          <w:szCs w:val="20"/>
        </w:rPr>
        <w:t>/OS/EU</w:t>
      </w:r>
      <w:r w:rsidR="00F84824">
        <w:rPr>
          <w:sz w:val="20"/>
          <w:szCs w:val="20"/>
        </w:rPr>
        <w:t xml:space="preserve"> </w:t>
      </w:r>
      <w:r w:rsidRPr="0064511A">
        <w:rPr>
          <w:rFonts w:cs="Arial"/>
          <w:sz w:val="20"/>
          <w:szCs w:val="20"/>
        </w:rPr>
        <w:t>oświadczamy, że nie będziemy zgłasz</w:t>
      </w:r>
      <w:r w:rsidRPr="0064511A">
        <w:rPr>
          <w:rFonts w:cs="Arial"/>
          <w:spacing w:val="4"/>
          <w:sz w:val="20"/>
          <w:szCs w:val="20"/>
        </w:rPr>
        <w:t>ać żadnych roszczeń wobec Zamawiającego w przypadku unieważnienia niniejszego postępowania</w:t>
      </w:r>
      <w:r w:rsidRPr="0064511A">
        <w:rPr>
          <w:rFonts w:cs="Arial"/>
          <w:sz w:val="20"/>
          <w:szCs w:val="20"/>
        </w:rPr>
        <w:t>.</w:t>
      </w:r>
    </w:p>
    <w:p w14:paraId="0F883651" w14:textId="77777777" w:rsidR="00087C7C" w:rsidRPr="0064511A" w:rsidRDefault="00087C7C" w:rsidP="008263F1">
      <w:pPr>
        <w:shd w:val="clear" w:color="auto" w:fill="FFFFFF" w:themeFill="background1"/>
        <w:tabs>
          <w:tab w:val="left" w:pos="274"/>
        </w:tabs>
        <w:rPr>
          <w:rFonts w:cs="Arial"/>
          <w:sz w:val="20"/>
          <w:szCs w:val="20"/>
        </w:rPr>
      </w:pPr>
    </w:p>
    <w:p w14:paraId="779881C9" w14:textId="77777777" w:rsidR="00087C7C" w:rsidRPr="0064511A" w:rsidRDefault="00087C7C" w:rsidP="008263F1">
      <w:pPr>
        <w:shd w:val="clear" w:color="auto" w:fill="FFFFFF" w:themeFill="background1"/>
        <w:tabs>
          <w:tab w:val="left" w:pos="274"/>
        </w:tabs>
        <w:ind w:left="10"/>
        <w:rPr>
          <w:rFonts w:cs="Arial"/>
          <w:sz w:val="20"/>
          <w:szCs w:val="20"/>
        </w:rPr>
      </w:pPr>
    </w:p>
    <w:p w14:paraId="30B7FD59" w14:textId="77777777" w:rsidR="00E27DED" w:rsidRPr="0064511A" w:rsidRDefault="00E27DED" w:rsidP="008263F1">
      <w:pPr>
        <w:shd w:val="clear" w:color="auto" w:fill="FFFFFF" w:themeFill="background1"/>
        <w:tabs>
          <w:tab w:val="left" w:pos="274"/>
        </w:tabs>
        <w:ind w:left="10"/>
        <w:rPr>
          <w:rFonts w:cs="Arial"/>
          <w:sz w:val="20"/>
          <w:szCs w:val="20"/>
        </w:rPr>
      </w:pPr>
    </w:p>
    <w:p w14:paraId="1D7F0697" w14:textId="77777777" w:rsidR="00E27DED" w:rsidRPr="0064511A" w:rsidRDefault="00E27DED" w:rsidP="008263F1">
      <w:pPr>
        <w:shd w:val="clear" w:color="auto" w:fill="FFFFFF" w:themeFill="background1"/>
        <w:tabs>
          <w:tab w:val="left" w:pos="274"/>
        </w:tabs>
        <w:ind w:left="10"/>
        <w:rPr>
          <w:rFonts w:cs="Arial"/>
          <w:sz w:val="20"/>
          <w:szCs w:val="20"/>
        </w:rPr>
      </w:pPr>
    </w:p>
    <w:p w14:paraId="2D2C9EBB" w14:textId="77777777" w:rsidR="00E27DED" w:rsidRPr="0064511A" w:rsidRDefault="00E27DED" w:rsidP="008263F1">
      <w:pPr>
        <w:shd w:val="clear" w:color="auto" w:fill="FFFFFF" w:themeFill="background1"/>
        <w:tabs>
          <w:tab w:val="left" w:pos="274"/>
        </w:tabs>
        <w:ind w:left="10"/>
        <w:rPr>
          <w:rFonts w:cs="Arial"/>
          <w:sz w:val="20"/>
          <w:szCs w:val="20"/>
        </w:rPr>
      </w:pPr>
    </w:p>
    <w:p w14:paraId="23D2378A" w14:textId="77777777" w:rsidR="00E27DED" w:rsidRPr="0064511A" w:rsidRDefault="00E27DED" w:rsidP="008263F1">
      <w:pPr>
        <w:shd w:val="clear" w:color="auto" w:fill="FFFFFF" w:themeFill="background1"/>
        <w:tabs>
          <w:tab w:val="left" w:pos="274"/>
        </w:tabs>
        <w:ind w:left="10"/>
        <w:rPr>
          <w:rFonts w:cs="Arial"/>
          <w:sz w:val="20"/>
          <w:szCs w:val="20"/>
        </w:rPr>
      </w:pPr>
    </w:p>
    <w:p w14:paraId="52A9672C" w14:textId="77777777" w:rsidR="00E27DED" w:rsidRPr="0064511A" w:rsidRDefault="00E27DED" w:rsidP="008263F1">
      <w:pPr>
        <w:shd w:val="clear" w:color="auto" w:fill="FFFFFF" w:themeFill="background1"/>
        <w:tabs>
          <w:tab w:val="left" w:pos="274"/>
        </w:tabs>
        <w:ind w:left="10"/>
        <w:rPr>
          <w:rFonts w:cs="Arial"/>
          <w:sz w:val="20"/>
          <w:szCs w:val="20"/>
        </w:rPr>
      </w:pPr>
    </w:p>
    <w:p w14:paraId="47E7EC1C" w14:textId="77777777" w:rsidR="00E27DED" w:rsidRPr="0064511A" w:rsidRDefault="00E27DED" w:rsidP="008263F1">
      <w:pPr>
        <w:shd w:val="clear" w:color="auto" w:fill="FFFFFF" w:themeFill="background1"/>
        <w:tabs>
          <w:tab w:val="left" w:pos="274"/>
        </w:tabs>
        <w:ind w:left="10"/>
        <w:rPr>
          <w:rFonts w:cs="Arial"/>
          <w:sz w:val="20"/>
          <w:szCs w:val="20"/>
        </w:rPr>
      </w:pPr>
    </w:p>
    <w:p w14:paraId="2759C1F2" w14:textId="77777777" w:rsidR="00087C7C" w:rsidRPr="0064511A" w:rsidRDefault="00087C7C" w:rsidP="008263F1">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511A" w14:paraId="070B285D" w14:textId="77777777" w:rsidTr="00262E48">
        <w:trPr>
          <w:cantSplit/>
          <w:trHeight w:val="703"/>
          <w:jc w:val="center"/>
        </w:trPr>
        <w:tc>
          <w:tcPr>
            <w:tcW w:w="590" w:type="dxa"/>
            <w:vAlign w:val="center"/>
          </w:tcPr>
          <w:p w14:paraId="3972173D" w14:textId="77777777" w:rsidR="00087C7C" w:rsidRPr="0064511A" w:rsidRDefault="00087C7C" w:rsidP="00262E48">
            <w:pPr>
              <w:spacing w:line="240" w:lineRule="auto"/>
              <w:jc w:val="center"/>
              <w:rPr>
                <w:rFonts w:cs="Arial"/>
                <w:sz w:val="18"/>
                <w:szCs w:val="18"/>
              </w:rPr>
            </w:pPr>
            <w:r w:rsidRPr="0064511A">
              <w:rPr>
                <w:rFonts w:cs="Arial"/>
                <w:sz w:val="18"/>
                <w:szCs w:val="18"/>
              </w:rPr>
              <w:t>Lp.</w:t>
            </w:r>
          </w:p>
        </w:tc>
        <w:tc>
          <w:tcPr>
            <w:tcW w:w="4140" w:type="dxa"/>
            <w:vAlign w:val="center"/>
          </w:tcPr>
          <w:p w14:paraId="68F24D15" w14:textId="77777777" w:rsidR="00087C7C" w:rsidRPr="0064511A" w:rsidRDefault="00087C7C" w:rsidP="00262E48">
            <w:pPr>
              <w:spacing w:line="240" w:lineRule="auto"/>
              <w:jc w:val="center"/>
              <w:rPr>
                <w:rFonts w:cs="Arial"/>
                <w:sz w:val="18"/>
                <w:szCs w:val="18"/>
              </w:rPr>
            </w:pPr>
            <w:r w:rsidRPr="0064511A">
              <w:rPr>
                <w:rFonts w:cs="Arial"/>
                <w:sz w:val="18"/>
                <w:szCs w:val="18"/>
              </w:rPr>
              <w:t>Nazwisko i imię osoby (osób) uprawnionej(</w:t>
            </w:r>
            <w:proofErr w:type="spellStart"/>
            <w:r w:rsidRPr="0064511A">
              <w:rPr>
                <w:rFonts w:cs="Arial"/>
                <w:sz w:val="18"/>
                <w:szCs w:val="18"/>
              </w:rPr>
              <w:t>ych</w:t>
            </w:r>
            <w:proofErr w:type="spellEnd"/>
            <w:r w:rsidRPr="0064511A">
              <w:rPr>
                <w:rFonts w:cs="Arial"/>
                <w:sz w:val="18"/>
                <w:szCs w:val="18"/>
              </w:rPr>
              <w:t>) do występowania w obrocie prawnym lub posiadającej (</w:t>
            </w:r>
            <w:proofErr w:type="spellStart"/>
            <w:r w:rsidRPr="0064511A">
              <w:rPr>
                <w:rFonts w:cs="Arial"/>
                <w:sz w:val="18"/>
                <w:szCs w:val="18"/>
              </w:rPr>
              <w:t>ych</w:t>
            </w:r>
            <w:proofErr w:type="spellEnd"/>
            <w:r w:rsidRPr="0064511A">
              <w:rPr>
                <w:rFonts w:cs="Arial"/>
                <w:sz w:val="18"/>
                <w:szCs w:val="18"/>
              </w:rPr>
              <w:t>) pełnomocnictwo</w:t>
            </w:r>
          </w:p>
        </w:tc>
        <w:tc>
          <w:tcPr>
            <w:tcW w:w="3080" w:type="dxa"/>
            <w:vAlign w:val="center"/>
          </w:tcPr>
          <w:p w14:paraId="32841B3C" w14:textId="77777777" w:rsidR="00087C7C" w:rsidRPr="0064511A" w:rsidRDefault="00087C7C" w:rsidP="00262E48">
            <w:pPr>
              <w:spacing w:line="240" w:lineRule="auto"/>
              <w:jc w:val="center"/>
              <w:rPr>
                <w:rFonts w:cs="Arial"/>
                <w:sz w:val="18"/>
                <w:szCs w:val="18"/>
              </w:rPr>
            </w:pPr>
            <w:r w:rsidRPr="0064511A">
              <w:rPr>
                <w:rFonts w:cs="Arial"/>
                <w:sz w:val="18"/>
                <w:szCs w:val="18"/>
              </w:rPr>
              <w:t>Podpis(y) osoby(osób) uprawnionej</w:t>
            </w:r>
            <w:r w:rsidRPr="0064511A" w:rsidDel="000F6600">
              <w:rPr>
                <w:rFonts w:cs="Arial"/>
                <w:sz w:val="18"/>
                <w:szCs w:val="18"/>
              </w:rPr>
              <w:t xml:space="preserve"> </w:t>
            </w:r>
            <w:r w:rsidRPr="0064511A">
              <w:rPr>
                <w:rFonts w:cs="Arial"/>
                <w:sz w:val="18"/>
                <w:szCs w:val="18"/>
              </w:rPr>
              <w:t>(</w:t>
            </w:r>
            <w:proofErr w:type="spellStart"/>
            <w:r w:rsidRPr="0064511A">
              <w:rPr>
                <w:rFonts w:cs="Arial"/>
                <w:sz w:val="18"/>
                <w:szCs w:val="18"/>
              </w:rPr>
              <w:t>ych</w:t>
            </w:r>
            <w:proofErr w:type="spellEnd"/>
            <w:r w:rsidRPr="0064511A">
              <w:rPr>
                <w:rFonts w:cs="Arial"/>
                <w:sz w:val="18"/>
                <w:szCs w:val="18"/>
              </w:rPr>
              <w:t>)</w:t>
            </w:r>
          </w:p>
        </w:tc>
        <w:tc>
          <w:tcPr>
            <w:tcW w:w="1800" w:type="dxa"/>
            <w:vAlign w:val="center"/>
          </w:tcPr>
          <w:p w14:paraId="1115A943" w14:textId="77777777" w:rsidR="00087C7C" w:rsidRPr="0064511A" w:rsidRDefault="00087C7C" w:rsidP="00262E48">
            <w:pPr>
              <w:spacing w:line="240" w:lineRule="auto"/>
              <w:jc w:val="center"/>
              <w:rPr>
                <w:rFonts w:cs="Arial"/>
                <w:sz w:val="18"/>
                <w:szCs w:val="18"/>
              </w:rPr>
            </w:pPr>
            <w:r w:rsidRPr="0064511A">
              <w:rPr>
                <w:rFonts w:cs="Arial"/>
                <w:sz w:val="18"/>
                <w:szCs w:val="18"/>
              </w:rPr>
              <w:t>Miejscowość i data</w:t>
            </w:r>
          </w:p>
        </w:tc>
      </w:tr>
      <w:tr w:rsidR="00087C7C" w:rsidRPr="0064511A" w14:paraId="1EC7CA17" w14:textId="77777777" w:rsidTr="6CC37E58">
        <w:trPr>
          <w:cantSplit/>
          <w:trHeight w:val="674"/>
          <w:jc w:val="center"/>
        </w:trPr>
        <w:tc>
          <w:tcPr>
            <w:tcW w:w="590" w:type="dxa"/>
          </w:tcPr>
          <w:p w14:paraId="52183407" w14:textId="77777777" w:rsidR="00087C7C" w:rsidRPr="0064511A" w:rsidRDefault="00087C7C" w:rsidP="00A95B19">
            <w:pPr>
              <w:rPr>
                <w:rFonts w:cs="Arial"/>
                <w:b/>
                <w:sz w:val="18"/>
                <w:szCs w:val="18"/>
              </w:rPr>
            </w:pPr>
          </w:p>
        </w:tc>
        <w:tc>
          <w:tcPr>
            <w:tcW w:w="4140" w:type="dxa"/>
          </w:tcPr>
          <w:p w14:paraId="0590CBE2" w14:textId="77777777" w:rsidR="00087C7C" w:rsidRPr="0064511A" w:rsidRDefault="00087C7C" w:rsidP="00A95B19">
            <w:pPr>
              <w:rPr>
                <w:rFonts w:cs="Arial"/>
                <w:b/>
                <w:sz w:val="18"/>
                <w:szCs w:val="18"/>
              </w:rPr>
            </w:pPr>
          </w:p>
          <w:p w14:paraId="1EEA60B0" w14:textId="77777777" w:rsidR="00087C7C" w:rsidRPr="0064511A" w:rsidRDefault="00087C7C" w:rsidP="00A95B19">
            <w:pPr>
              <w:rPr>
                <w:rFonts w:cs="Arial"/>
                <w:b/>
                <w:sz w:val="18"/>
                <w:szCs w:val="18"/>
              </w:rPr>
            </w:pPr>
          </w:p>
        </w:tc>
        <w:tc>
          <w:tcPr>
            <w:tcW w:w="3080" w:type="dxa"/>
          </w:tcPr>
          <w:p w14:paraId="208C13A2" w14:textId="77777777" w:rsidR="00087C7C" w:rsidRPr="0064511A" w:rsidRDefault="00087C7C" w:rsidP="00A95B19">
            <w:pPr>
              <w:rPr>
                <w:rFonts w:cs="Arial"/>
                <w:b/>
                <w:sz w:val="18"/>
                <w:szCs w:val="18"/>
              </w:rPr>
            </w:pPr>
          </w:p>
        </w:tc>
        <w:tc>
          <w:tcPr>
            <w:tcW w:w="1800" w:type="dxa"/>
          </w:tcPr>
          <w:p w14:paraId="38DA0392" w14:textId="77777777" w:rsidR="00087C7C" w:rsidRPr="0064511A" w:rsidRDefault="00087C7C" w:rsidP="00A95B19">
            <w:pPr>
              <w:rPr>
                <w:rFonts w:cs="Arial"/>
                <w:b/>
                <w:sz w:val="18"/>
                <w:szCs w:val="18"/>
              </w:rPr>
            </w:pPr>
          </w:p>
        </w:tc>
      </w:tr>
    </w:tbl>
    <w:p w14:paraId="71A083DB" w14:textId="77777777" w:rsidR="00087C7C" w:rsidRPr="0064511A" w:rsidRDefault="00087C7C" w:rsidP="00087C7C">
      <w:pPr>
        <w:spacing w:line="240" w:lineRule="auto"/>
        <w:rPr>
          <w:rFonts w:cs="Arial"/>
          <w:b/>
          <w:color w:val="000000"/>
          <w:sz w:val="20"/>
          <w:szCs w:val="20"/>
        </w:rPr>
      </w:pPr>
    </w:p>
    <w:p w14:paraId="35EF6EE8" w14:textId="77777777" w:rsidR="00087C7C" w:rsidRPr="0064511A" w:rsidRDefault="00087C7C" w:rsidP="00087C7C">
      <w:pPr>
        <w:spacing w:line="240" w:lineRule="auto"/>
        <w:rPr>
          <w:rFonts w:cs="Arial"/>
          <w:b/>
          <w:color w:val="000000"/>
          <w:sz w:val="20"/>
          <w:szCs w:val="20"/>
        </w:rPr>
      </w:pPr>
    </w:p>
    <w:p w14:paraId="6723B9ED" w14:textId="77777777" w:rsidR="00087C7C" w:rsidRPr="0064511A" w:rsidRDefault="00087C7C" w:rsidP="00087C7C">
      <w:pPr>
        <w:spacing w:line="240" w:lineRule="auto"/>
        <w:rPr>
          <w:rFonts w:cs="Arial"/>
          <w:b/>
          <w:color w:val="000000"/>
          <w:sz w:val="20"/>
          <w:szCs w:val="20"/>
        </w:rPr>
      </w:pPr>
    </w:p>
    <w:p w14:paraId="3482B442" w14:textId="02025466" w:rsidR="0013247C" w:rsidRPr="0064511A" w:rsidRDefault="0013247C" w:rsidP="0013247C">
      <w:pPr>
        <w:shd w:val="clear" w:color="auto" w:fill="FFFFFF" w:themeFill="background1"/>
        <w:tabs>
          <w:tab w:val="left" w:pos="274"/>
        </w:tabs>
        <w:rPr>
          <w:rFonts w:cs="Arial"/>
          <w:sz w:val="20"/>
          <w:szCs w:val="20"/>
        </w:rPr>
      </w:pPr>
    </w:p>
    <w:p w14:paraId="2AD92163" w14:textId="5394C150" w:rsidR="00F932D5" w:rsidRDefault="00F932D5" w:rsidP="0013247C">
      <w:pPr>
        <w:shd w:val="clear" w:color="auto" w:fill="FFFFFF" w:themeFill="background1"/>
        <w:tabs>
          <w:tab w:val="left" w:pos="274"/>
        </w:tabs>
        <w:rPr>
          <w:rFonts w:cs="Arial"/>
          <w:sz w:val="20"/>
          <w:szCs w:val="20"/>
        </w:rPr>
      </w:pPr>
    </w:p>
    <w:p w14:paraId="0CC903DD" w14:textId="719DF0CD" w:rsidR="00F932D5" w:rsidRDefault="00F932D5" w:rsidP="0013247C">
      <w:pPr>
        <w:shd w:val="clear" w:color="auto" w:fill="FFFFFF" w:themeFill="background1"/>
        <w:tabs>
          <w:tab w:val="left" w:pos="274"/>
        </w:tabs>
        <w:rPr>
          <w:rFonts w:cs="Arial"/>
          <w:sz w:val="20"/>
          <w:szCs w:val="20"/>
        </w:rPr>
      </w:pPr>
    </w:p>
    <w:p w14:paraId="532BD498" w14:textId="6A0A359B" w:rsidR="00F932D5" w:rsidRDefault="00F932D5" w:rsidP="0013247C">
      <w:pPr>
        <w:shd w:val="clear" w:color="auto" w:fill="FFFFFF" w:themeFill="background1"/>
        <w:tabs>
          <w:tab w:val="left" w:pos="274"/>
        </w:tabs>
        <w:rPr>
          <w:rFonts w:cs="Arial"/>
          <w:sz w:val="20"/>
          <w:szCs w:val="20"/>
        </w:rPr>
      </w:pPr>
    </w:p>
    <w:p w14:paraId="24B76AA7" w14:textId="2E16B37C" w:rsidR="00F932D5" w:rsidRDefault="00F932D5" w:rsidP="0013247C">
      <w:pPr>
        <w:shd w:val="clear" w:color="auto" w:fill="FFFFFF" w:themeFill="background1"/>
        <w:tabs>
          <w:tab w:val="left" w:pos="274"/>
        </w:tabs>
        <w:rPr>
          <w:rFonts w:cs="Arial"/>
          <w:sz w:val="20"/>
          <w:szCs w:val="20"/>
        </w:rPr>
      </w:pPr>
    </w:p>
    <w:p w14:paraId="37F06507" w14:textId="5EF4FE35" w:rsidR="00F932D5" w:rsidRDefault="00F932D5" w:rsidP="0013247C">
      <w:pPr>
        <w:shd w:val="clear" w:color="auto" w:fill="FFFFFF" w:themeFill="background1"/>
        <w:tabs>
          <w:tab w:val="left" w:pos="274"/>
        </w:tabs>
        <w:rPr>
          <w:rFonts w:cs="Arial"/>
          <w:sz w:val="20"/>
          <w:szCs w:val="20"/>
        </w:rPr>
      </w:pPr>
    </w:p>
    <w:p w14:paraId="77C918A8" w14:textId="234987DF" w:rsidR="00F932D5" w:rsidRDefault="00F932D5" w:rsidP="0013247C">
      <w:pPr>
        <w:shd w:val="clear" w:color="auto" w:fill="FFFFFF" w:themeFill="background1"/>
        <w:tabs>
          <w:tab w:val="left" w:pos="274"/>
        </w:tabs>
        <w:rPr>
          <w:rFonts w:cs="Arial"/>
          <w:sz w:val="20"/>
          <w:szCs w:val="20"/>
        </w:rPr>
      </w:pPr>
    </w:p>
    <w:p w14:paraId="56EE2AC3" w14:textId="7D109B22" w:rsidR="00F932D5" w:rsidRDefault="00F932D5" w:rsidP="0013247C">
      <w:pPr>
        <w:shd w:val="clear" w:color="auto" w:fill="FFFFFF" w:themeFill="background1"/>
        <w:tabs>
          <w:tab w:val="left" w:pos="274"/>
        </w:tabs>
        <w:rPr>
          <w:rFonts w:cs="Arial"/>
          <w:sz w:val="20"/>
          <w:szCs w:val="20"/>
        </w:rPr>
      </w:pPr>
    </w:p>
    <w:p w14:paraId="011C6816" w14:textId="0D9C56BC" w:rsidR="00F932D5" w:rsidRDefault="00F932D5" w:rsidP="0013247C">
      <w:pPr>
        <w:shd w:val="clear" w:color="auto" w:fill="FFFFFF" w:themeFill="background1"/>
        <w:tabs>
          <w:tab w:val="left" w:pos="274"/>
        </w:tabs>
        <w:rPr>
          <w:rFonts w:cs="Arial"/>
          <w:sz w:val="20"/>
          <w:szCs w:val="20"/>
        </w:rPr>
      </w:pPr>
    </w:p>
    <w:p w14:paraId="5C1080F5" w14:textId="2D7771E6" w:rsidR="00F932D5" w:rsidRPr="00F932D5" w:rsidRDefault="00F932D5" w:rsidP="00F932D5">
      <w:pPr>
        <w:jc w:val="right"/>
        <w:rPr>
          <w:b/>
          <w:sz w:val="20"/>
          <w:szCs w:val="20"/>
        </w:rPr>
      </w:pPr>
      <w:r w:rsidRPr="00F932D5">
        <w:rPr>
          <w:b/>
          <w:sz w:val="20"/>
          <w:szCs w:val="20"/>
        </w:rPr>
        <w:lastRenderedPageBreak/>
        <w:t>Załącznik nr</w:t>
      </w:r>
      <w:r>
        <w:rPr>
          <w:b/>
          <w:sz w:val="20"/>
          <w:szCs w:val="20"/>
        </w:rPr>
        <w:t xml:space="preserve"> </w:t>
      </w:r>
      <w:r w:rsidR="00F66334">
        <w:rPr>
          <w:b/>
          <w:sz w:val="20"/>
          <w:szCs w:val="20"/>
        </w:rPr>
        <w:t>5</w:t>
      </w:r>
      <w:r w:rsidR="00F66334" w:rsidRPr="00F932D5">
        <w:rPr>
          <w:b/>
          <w:sz w:val="20"/>
          <w:szCs w:val="20"/>
        </w:rPr>
        <w:t xml:space="preserve"> </w:t>
      </w:r>
      <w:r w:rsidRPr="00F932D5">
        <w:rPr>
          <w:b/>
          <w:sz w:val="20"/>
          <w:szCs w:val="20"/>
        </w:rPr>
        <w:t>do SWZ</w:t>
      </w:r>
    </w:p>
    <w:p w14:paraId="00300ED3" w14:textId="77777777" w:rsidR="00F932D5" w:rsidRPr="00F932D5" w:rsidRDefault="00F932D5" w:rsidP="00F932D5">
      <w:pPr>
        <w:rPr>
          <w:b/>
          <w:bCs/>
          <w:sz w:val="20"/>
          <w:szCs w:val="20"/>
        </w:rPr>
      </w:pPr>
    </w:p>
    <w:p w14:paraId="4EB563A2" w14:textId="3BF2FE4D" w:rsidR="00F932D5" w:rsidRPr="005B0D9F" w:rsidRDefault="0058663C" w:rsidP="0058663C">
      <w:pPr>
        <w:jc w:val="center"/>
        <w:rPr>
          <w:b/>
          <w:bCs/>
          <w:sz w:val="20"/>
          <w:szCs w:val="20"/>
        </w:rPr>
      </w:pPr>
      <w:r w:rsidRPr="0058663C">
        <w:rPr>
          <w:b/>
          <w:bCs/>
          <w:sz w:val="20"/>
          <w:szCs w:val="20"/>
        </w:rPr>
        <w:t>Formularz - Oświadczenie dotyczące rozliczeń</w:t>
      </w:r>
    </w:p>
    <w:p w14:paraId="1FBC136C" w14:textId="77777777" w:rsidR="00F932D5" w:rsidRPr="005B0D9F" w:rsidRDefault="00F932D5" w:rsidP="00F932D5">
      <w:pPr>
        <w:jc w:val="center"/>
        <w:rPr>
          <w:b/>
          <w:bCs/>
          <w:sz w:val="20"/>
          <w:szCs w:val="20"/>
        </w:rPr>
      </w:pPr>
    </w:p>
    <w:p w14:paraId="0D41E8BC" w14:textId="77777777" w:rsidR="00F932D5" w:rsidRPr="005B0D9F" w:rsidRDefault="00F932D5" w:rsidP="00F932D5">
      <w:pPr>
        <w:rPr>
          <w:b/>
          <w:bCs/>
          <w:sz w:val="20"/>
          <w:szCs w:val="20"/>
        </w:rPr>
      </w:pPr>
      <w:r w:rsidRPr="005B0D9F">
        <w:rPr>
          <w:b/>
          <w:noProof/>
          <w:sz w:val="20"/>
          <w:szCs w:val="20"/>
        </w:rPr>
        <mc:AlternateContent>
          <mc:Choice Requires="wps">
            <w:drawing>
              <wp:anchor distT="4294967289" distB="4294967289" distL="114300" distR="114300" simplePos="0" relativeHeight="251660291" behindDoc="0" locked="0" layoutInCell="1" allowOverlap="1" wp14:anchorId="7E2C2F58" wp14:editId="002143A0">
                <wp:simplePos x="0" y="0"/>
                <wp:positionH relativeFrom="column">
                  <wp:posOffset>31750</wp:posOffset>
                </wp:positionH>
                <wp:positionV relativeFrom="paragraph">
                  <wp:posOffset>31114</wp:posOffset>
                </wp:positionV>
                <wp:extent cx="5821680" cy="0"/>
                <wp:effectExtent l="0" t="0" r="26670"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2AFF" id="Łącznik prostoliniowy 12" o:spid="_x0000_s1026" style="position:absolute;flip:y;z-index:25166029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2wYD8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F932D5" w:rsidRPr="005B0D9F" w14:paraId="450E810C" w14:textId="77777777" w:rsidTr="00DD2129">
        <w:trPr>
          <w:cantSplit/>
          <w:trHeight w:hRule="exact" w:val="931"/>
          <w:jc w:val="center"/>
        </w:trPr>
        <w:tc>
          <w:tcPr>
            <w:tcW w:w="3552" w:type="dxa"/>
            <w:shd w:val="clear" w:color="auto" w:fill="002060"/>
            <w:vAlign w:val="center"/>
          </w:tcPr>
          <w:p w14:paraId="348A2740" w14:textId="77777777" w:rsidR="00F932D5" w:rsidRPr="005B0D9F" w:rsidRDefault="00F932D5" w:rsidP="00DD2129">
            <w:pPr>
              <w:rPr>
                <w:b/>
                <w:bCs/>
                <w:sz w:val="20"/>
                <w:szCs w:val="20"/>
              </w:rPr>
            </w:pPr>
            <w:r w:rsidRPr="005B0D9F">
              <w:rPr>
                <w:b/>
                <w:bCs/>
                <w:sz w:val="20"/>
                <w:szCs w:val="20"/>
              </w:rPr>
              <w:t>Dane Wykonawcy</w:t>
            </w:r>
          </w:p>
        </w:tc>
        <w:tc>
          <w:tcPr>
            <w:tcW w:w="5521" w:type="dxa"/>
          </w:tcPr>
          <w:p w14:paraId="33108982" w14:textId="77777777" w:rsidR="00F932D5" w:rsidRPr="005B0D9F" w:rsidRDefault="00F932D5" w:rsidP="00DD2129">
            <w:pPr>
              <w:rPr>
                <w:b/>
                <w:sz w:val="20"/>
                <w:szCs w:val="20"/>
              </w:rPr>
            </w:pPr>
          </w:p>
          <w:p w14:paraId="1C78101A" w14:textId="77777777" w:rsidR="00F932D5" w:rsidRPr="005B0D9F" w:rsidRDefault="00F932D5" w:rsidP="00DD2129">
            <w:pPr>
              <w:rPr>
                <w:b/>
                <w:sz w:val="20"/>
                <w:szCs w:val="20"/>
              </w:rPr>
            </w:pPr>
          </w:p>
        </w:tc>
      </w:tr>
      <w:tr w:rsidR="00F932D5" w:rsidRPr="005B0D9F" w14:paraId="0230B908" w14:textId="77777777" w:rsidTr="00DD2129">
        <w:trPr>
          <w:cantSplit/>
          <w:trHeight w:hRule="exact" w:val="1253"/>
          <w:jc w:val="center"/>
        </w:trPr>
        <w:tc>
          <w:tcPr>
            <w:tcW w:w="3552" w:type="dxa"/>
            <w:shd w:val="clear" w:color="auto" w:fill="002060"/>
            <w:vAlign w:val="center"/>
          </w:tcPr>
          <w:p w14:paraId="58798DC3" w14:textId="77777777" w:rsidR="00F932D5" w:rsidRPr="005B0D9F" w:rsidRDefault="00F932D5" w:rsidP="00DD2129">
            <w:pPr>
              <w:rPr>
                <w:b/>
                <w:bCs/>
                <w:sz w:val="20"/>
                <w:szCs w:val="20"/>
              </w:rPr>
            </w:pPr>
            <w:r w:rsidRPr="005B0D9F">
              <w:rPr>
                <w:b/>
                <w:bCs/>
                <w:sz w:val="20"/>
                <w:szCs w:val="20"/>
              </w:rPr>
              <w:t xml:space="preserve">Adres Wykonawcy: </w:t>
            </w:r>
          </w:p>
          <w:p w14:paraId="4A405AF7" w14:textId="77777777" w:rsidR="00F932D5" w:rsidRPr="005B0D9F" w:rsidRDefault="00F932D5" w:rsidP="00DD2129">
            <w:pPr>
              <w:rPr>
                <w:b/>
                <w:bCs/>
                <w:sz w:val="20"/>
                <w:szCs w:val="20"/>
              </w:rPr>
            </w:pPr>
            <w:r w:rsidRPr="005B0D9F">
              <w:rPr>
                <w:b/>
                <w:bCs/>
                <w:sz w:val="20"/>
                <w:szCs w:val="20"/>
              </w:rPr>
              <w:t xml:space="preserve">kod, miejscowość </w:t>
            </w:r>
          </w:p>
          <w:p w14:paraId="21EE8981" w14:textId="77777777" w:rsidR="00F932D5" w:rsidRPr="005B0D9F" w:rsidRDefault="00F932D5" w:rsidP="00DD2129">
            <w:pPr>
              <w:rPr>
                <w:b/>
                <w:bCs/>
                <w:sz w:val="20"/>
                <w:szCs w:val="20"/>
              </w:rPr>
            </w:pPr>
            <w:r w:rsidRPr="005B0D9F">
              <w:rPr>
                <w:b/>
                <w:bCs/>
                <w:sz w:val="20"/>
                <w:szCs w:val="20"/>
              </w:rPr>
              <w:t>ulica, nr lokalu</w:t>
            </w:r>
          </w:p>
          <w:p w14:paraId="571DD02F" w14:textId="77777777" w:rsidR="00F932D5" w:rsidRPr="005B0D9F" w:rsidRDefault="00F932D5" w:rsidP="00DD2129">
            <w:pPr>
              <w:rPr>
                <w:b/>
                <w:sz w:val="20"/>
                <w:szCs w:val="20"/>
              </w:rPr>
            </w:pPr>
          </w:p>
        </w:tc>
        <w:tc>
          <w:tcPr>
            <w:tcW w:w="5521" w:type="dxa"/>
          </w:tcPr>
          <w:p w14:paraId="2DC88F5D" w14:textId="77777777" w:rsidR="00F932D5" w:rsidRPr="005B0D9F" w:rsidRDefault="00F932D5" w:rsidP="00DD2129">
            <w:pPr>
              <w:rPr>
                <w:b/>
                <w:sz w:val="20"/>
                <w:szCs w:val="20"/>
              </w:rPr>
            </w:pPr>
          </w:p>
        </w:tc>
      </w:tr>
    </w:tbl>
    <w:p w14:paraId="22371E02" w14:textId="77777777" w:rsidR="00F932D5" w:rsidRPr="005B0D9F" w:rsidRDefault="00F932D5" w:rsidP="00F932D5">
      <w:pPr>
        <w:rPr>
          <w:b/>
          <w:sz w:val="20"/>
          <w:szCs w:val="20"/>
        </w:rPr>
      </w:pPr>
    </w:p>
    <w:p w14:paraId="3786EBC0" w14:textId="6E23D294" w:rsidR="00F932D5" w:rsidRDefault="00F932D5" w:rsidP="00F932D5">
      <w:pPr>
        <w:rPr>
          <w:bCs/>
          <w:sz w:val="20"/>
          <w:szCs w:val="20"/>
        </w:rPr>
      </w:pPr>
      <w:r w:rsidRPr="005B0D9F">
        <w:rPr>
          <w:sz w:val="20"/>
          <w:szCs w:val="20"/>
        </w:rPr>
        <w:t xml:space="preserve">Składając ofertę w zamówieniu prowadzonym w trybie przetargu </w:t>
      </w:r>
      <w:r w:rsidRPr="007B5201">
        <w:rPr>
          <w:sz w:val="20"/>
          <w:szCs w:val="20"/>
        </w:rPr>
        <w:t>nieograniczonego pn</w:t>
      </w:r>
      <w:r w:rsidRPr="007B5201">
        <w:rPr>
          <w:bCs/>
          <w:sz w:val="20"/>
          <w:szCs w:val="20"/>
        </w:rPr>
        <w:t>.</w:t>
      </w:r>
      <w:r w:rsidRPr="007B5201">
        <w:rPr>
          <w:sz w:val="20"/>
          <w:szCs w:val="20"/>
        </w:rPr>
        <w:t xml:space="preserve"> </w:t>
      </w:r>
      <w:r w:rsidR="00404F08">
        <w:rPr>
          <w:sz w:val="20"/>
          <w:szCs w:val="20"/>
        </w:rPr>
        <w:br/>
      </w:r>
      <w:r w:rsidR="001777B5" w:rsidRPr="001777B5">
        <w:rPr>
          <w:b/>
          <w:sz w:val="20"/>
          <w:szCs w:val="20"/>
        </w:rPr>
        <w:t>„</w:t>
      </w:r>
      <w:r w:rsidR="0090580B" w:rsidRPr="0090580B">
        <w:rPr>
          <w:b/>
          <w:sz w:val="20"/>
          <w:szCs w:val="20"/>
        </w:rPr>
        <w:t xml:space="preserve">Dostawa fabrycznie nowych części zamiennych do pomp PWW 1503 </w:t>
      </w:r>
      <w:proofErr w:type="spellStart"/>
      <w:r w:rsidR="0090580B" w:rsidRPr="0090580B">
        <w:rPr>
          <w:b/>
          <w:sz w:val="20"/>
          <w:szCs w:val="20"/>
        </w:rPr>
        <w:t>Amex</w:t>
      </w:r>
      <w:proofErr w:type="spellEnd"/>
      <w:r w:rsidR="00527210">
        <w:rPr>
          <w:b/>
          <w:sz w:val="20"/>
          <w:szCs w:val="20"/>
        </w:rPr>
        <w:t>”</w:t>
      </w:r>
      <w:r w:rsidR="001777B5" w:rsidRPr="001777B5">
        <w:rPr>
          <w:sz w:val="20"/>
          <w:szCs w:val="20"/>
        </w:rPr>
        <w:t xml:space="preserve"> </w:t>
      </w:r>
      <w:r w:rsidRPr="007B5201">
        <w:rPr>
          <w:bCs/>
          <w:sz w:val="20"/>
          <w:szCs w:val="20"/>
        </w:rPr>
        <w:t xml:space="preserve"> </w:t>
      </w:r>
      <w:r w:rsidRPr="005B0D9F">
        <w:rPr>
          <w:sz w:val="20"/>
          <w:szCs w:val="20"/>
        </w:rPr>
        <w:t>o numerze</w:t>
      </w:r>
      <w:r w:rsidRPr="005B0D9F">
        <w:rPr>
          <w:bCs/>
          <w:sz w:val="20"/>
          <w:szCs w:val="20"/>
        </w:rPr>
        <w:t xml:space="preserve"> CRZ: </w:t>
      </w:r>
      <w:r w:rsidR="00AB345A">
        <w:rPr>
          <w:bCs/>
          <w:sz w:val="20"/>
          <w:szCs w:val="20"/>
        </w:rPr>
        <w:t>NP/ORLEN</w:t>
      </w:r>
      <w:r w:rsidR="00DC6093" w:rsidRPr="005B0D9F">
        <w:rPr>
          <w:bCs/>
          <w:sz w:val="20"/>
          <w:szCs w:val="20"/>
        </w:rPr>
        <w:t>/2</w:t>
      </w:r>
      <w:r w:rsidR="00AB345A">
        <w:rPr>
          <w:bCs/>
          <w:sz w:val="20"/>
          <w:szCs w:val="20"/>
        </w:rPr>
        <w:t>5</w:t>
      </w:r>
      <w:r w:rsidR="00F76D71" w:rsidRPr="005B0D9F">
        <w:rPr>
          <w:bCs/>
          <w:sz w:val="20"/>
          <w:szCs w:val="20"/>
        </w:rPr>
        <w:t>/</w:t>
      </w:r>
      <w:r w:rsidR="005E00ED">
        <w:rPr>
          <w:bCs/>
          <w:sz w:val="20"/>
          <w:szCs w:val="20"/>
        </w:rPr>
        <w:t>1285</w:t>
      </w:r>
      <w:r w:rsidR="00DC6093" w:rsidRPr="005B0D9F">
        <w:rPr>
          <w:bCs/>
          <w:sz w:val="20"/>
          <w:szCs w:val="20"/>
        </w:rPr>
        <w:t>/OS/EU</w:t>
      </w:r>
    </w:p>
    <w:p w14:paraId="638E3DE1" w14:textId="7AB2238E" w:rsidR="0058663C" w:rsidRDefault="0058663C" w:rsidP="00F932D5">
      <w:pPr>
        <w:rPr>
          <w:bCs/>
          <w:sz w:val="20"/>
          <w:szCs w:val="20"/>
        </w:rPr>
      </w:pPr>
    </w:p>
    <w:p w14:paraId="1F0B0635" w14:textId="06712A4F" w:rsidR="0058663C" w:rsidRDefault="0058663C" w:rsidP="00F932D5">
      <w:pPr>
        <w:rPr>
          <w:bCs/>
          <w:sz w:val="20"/>
          <w:szCs w:val="20"/>
        </w:rPr>
      </w:pPr>
    </w:p>
    <w:p w14:paraId="481BE92F" w14:textId="77777777" w:rsidR="0058663C" w:rsidRPr="0058663C" w:rsidRDefault="0058663C" w:rsidP="0058663C">
      <w:pPr>
        <w:rPr>
          <w:bCs/>
          <w:sz w:val="20"/>
          <w:szCs w:val="20"/>
        </w:rPr>
      </w:pPr>
      <w:r w:rsidRPr="0058663C">
        <w:rPr>
          <w:bCs/>
          <w:sz w:val="20"/>
          <w:szCs w:val="20"/>
        </w:rPr>
        <w:t>oświadczamy, że:</w:t>
      </w:r>
    </w:p>
    <w:p w14:paraId="71CD89E9" w14:textId="77777777" w:rsidR="0058663C" w:rsidRPr="0058663C" w:rsidRDefault="0058663C" w:rsidP="0058663C">
      <w:pPr>
        <w:rPr>
          <w:bCs/>
          <w:sz w:val="20"/>
          <w:szCs w:val="20"/>
        </w:rPr>
      </w:pPr>
    </w:p>
    <w:p w14:paraId="7530A7AD" w14:textId="77777777" w:rsidR="0058663C" w:rsidRPr="0058663C" w:rsidRDefault="0058663C" w:rsidP="0058663C">
      <w:pPr>
        <w:numPr>
          <w:ilvl w:val="0"/>
          <w:numId w:val="41"/>
        </w:numPr>
        <w:rPr>
          <w:bCs/>
          <w:sz w:val="20"/>
          <w:szCs w:val="20"/>
        </w:rPr>
      </w:pPr>
      <w:r w:rsidRPr="0058663C">
        <w:rPr>
          <w:bCs/>
          <w:sz w:val="20"/>
          <w:szCs w:val="20"/>
        </w:rPr>
        <w:t xml:space="preserve">deklarujemy i płacimy w sposób należyty i rzetelny zobowiązania </w:t>
      </w:r>
      <w:proofErr w:type="spellStart"/>
      <w:r w:rsidRPr="0058663C">
        <w:rPr>
          <w:bCs/>
          <w:sz w:val="20"/>
          <w:szCs w:val="20"/>
        </w:rPr>
        <w:t>prawno</w:t>
      </w:r>
      <w:proofErr w:type="spellEnd"/>
      <w:r w:rsidRPr="0058663C">
        <w:rPr>
          <w:bCs/>
          <w:sz w:val="20"/>
          <w:szCs w:val="20"/>
        </w:rPr>
        <w:t xml:space="preserve"> – podatkowe związane </w:t>
      </w:r>
      <w:r w:rsidRPr="0058663C">
        <w:rPr>
          <w:bCs/>
          <w:sz w:val="20"/>
          <w:szCs w:val="20"/>
        </w:rPr>
        <w:br/>
        <w:t>z podatkiem VAT;</w:t>
      </w:r>
    </w:p>
    <w:p w14:paraId="669D97C0" w14:textId="77777777" w:rsidR="0058663C" w:rsidRPr="0058663C" w:rsidRDefault="0058663C" w:rsidP="0058663C">
      <w:pPr>
        <w:numPr>
          <w:ilvl w:val="0"/>
          <w:numId w:val="41"/>
        </w:numPr>
        <w:rPr>
          <w:bCs/>
          <w:sz w:val="20"/>
          <w:szCs w:val="20"/>
        </w:rPr>
      </w:pPr>
      <w:r w:rsidRPr="0058663C">
        <w:rPr>
          <w:bCs/>
          <w:sz w:val="20"/>
          <w:szCs w:val="20"/>
        </w:rPr>
        <w:t xml:space="preserve">rozpoczęliśmy prowadzenie działalności gospodarczej w dniu ………..................…… (wskazać </w:t>
      </w:r>
      <w:r w:rsidRPr="0058663C">
        <w:rPr>
          <w:bCs/>
          <w:i/>
          <w:iCs/>
          <w:sz w:val="20"/>
          <w:szCs w:val="20"/>
        </w:rPr>
        <w:t>dzień-miesiąc-rok</w:t>
      </w:r>
      <w:r w:rsidRPr="0058663C">
        <w:rPr>
          <w:bCs/>
          <w:sz w:val="20"/>
          <w:szCs w:val="20"/>
        </w:rPr>
        <w:t>);</w:t>
      </w:r>
    </w:p>
    <w:p w14:paraId="46D37CFD" w14:textId="77777777" w:rsidR="0058663C" w:rsidRPr="0058663C" w:rsidRDefault="0058663C" w:rsidP="0058663C">
      <w:pPr>
        <w:numPr>
          <w:ilvl w:val="0"/>
          <w:numId w:val="41"/>
        </w:numPr>
        <w:rPr>
          <w:bCs/>
          <w:i/>
          <w:iCs/>
          <w:sz w:val="20"/>
          <w:szCs w:val="20"/>
        </w:rPr>
      </w:pPr>
      <w:r w:rsidRPr="0058663C">
        <w:rPr>
          <w:bCs/>
          <w:sz w:val="20"/>
          <w:szCs w:val="20"/>
        </w:rPr>
        <w:t>miejscem prowadzenia działalności gospodarczej jest ….......…..............................…</w:t>
      </w:r>
      <w:r w:rsidRPr="0058663C">
        <w:rPr>
          <w:bCs/>
          <w:i/>
          <w:iCs/>
          <w:sz w:val="20"/>
          <w:szCs w:val="20"/>
        </w:rPr>
        <w:t xml:space="preserve"> (wskazać dokładny adres)</w:t>
      </w:r>
      <w:r w:rsidRPr="0058663C">
        <w:rPr>
          <w:bCs/>
          <w:iCs/>
          <w:sz w:val="20"/>
          <w:szCs w:val="20"/>
        </w:rPr>
        <w:t>.</w:t>
      </w:r>
    </w:p>
    <w:p w14:paraId="3E70C0DC" w14:textId="77777777" w:rsidR="0058663C" w:rsidRPr="005B0D9F" w:rsidRDefault="0058663C" w:rsidP="00F932D5">
      <w:pPr>
        <w:rPr>
          <w:sz w:val="20"/>
          <w:szCs w:val="20"/>
        </w:rPr>
      </w:pPr>
    </w:p>
    <w:p w14:paraId="196DB55D" w14:textId="77777777" w:rsidR="00CD3720" w:rsidRPr="00F932D5" w:rsidRDefault="00CD3720" w:rsidP="35D9E0A4">
      <w:pPr>
        <w:shd w:val="clear" w:color="auto" w:fill="FFFFFF" w:themeFill="background1"/>
        <w:tabs>
          <w:tab w:val="left" w:pos="274"/>
        </w:tabs>
        <w:ind w:left="10"/>
        <w:rPr>
          <w:rFonts w:cs="Arial"/>
          <w:sz w:val="18"/>
          <w:szCs w:val="18"/>
        </w:rPr>
      </w:pPr>
    </w:p>
    <w:tbl>
      <w:tblPr>
        <w:tblpPr w:leftFromText="141" w:rightFromText="141" w:vertAnchor="text" w:tblpY="129"/>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BB131C" w:rsidRPr="00F932D5" w14:paraId="6F8EECC9" w14:textId="77777777" w:rsidTr="00BB131C">
        <w:trPr>
          <w:cantSplit/>
          <w:trHeight w:val="703"/>
        </w:trPr>
        <w:tc>
          <w:tcPr>
            <w:tcW w:w="590" w:type="dxa"/>
            <w:vAlign w:val="center"/>
          </w:tcPr>
          <w:p w14:paraId="6E2047A3" w14:textId="77777777" w:rsidR="00BB131C" w:rsidRPr="00F932D5" w:rsidRDefault="00BB131C" w:rsidP="00BB131C">
            <w:pPr>
              <w:spacing w:line="240" w:lineRule="auto"/>
              <w:jc w:val="center"/>
              <w:rPr>
                <w:rFonts w:cs="Arial"/>
                <w:sz w:val="18"/>
                <w:szCs w:val="18"/>
              </w:rPr>
            </w:pPr>
            <w:r w:rsidRPr="00F932D5">
              <w:rPr>
                <w:rFonts w:cs="Arial"/>
                <w:sz w:val="18"/>
                <w:szCs w:val="18"/>
              </w:rPr>
              <w:t>Lp.</w:t>
            </w:r>
          </w:p>
        </w:tc>
        <w:tc>
          <w:tcPr>
            <w:tcW w:w="4140" w:type="dxa"/>
            <w:vAlign w:val="center"/>
          </w:tcPr>
          <w:p w14:paraId="67691A85" w14:textId="77777777" w:rsidR="00BB131C" w:rsidRPr="00F932D5" w:rsidRDefault="00BB131C" w:rsidP="00BB131C">
            <w:pPr>
              <w:spacing w:line="240" w:lineRule="auto"/>
              <w:jc w:val="center"/>
              <w:rPr>
                <w:rFonts w:cs="Arial"/>
                <w:sz w:val="18"/>
                <w:szCs w:val="18"/>
              </w:rPr>
            </w:pPr>
            <w:r w:rsidRPr="00F932D5">
              <w:rPr>
                <w:rFonts w:cs="Arial"/>
                <w:sz w:val="18"/>
                <w:szCs w:val="18"/>
              </w:rPr>
              <w:t>Nazwisko i imię osoby (osób) uprawnionej(</w:t>
            </w:r>
            <w:proofErr w:type="spellStart"/>
            <w:r w:rsidRPr="00F932D5">
              <w:rPr>
                <w:rFonts w:cs="Arial"/>
                <w:sz w:val="18"/>
                <w:szCs w:val="18"/>
              </w:rPr>
              <w:t>ych</w:t>
            </w:r>
            <w:proofErr w:type="spellEnd"/>
            <w:r w:rsidRPr="00F932D5">
              <w:rPr>
                <w:rFonts w:cs="Arial"/>
                <w:sz w:val="18"/>
                <w:szCs w:val="18"/>
              </w:rPr>
              <w:t>) do występowania w obrocie prawnym lub posiadającej (</w:t>
            </w:r>
            <w:proofErr w:type="spellStart"/>
            <w:r w:rsidRPr="00F932D5">
              <w:rPr>
                <w:rFonts w:cs="Arial"/>
                <w:sz w:val="18"/>
                <w:szCs w:val="18"/>
              </w:rPr>
              <w:t>ych</w:t>
            </w:r>
            <w:proofErr w:type="spellEnd"/>
            <w:r w:rsidRPr="00F932D5">
              <w:rPr>
                <w:rFonts w:cs="Arial"/>
                <w:sz w:val="18"/>
                <w:szCs w:val="18"/>
              </w:rPr>
              <w:t>) pełnomocnictwo</w:t>
            </w:r>
          </w:p>
        </w:tc>
        <w:tc>
          <w:tcPr>
            <w:tcW w:w="3080" w:type="dxa"/>
            <w:vAlign w:val="center"/>
          </w:tcPr>
          <w:p w14:paraId="462B4625" w14:textId="77777777" w:rsidR="00BB131C" w:rsidRPr="00F932D5" w:rsidRDefault="00BB131C" w:rsidP="00BB131C">
            <w:pPr>
              <w:spacing w:line="240" w:lineRule="auto"/>
              <w:jc w:val="center"/>
              <w:rPr>
                <w:rFonts w:cs="Arial"/>
                <w:sz w:val="18"/>
                <w:szCs w:val="18"/>
              </w:rPr>
            </w:pPr>
            <w:r w:rsidRPr="00F932D5">
              <w:rPr>
                <w:rFonts w:cs="Arial"/>
                <w:sz w:val="18"/>
                <w:szCs w:val="18"/>
              </w:rPr>
              <w:t>Podpis(y) osoby(osób) uprawnionej (</w:t>
            </w:r>
            <w:proofErr w:type="spellStart"/>
            <w:r w:rsidRPr="00F932D5">
              <w:rPr>
                <w:rFonts w:cs="Arial"/>
                <w:sz w:val="18"/>
                <w:szCs w:val="18"/>
              </w:rPr>
              <w:t>ych</w:t>
            </w:r>
            <w:proofErr w:type="spellEnd"/>
            <w:r w:rsidRPr="00F932D5">
              <w:rPr>
                <w:rFonts w:cs="Arial"/>
                <w:sz w:val="18"/>
                <w:szCs w:val="18"/>
              </w:rPr>
              <w:t>)</w:t>
            </w:r>
          </w:p>
        </w:tc>
        <w:tc>
          <w:tcPr>
            <w:tcW w:w="1800" w:type="dxa"/>
            <w:vAlign w:val="center"/>
          </w:tcPr>
          <w:p w14:paraId="052ECD84" w14:textId="77777777" w:rsidR="00BB131C" w:rsidRPr="00F932D5" w:rsidRDefault="00BB131C" w:rsidP="00BB131C">
            <w:pPr>
              <w:spacing w:line="240" w:lineRule="auto"/>
              <w:jc w:val="center"/>
              <w:rPr>
                <w:rFonts w:cs="Arial"/>
                <w:sz w:val="18"/>
                <w:szCs w:val="18"/>
              </w:rPr>
            </w:pPr>
            <w:r w:rsidRPr="00F932D5">
              <w:rPr>
                <w:rFonts w:cs="Arial"/>
                <w:sz w:val="18"/>
                <w:szCs w:val="18"/>
              </w:rPr>
              <w:t>Miejscowość i data</w:t>
            </w:r>
          </w:p>
        </w:tc>
      </w:tr>
      <w:tr w:rsidR="00BB131C" w:rsidRPr="00F932D5" w14:paraId="5243C2BC" w14:textId="77777777" w:rsidTr="00BB131C">
        <w:trPr>
          <w:cantSplit/>
          <w:trHeight w:val="674"/>
        </w:trPr>
        <w:tc>
          <w:tcPr>
            <w:tcW w:w="590" w:type="dxa"/>
          </w:tcPr>
          <w:p w14:paraId="591EBED3" w14:textId="77777777" w:rsidR="00BB131C" w:rsidRPr="00F932D5" w:rsidRDefault="00BB131C" w:rsidP="00BB131C">
            <w:pPr>
              <w:rPr>
                <w:rFonts w:cs="Arial"/>
                <w:b/>
                <w:sz w:val="20"/>
                <w:szCs w:val="20"/>
              </w:rPr>
            </w:pPr>
          </w:p>
        </w:tc>
        <w:tc>
          <w:tcPr>
            <w:tcW w:w="4140" w:type="dxa"/>
          </w:tcPr>
          <w:p w14:paraId="0B8B7C66" w14:textId="77777777" w:rsidR="00BB131C" w:rsidRPr="00F932D5" w:rsidRDefault="00BB131C" w:rsidP="00BB131C">
            <w:pPr>
              <w:rPr>
                <w:rFonts w:cs="Arial"/>
                <w:b/>
                <w:sz w:val="20"/>
                <w:szCs w:val="20"/>
              </w:rPr>
            </w:pPr>
          </w:p>
          <w:p w14:paraId="012FFD12" w14:textId="77777777" w:rsidR="00BB131C" w:rsidRPr="00F932D5" w:rsidRDefault="00BB131C" w:rsidP="00BB131C">
            <w:pPr>
              <w:rPr>
                <w:rFonts w:cs="Arial"/>
                <w:b/>
                <w:sz w:val="20"/>
                <w:szCs w:val="20"/>
              </w:rPr>
            </w:pPr>
          </w:p>
        </w:tc>
        <w:tc>
          <w:tcPr>
            <w:tcW w:w="3080" w:type="dxa"/>
          </w:tcPr>
          <w:p w14:paraId="290C4EDE" w14:textId="77777777" w:rsidR="00BB131C" w:rsidRPr="00F932D5" w:rsidRDefault="00BB131C" w:rsidP="00BB131C">
            <w:pPr>
              <w:rPr>
                <w:rFonts w:cs="Arial"/>
                <w:b/>
                <w:sz w:val="20"/>
                <w:szCs w:val="20"/>
              </w:rPr>
            </w:pPr>
          </w:p>
        </w:tc>
        <w:tc>
          <w:tcPr>
            <w:tcW w:w="1800" w:type="dxa"/>
          </w:tcPr>
          <w:p w14:paraId="583A5E62" w14:textId="77777777" w:rsidR="00BB131C" w:rsidRPr="00F932D5" w:rsidRDefault="00BB131C" w:rsidP="00BB131C">
            <w:pPr>
              <w:rPr>
                <w:rFonts w:cs="Arial"/>
                <w:b/>
                <w:sz w:val="20"/>
                <w:szCs w:val="20"/>
              </w:rPr>
            </w:pPr>
          </w:p>
        </w:tc>
      </w:tr>
    </w:tbl>
    <w:p w14:paraId="4A4C168F" w14:textId="152A1619" w:rsidR="00F932D5" w:rsidRDefault="00F932D5" w:rsidP="00F932D5">
      <w:pPr>
        <w:shd w:val="clear" w:color="auto" w:fill="FFFFFF" w:themeFill="background1"/>
        <w:tabs>
          <w:tab w:val="left" w:pos="274"/>
        </w:tabs>
        <w:ind w:left="10"/>
        <w:rPr>
          <w:rFonts w:cs="Arial"/>
          <w:sz w:val="20"/>
          <w:szCs w:val="20"/>
        </w:rPr>
      </w:pPr>
    </w:p>
    <w:p w14:paraId="0A9E7DC0" w14:textId="6D9343F8" w:rsidR="00175E56" w:rsidRDefault="00175E56" w:rsidP="00F932D5">
      <w:pPr>
        <w:shd w:val="clear" w:color="auto" w:fill="FFFFFF" w:themeFill="background1"/>
        <w:tabs>
          <w:tab w:val="left" w:pos="274"/>
        </w:tabs>
        <w:ind w:left="10"/>
        <w:rPr>
          <w:rFonts w:cs="Arial"/>
          <w:sz w:val="20"/>
          <w:szCs w:val="20"/>
        </w:rPr>
      </w:pPr>
    </w:p>
    <w:p w14:paraId="45A375AF" w14:textId="771614BF" w:rsidR="00175E56" w:rsidRDefault="00175E56" w:rsidP="00F932D5">
      <w:pPr>
        <w:shd w:val="clear" w:color="auto" w:fill="FFFFFF" w:themeFill="background1"/>
        <w:tabs>
          <w:tab w:val="left" w:pos="274"/>
        </w:tabs>
        <w:ind w:left="10"/>
        <w:rPr>
          <w:rFonts w:cs="Arial"/>
          <w:sz w:val="20"/>
          <w:szCs w:val="20"/>
        </w:rPr>
      </w:pPr>
    </w:p>
    <w:p w14:paraId="2526E491" w14:textId="30A839CB" w:rsidR="00175E56" w:rsidRDefault="00175E56" w:rsidP="00F932D5">
      <w:pPr>
        <w:shd w:val="clear" w:color="auto" w:fill="FFFFFF" w:themeFill="background1"/>
        <w:tabs>
          <w:tab w:val="left" w:pos="274"/>
        </w:tabs>
        <w:ind w:left="10"/>
        <w:rPr>
          <w:rFonts w:cs="Arial"/>
          <w:sz w:val="20"/>
          <w:szCs w:val="20"/>
        </w:rPr>
      </w:pPr>
    </w:p>
    <w:p w14:paraId="40BDF9C3" w14:textId="286A8D0F" w:rsidR="00175E56" w:rsidRDefault="00175E56" w:rsidP="00F932D5">
      <w:pPr>
        <w:shd w:val="clear" w:color="auto" w:fill="FFFFFF" w:themeFill="background1"/>
        <w:tabs>
          <w:tab w:val="left" w:pos="274"/>
        </w:tabs>
        <w:ind w:left="10"/>
        <w:rPr>
          <w:rFonts w:cs="Arial"/>
          <w:sz w:val="20"/>
          <w:szCs w:val="20"/>
        </w:rPr>
      </w:pPr>
    </w:p>
    <w:p w14:paraId="1AB2487A" w14:textId="27F0468D" w:rsidR="00175E56" w:rsidRDefault="00175E56" w:rsidP="00F932D5">
      <w:pPr>
        <w:shd w:val="clear" w:color="auto" w:fill="FFFFFF" w:themeFill="background1"/>
        <w:tabs>
          <w:tab w:val="left" w:pos="274"/>
        </w:tabs>
        <w:ind w:left="10"/>
        <w:rPr>
          <w:rFonts w:cs="Arial"/>
          <w:sz w:val="20"/>
          <w:szCs w:val="20"/>
        </w:rPr>
      </w:pPr>
    </w:p>
    <w:p w14:paraId="47CF5D73" w14:textId="246E4E48" w:rsidR="00175E56" w:rsidRDefault="00175E56" w:rsidP="00F932D5">
      <w:pPr>
        <w:shd w:val="clear" w:color="auto" w:fill="FFFFFF" w:themeFill="background1"/>
        <w:tabs>
          <w:tab w:val="left" w:pos="274"/>
        </w:tabs>
        <w:ind w:left="10"/>
        <w:rPr>
          <w:rFonts w:cs="Arial"/>
          <w:sz w:val="20"/>
          <w:szCs w:val="20"/>
        </w:rPr>
      </w:pPr>
    </w:p>
    <w:p w14:paraId="36BDD91A" w14:textId="718C6874" w:rsidR="00175E56" w:rsidRDefault="00175E56" w:rsidP="00F932D5">
      <w:pPr>
        <w:shd w:val="clear" w:color="auto" w:fill="FFFFFF" w:themeFill="background1"/>
        <w:tabs>
          <w:tab w:val="left" w:pos="274"/>
        </w:tabs>
        <w:ind w:left="10"/>
        <w:rPr>
          <w:rFonts w:cs="Arial"/>
          <w:sz w:val="20"/>
          <w:szCs w:val="20"/>
        </w:rPr>
      </w:pPr>
    </w:p>
    <w:p w14:paraId="32902CE4" w14:textId="11AB1509" w:rsidR="00175E56" w:rsidRDefault="00175E56" w:rsidP="00F932D5">
      <w:pPr>
        <w:shd w:val="clear" w:color="auto" w:fill="FFFFFF" w:themeFill="background1"/>
        <w:tabs>
          <w:tab w:val="left" w:pos="274"/>
        </w:tabs>
        <w:ind w:left="10"/>
        <w:rPr>
          <w:rFonts w:cs="Arial"/>
          <w:sz w:val="20"/>
          <w:szCs w:val="20"/>
        </w:rPr>
      </w:pPr>
    </w:p>
    <w:p w14:paraId="6B52A80C" w14:textId="3A7DE461" w:rsidR="00175E56" w:rsidRDefault="00175E56" w:rsidP="00F932D5">
      <w:pPr>
        <w:shd w:val="clear" w:color="auto" w:fill="FFFFFF" w:themeFill="background1"/>
        <w:tabs>
          <w:tab w:val="left" w:pos="274"/>
        </w:tabs>
        <w:ind w:left="10"/>
        <w:rPr>
          <w:rFonts w:cs="Arial"/>
          <w:sz w:val="20"/>
          <w:szCs w:val="20"/>
        </w:rPr>
      </w:pPr>
    </w:p>
    <w:p w14:paraId="0AAF3642" w14:textId="4C40957D" w:rsidR="00175E56" w:rsidRDefault="00175E56" w:rsidP="00F932D5">
      <w:pPr>
        <w:shd w:val="clear" w:color="auto" w:fill="FFFFFF" w:themeFill="background1"/>
        <w:tabs>
          <w:tab w:val="left" w:pos="274"/>
        </w:tabs>
        <w:ind w:left="10"/>
        <w:rPr>
          <w:rFonts w:cs="Arial"/>
          <w:sz w:val="20"/>
          <w:szCs w:val="20"/>
        </w:rPr>
      </w:pPr>
    </w:p>
    <w:p w14:paraId="64B3B9D8" w14:textId="3F4208BE" w:rsidR="00175E56" w:rsidRDefault="00175E56" w:rsidP="00F932D5">
      <w:pPr>
        <w:shd w:val="clear" w:color="auto" w:fill="FFFFFF" w:themeFill="background1"/>
        <w:tabs>
          <w:tab w:val="left" w:pos="274"/>
        </w:tabs>
        <w:ind w:left="10"/>
        <w:rPr>
          <w:rFonts w:cs="Arial"/>
          <w:sz w:val="20"/>
          <w:szCs w:val="20"/>
        </w:rPr>
      </w:pPr>
    </w:p>
    <w:p w14:paraId="4CC9C834" w14:textId="77777777" w:rsidR="00175E56" w:rsidRDefault="00175E56" w:rsidP="00175E56">
      <w:pPr>
        <w:shd w:val="clear" w:color="auto" w:fill="FFFFFF" w:themeFill="background1"/>
        <w:tabs>
          <w:tab w:val="left" w:pos="274"/>
        </w:tabs>
        <w:rPr>
          <w:rFonts w:cs="Arial"/>
          <w:sz w:val="20"/>
          <w:szCs w:val="20"/>
        </w:rPr>
      </w:pPr>
    </w:p>
    <w:p w14:paraId="741247A2" w14:textId="1DF1F2CC" w:rsidR="00175E56" w:rsidRPr="00506788" w:rsidRDefault="00175E56" w:rsidP="00175E56">
      <w:pPr>
        <w:jc w:val="right"/>
        <w:rPr>
          <w:rFonts w:cs="Arial"/>
          <w:b/>
          <w:bCs/>
          <w:sz w:val="20"/>
          <w:szCs w:val="20"/>
        </w:rPr>
      </w:pPr>
      <w:r w:rsidRPr="00506788">
        <w:rPr>
          <w:rFonts w:cs="Arial"/>
          <w:b/>
          <w:bCs/>
          <w:sz w:val="20"/>
          <w:szCs w:val="20"/>
        </w:rPr>
        <w:t xml:space="preserve">Załącznik nr </w:t>
      </w:r>
      <w:r>
        <w:rPr>
          <w:rFonts w:cs="Arial"/>
          <w:b/>
          <w:bCs/>
          <w:sz w:val="20"/>
          <w:szCs w:val="20"/>
        </w:rPr>
        <w:t>6</w:t>
      </w:r>
      <w:r w:rsidRPr="00506788">
        <w:rPr>
          <w:rFonts w:cs="Arial"/>
          <w:b/>
          <w:bCs/>
          <w:sz w:val="20"/>
          <w:szCs w:val="20"/>
        </w:rPr>
        <w:t xml:space="preserve"> do SWZ</w:t>
      </w:r>
    </w:p>
    <w:p w14:paraId="7C52FC65" w14:textId="77777777" w:rsidR="00175E56" w:rsidRPr="00E7374C" w:rsidRDefault="00175E56" w:rsidP="00175E56">
      <w:pPr>
        <w:jc w:val="right"/>
        <w:rPr>
          <w:rFonts w:cs="Arial"/>
          <w:b/>
          <w:bCs/>
          <w:sz w:val="20"/>
          <w:szCs w:val="20"/>
          <w:highlight w:val="yellow"/>
        </w:rPr>
      </w:pPr>
    </w:p>
    <w:p w14:paraId="16A9BA49" w14:textId="77777777" w:rsidR="00175E56" w:rsidRPr="00506788" w:rsidRDefault="00175E56" w:rsidP="00175E56">
      <w:pPr>
        <w:tabs>
          <w:tab w:val="left" w:pos="567"/>
          <w:tab w:val="right" w:pos="10065"/>
        </w:tabs>
        <w:spacing w:line="240" w:lineRule="auto"/>
        <w:ind w:left="567"/>
        <w:jc w:val="center"/>
        <w:rPr>
          <w:rFonts w:cs="Arial"/>
          <w:b/>
          <w:sz w:val="20"/>
          <w:szCs w:val="20"/>
        </w:rPr>
      </w:pPr>
      <w:r w:rsidRPr="00506788">
        <w:rPr>
          <w:rFonts w:cs="Arial"/>
          <w:b/>
          <w:sz w:val="20"/>
          <w:szCs w:val="20"/>
        </w:rPr>
        <w:t>Formularz cenow</w:t>
      </w:r>
      <w:r>
        <w:rPr>
          <w:rFonts w:cs="Arial"/>
          <w:b/>
          <w:sz w:val="20"/>
          <w:szCs w:val="20"/>
        </w:rPr>
        <w:t>y</w:t>
      </w:r>
    </w:p>
    <w:p w14:paraId="085C4549" w14:textId="77777777" w:rsidR="00175E56" w:rsidRPr="00506788" w:rsidRDefault="00175E56" w:rsidP="00175E56">
      <w:pPr>
        <w:spacing w:line="240" w:lineRule="auto"/>
        <w:ind w:firstLine="567"/>
        <w:jc w:val="center"/>
        <w:rPr>
          <w:rFonts w:cs="Arial"/>
          <w:sz w:val="20"/>
          <w:szCs w:val="20"/>
        </w:rPr>
      </w:pPr>
      <w:r w:rsidRPr="00506788">
        <w:rPr>
          <w:rFonts w:cs="Arial"/>
          <w:b/>
          <w:sz w:val="20"/>
          <w:szCs w:val="20"/>
        </w:rPr>
        <w:t>/w oddzielnym pliku/</w:t>
      </w:r>
    </w:p>
    <w:p w14:paraId="635626A1" w14:textId="77777777" w:rsidR="00175E56" w:rsidRDefault="00175E56" w:rsidP="00F932D5">
      <w:pPr>
        <w:shd w:val="clear" w:color="auto" w:fill="FFFFFF" w:themeFill="background1"/>
        <w:tabs>
          <w:tab w:val="left" w:pos="274"/>
        </w:tabs>
        <w:ind w:left="10"/>
        <w:rPr>
          <w:rFonts w:cs="Arial"/>
          <w:sz w:val="20"/>
          <w:szCs w:val="20"/>
        </w:rPr>
      </w:pPr>
    </w:p>
    <w:p w14:paraId="1BF18217" w14:textId="203796B9" w:rsidR="00175E56" w:rsidRDefault="00175E56" w:rsidP="00F932D5">
      <w:pPr>
        <w:shd w:val="clear" w:color="auto" w:fill="FFFFFF" w:themeFill="background1"/>
        <w:tabs>
          <w:tab w:val="left" w:pos="274"/>
        </w:tabs>
        <w:ind w:left="10"/>
        <w:rPr>
          <w:rFonts w:cs="Arial"/>
          <w:sz w:val="20"/>
          <w:szCs w:val="20"/>
        </w:rPr>
      </w:pPr>
    </w:p>
    <w:p w14:paraId="0F9DF8EC" w14:textId="6DC639D3" w:rsidR="00175E56" w:rsidRDefault="00175E56" w:rsidP="00F932D5">
      <w:pPr>
        <w:shd w:val="clear" w:color="auto" w:fill="FFFFFF" w:themeFill="background1"/>
        <w:tabs>
          <w:tab w:val="left" w:pos="274"/>
        </w:tabs>
        <w:ind w:left="10"/>
        <w:rPr>
          <w:rFonts w:cs="Arial"/>
          <w:sz w:val="20"/>
          <w:szCs w:val="20"/>
        </w:rPr>
      </w:pPr>
    </w:p>
    <w:p w14:paraId="68A550DB" w14:textId="0B6D41A1" w:rsidR="00175E56" w:rsidRDefault="00175E56" w:rsidP="00F932D5">
      <w:pPr>
        <w:shd w:val="clear" w:color="auto" w:fill="FFFFFF" w:themeFill="background1"/>
        <w:tabs>
          <w:tab w:val="left" w:pos="274"/>
        </w:tabs>
        <w:ind w:left="10"/>
        <w:rPr>
          <w:rFonts w:cs="Arial"/>
          <w:sz w:val="20"/>
          <w:szCs w:val="20"/>
        </w:rPr>
      </w:pPr>
    </w:p>
    <w:p w14:paraId="797B72C2" w14:textId="3AFBABCD" w:rsidR="00175E56" w:rsidRDefault="00175E56" w:rsidP="00F932D5">
      <w:pPr>
        <w:shd w:val="clear" w:color="auto" w:fill="FFFFFF" w:themeFill="background1"/>
        <w:tabs>
          <w:tab w:val="left" w:pos="274"/>
        </w:tabs>
        <w:ind w:left="10"/>
        <w:rPr>
          <w:rFonts w:cs="Arial"/>
          <w:sz w:val="20"/>
          <w:szCs w:val="20"/>
        </w:rPr>
      </w:pPr>
    </w:p>
    <w:p w14:paraId="63FAAC84" w14:textId="1E4D2DE4" w:rsidR="00175E56" w:rsidRDefault="00175E56" w:rsidP="00F932D5">
      <w:pPr>
        <w:shd w:val="clear" w:color="auto" w:fill="FFFFFF" w:themeFill="background1"/>
        <w:tabs>
          <w:tab w:val="left" w:pos="274"/>
        </w:tabs>
        <w:ind w:left="10"/>
        <w:rPr>
          <w:rFonts w:cs="Arial"/>
          <w:sz w:val="20"/>
          <w:szCs w:val="20"/>
        </w:rPr>
      </w:pPr>
    </w:p>
    <w:p w14:paraId="11E654AE" w14:textId="71E492A8" w:rsidR="00175E56" w:rsidRDefault="00175E56" w:rsidP="00F932D5">
      <w:pPr>
        <w:shd w:val="clear" w:color="auto" w:fill="FFFFFF" w:themeFill="background1"/>
        <w:tabs>
          <w:tab w:val="left" w:pos="274"/>
        </w:tabs>
        <w:ind w:left="10"/>
        <w:rPr>
          <w:rFonts w:cs="Arial"/>
          <w:sz w:val="20"/>
          <w:szCs w:val="20"/>
        </w:rPr>
      </w:pPr>
    </w:p>
    <w:p w14:paraId="68DB3D3A" w14:textId="43F20355" w:rsidR="00175E56" w:rsidRDefault="00175E56" w:rsidP="00F932D5">
      <w:pPr>
        <w:shd w:val="clear" w:color="auto" w:fill="FFFFFF" w:themeFill="background1"/>
        <w:tabs>
          <w:tab w:val="left" w:pos="274"/>
        </w:tabs>
        <w:ind w:left="10"/>
        <w:rPr>
          <w:rFonts w:cs="Arial"/>
          <w:sz w:val="20"/>
          <w:szCs w:val="20"/>
        </w:rPr>
      </w:pPr>
    </w:p>
    <w:p w14:paraId="36769DE9" w14:textId="749E5D76" w:rsidR="00175E56" w:rsidRDefault="00175E56" w:rsidP="00F932D5">
      <w:pPr>
        <w:shd w:val="clear" w:color="auto" w:fill="FFFFFF" w:themeFill="background1"/>
        <w:tabs>
          <w:tab w:val="left" w:pos="274"/>
        </w:tabs>
        <w:ind w:left="10"/>
        <w:rPr>
          <w:rFonts w:cs="Arial"/>
          <w:sz w:val="20"/>
          <w:szCs w:val="20"/>
        </w:rPr>
      </w:pPr>
    </w:p>
    <w:p w14:paraId="7A74639C" w14:textId="7463F016" w:rsidR="00175E56" w:rsidRDefault="00175E56" w:rsidP="00F932D5">
      <w:pPr>
        <w:shd w:val="clear" w:color="auto" w:fill="FFFFFF" w:themeFill="background1"/>
        <w:tabs>
          <w:tab w:val="left" w:pos="274"/>
        </w:tabs>
        <w:ind w:left="10"/>
        <w:rPr>
          <w:rFonts w:cs="Arial"/>
          <w:sz w:val="20"/>
          <w:szCs w:val="20"/>
        </w:rPr>
      </w:pPr>
    </w:p>
    <w:p w14:paraId="38FE82F0" w14:textId="08BB56BF" w:rsidR="00175E56" w:rsidRDefault="00175E56" w:rsidP="00F932D5">
      <w:pPr>
        <w:shd w:val="clear" w:color="auto" w:fill="FFFFFF" w:themeFill="background1"/>
        <w:tabs>
          <w:tab w:val="left" w:pos="274"/>
        </w:tabs>
        <w:ind w:left="10"/>
        <w:rPr>
          <w:rFonts w:cs="Arial"/>
          <w:sz w:val="20"/>
          <w:szCs w:val="20"/>
        </w:rPr>
      </w:pPr>
    </w:p>
    <w:p w14:paraId="15FB86AD" w14:textId="43143C5D" w:rsidR="00175E56" w:rsidRDefault="00175E56" w:rsidP="00F932D5">
      <w:pPr>
        <w:shd w:val="clear" w:color="auto" w:fill="FFFFFF" w:themeFill="background1"/>
        <w:tabs>
          <w:tab w:val="left" w:pos="274"/>
        </w:tabs>
        <w:ind w:left="10"/>
        <w:rPr>
          <w:rFonts w:cs="Arial"/>
          <w:sz w:val="20"/>
          <w:szCs w:val="20"/>
        </w:rPr>
      </w:pPr>
    </w:p>
    <w:p w14:paraId="7A5C9146" w14:textId="6427A5FD" w:rsidR="00175E56" w:rsidRDefault="00175E56" w:rsidP="00F932D5">
      <w:pPr>
        <w:shd w:val="clear" w:color="auto" w:fill="FFFFFF" w:themeFill="background1"/>
        <w:tabs>
          <w:tab w:val="left" w:pos="274"/>
        </w:tabs>
        <w:ind w:left="10"/>
        <w:rPr>
          <w:rFonts w:cs="Arial"/>
          <w:sz w:val="20"/>
          <w:szCs w:val="20"/>
        </w:rPr>
      </w:pPr>
    </w:p>
    <w:p w14:paraId="6017CDC6" w14:textId="7E32BD41" w:rsidR="00175E56" w:rsidRDefault="00175E56" w:rsidP="00F932D5">
      <w:pPr>
        <w:shd w:val="clear" w:color="auto" w:fill="FFFFFF" w:themeFill="background1"/>
        <w:tabs>
          <w:tab w:val="left" w:pos="274"/>
        </w:tabs>
        <w:ind w:left="10"/>
        <w:rPr>
          <w:rFonts w:cs="Arial"/>
          <w:sz w:val="20"/>
          <w:szCs w:val="20"/>
        </w:rPr>
      </w:pPr>
    </w:p>
    <w:p w14:paraId="7B936DB5" w14:textId="0333D384" w:rsidR="00175E56" w:rsidRDefault="00175E56" w:rsidP="00F932D5">
      <w:pPr>
        <w:shd w:val="clear" w:color="auto" w:fill="FFFFFF" w:themeFill="background1"/>
        <w:tabs>
          <w:tab w:val="left" w:pos="274"/>
        </w:tabs>
        <w:ind w:left="10"/>
        <w:rPr>
          <w:rFonts w:cs="Arial"/>
          <w:sz w:val="20"/>
          <w:szCs w:val="20"/>
        </w:rPr>
      </w:pPr>
    </w:p>
    <w:p w14:paraId="764623D9" w14:textId="6AEFD9E9" w:rsidR="00175E56" w:rsidRDefault="00175E56" w:rsidP="00F932D5">
      <w:pPr>
        <w:shd w:val="clear" w:color="auto" w:fill="FFFFFF" w:themeFill="background1"/>
        <w:tabs>
          <w:tab w:val="left" w:pos="274"/>
        </w:tabs>
        <w:ind w:left="10"/>
        <w:rPr>
          <w:rFonts w:cs="Arial"/>
          <w:sz w:val="20"/>
          <w:szCs w:val="20"/>
        </w:rPr>
      </w:pPr>
    </w:p>
    <w:p w14:paraId="0E87AF37" w14:textId="52246DE4" w:rsidR="00175E56" w:rsidRDefault="00175E56" w:rsidP="00F932D5">
      <w:pPr>
        <w:shd w:val="clear" w:color="auto" w:fill="FFFFFF" w:themeFill="background1"/>
        <w:tabs>
          <w:tab w:val="left" w:pos="274"/>
        </w:tabs>
        <w:ind w:left="10"/>
        <w:rPr>
          <w:rFonts w:cs="Arial"/>
          <w:sz w:val="20"/>
          <w:szCs w:val="20"/>
        </w:rPr>
      </w:pPr>
    </w:p>
    <w:p w14:paraId="5A98A156" w14:textId="6AB16EC2" w:rsidR="00175E56" w:rsidRDefault="00175E56" w:rsidP="00F932D5">
      <w:pPr>
        <w:shd w:val="clear" w:color="auto" w:fill="FFFFFF" w:themeFill="background1"/>
        <w:tabs>
          <w:tab w:val="left" w:pos="274"/>
        </w:tabs>
        <w:ind w:left="10"/>
        <w:rPr>
          <w:rFonts w:cs="Arial"/>
          <w:sz w:val="20"/>
          <w:szCs w:val="20"/>
        </w:rPr>
      </w:pPr>
    </w:p>
    <w:p w14:paraId="33F306CF" w14:textId="029AC181" w:rsidR="00175E56" w:rsidRDefault="00175E56" w:rsidP="00F932D5">
      <w:pPr>
        <w:shd w:val="clear" w:color="auto" w:fill="FFFFFF" w:themeFill="background1"/>
        <w:tabs>
          <w:tab w:val="left" w:pos="274"/>
        </w:tabs>
        <w:ind w:left="10"/>
        <w:rPr>
          <w:rFonts w:cs="Arial"/>
          <w:sz w:val="20"/>
          <w:szCs w:val="20"/>
        </w:rPr>
      </w:pPr>
    </w:p>
    <w:p w14:paraId="05FE177B" w14:textId="0D84868F" w:rsidR="00175E56" w:rsidRDefault="00175E56" w:rsidP="00F932D5">
      <w:pPr>
        <w:shd w:val="clear" w:color="auto" w:fill="FFFFFF" w:themeFill="background1"/>
        <w:tabs>
          <w:tab w:val="left" w:pos="274"/>
        </w:tabs>
        <w:ind w:left="10"/>
        <w:rPr>
          <w:rFonts w:cs="Arial"/>
          <w:sz w:val="20"/>
          <w:szCs w:val="20"/>
        </w:rPr>
      </w:pPr>
    </w:p>
    <w:p w14:paraId="302ACC81" w14:textId="28DBD455" w:rsidR="00175E56" w:rsidRDefault="00175E56" w:rsidP="00F932D5">
      <w:pPr>
        <w:shd w:val="clear" w:color="auto" w:fill="FFFFFF" w:themeFill="background1"/>
        <w:tabs>
          <w:tab w:val="left" w:pos="274"/>
        </w:tabs>
        <w:ind w:left="10"/>
        <w:rPr>
          <w:rFonts w:cs="Arial"/>
          <w:sz w:val="20"/>
          <w:szCs w:val="20"/>
        </w:rPr>
      </w:pPr>
    </w:p>
    <w:p w14:paraId="146D848B" w14:textId="46832967" w:rsidR="00175E56" w:rsidRDefault="00175E56" w:rsidP="00F932D5">
      <w:pPr>
        <w:shd w:val="clear" w:color="auto" w:fill="FFFFFF" w:themeFill="background1"/>
        <w:tabs>
          <w:tab w:val="left" w:pos="274"/>
        </w:tabs>
        <w:ind w:left="10"/>
        <w:rPr>
          <w:rFonts w:cs="Arial"/>
          <w:sz w:val="20"/>
          <w:szCs w:val="20"/>
        </w:rPr>
      </w:pPr>
    </w:p>
    <w:p w14:paraId="30D82ABD" w14:textId="31346693" w:rsidR="00175E56" w:rsidRDefault="00175E56" w:rsidP="00F932D5">
      <w:pPr>
        <w:shd w:val="clear" w:color="auto" w:fill="FFFFFF" w:themeFill="background1"/>
        <w:tabs>
          <w:tab w:val="left" w:pos="274"/>
        </w:tabs>
        <w:ind w:left="10"/>
        <w:rPr>
          <w:rFonts w:cs="Arial"/>
          <w:sz w:val="20"/>
          <w:szCs w:val="20"/>
        </w:rPr>
      </w:pPr>
    </w:p>
    <w:p w14:paraId="424FEAF8" w14:textId="1AAE1D97" w:rsidR="00175E56" w:rsidRDefault="00175E56" w:rsidP="00F932D5">
      <w:pPr>
        <w:shd w:val="clear" w:color="auto" w:fill="FFFFFF" w:themeFill="background1"/>
        <w:tabs>
          <w:tab w:val="left" w:pos="274"/>
        </w:tabs>
        <w:ind w:left="10"/>
        <w:rPr>
          <w:rFonts w:cs="Arial"/>
          <w:sz w:val="20"/>
          <w:szCs w:val="20"/>
        </w:rPr>
      </w:pPr>
    </w:p>
    <w:p w14:paraId="24B1F9BB" w14:textId="67300021" w:rsidR="00175E56" w:rsidRDefault="00175E56" w:rsidP="00F932D5">
      <w:pPr>
        <w:shd w:val="clear" w:color="auto" w:fill="FFFFFF" w:themeFill="background1"/>
        <w:tabs>
          <w:tab w:val="left" w:pos="274"/>
        </w:tabs>
        <w:ind w:left="10"/>
        <w:rPr>
          <w:rFonts w:cs="Arial"/>
          <w:sz w:val="20"/>
          <w:szCs w:val="20"/>
        </w:rPr>
      </w:pPr>
    </w:p>
    <w:p w14:paraId="3781F171" w14:textId="5F2759D8" w:rsidR="00175E56" w:rsidRDefault="00175E56" w:rsidP="00F932D5">
      <w:pPr>
        <w:shd w:val="clear" w:color="auto" w:fill="FFFFFF" w:themeFill="background1"/>
        <w:tabs>
          <w:tab w:val="left" w:pos="274"/>
        </w:tabs>
        <w:ind w:left="10"/>
        <w:rPr>
          <w:rFonts w:cs="Arial"/>
          <w:sz w:val="20"/>
          <w:szCs w:val="20"/>
        </w:rPr>
      </w:pPr>
    </w:p>
    <w:p w14:paraId="03AEA7B0" w14:textId="17C21AE9" w:rsidR="00175E56" w:rsidRDefault="00175E56" w:rsidP="00F932D5">
      <w:pPr>
        <w:shd w:val="clear" w:color="auto" w:fill="FFFFFF" w:themeFill="background1"/>
        <w:tabs>
          <w:tab w:val="left" w:pos="274"/>
        </w:tabs>
        <w:ind w:left="10"/>
        <w:rPr>
          <w:rFonts w:cs="Arial"/>
          <w:sz w:val="20"/>
          <w:szCs w:val="20"/>
        </w:rPr>
      </w:pPr>
    </w:p>
    <w:p w14:paraId="0C8F2C12" w14:textId="3B42F597" w:rsidR="00175E56" w:rsidRDefault="00175E56" w:rsidP="00F932D5">
      <w:pPr>
        <w:shd w:val="clear" w:color="auto" w:fill="FFFFFF" w:themeFill="background1"/>
        <w:tabs>
          <w:tab w:val="left" w:pos="274"/>
        </w:tabs>
        <w:ind w:left="10"/>
        <w:rPr>
          <w:rFonts w:cs="Arial"/>
          <w:sz w:val="20"/>
          <w:szCs w:val="20"/>
        </w:rPr>
      </w:pPr>
    </w:p>
    <w:p w14:paraId="12D4654B" w14:textId="6904BF6B" w:rsidR="00175E56" w:rsidRDefault="00175E56" w:rsidP="00F932D5">
      <w:pPr>
        <w:shd w:val="clear" w:color="auto" w:fill="FFFFFF" w:themeFill="background1"/>
        <w:tabs>
          <w:tab w:val="left" w:pos="274"/>
        </w:tabs>
        <w:ind w:left="10"/>
        <w:rPr>
          <w:rFonts w:cs="Arial"/>
          <w:sz w:val="20"/>
          <w:szCs w:val="20"/>
        </w:rPr>
      </w:pPr>
    </w:p>
    <w:p w14:paraId="763058BD" w14:textId="286888BC" w:rsidR="00175E56" w:rsidRDefault="00175E56" w:rsidP="00F932D5">
      <w:pPr>
        <w:shd w:val="clear" w:color="auto" w:fill="FFFFFF" w:themeFill="background1"/>
        <w:tabs>
          <w:tab w:val="left" w:pos="274"/>
        </w:tabs>
        <w:ind w:left="10"/>
        <w:rPr>
          <w:rFonts w:cs="Arial"/>
          <w:sz w:val="20"/>
          <w:szCs w:val="20"/>
        </w:rPr>
      </w:pPr>
    </w:p>
    <w:p w14:paraId="4D525E40" w14:textId="199A6969" w:rsidR="00175E56" w:rsidRDefault="00175E56" w:rsidP="00F932D5">
      <w:pPr>
        <w:shd w:val="clear" w:color="auto" w:fill="FFFFFF" w:themeFill="background1"/>
        <w:tabs>
          <w:tab w:val="left" w:pos="274"/>
        </w:tabs>
        <w:ind w:left="10"/>
        <w:rPr>
          <w:rFonts w:cs="Arial"/>
          <w:sz w:val="20"/>
          <w:szCs w:val="20"/>
        </w:rPr>
      </w:pPr>
    </w:p>
    <w:p w14:paraId="53CAAAE0" w14:textId="16C1EF6B" w:rsidR="00175E56" w:rsidRDefault="00175E56" w:rsidP="00F932D5">
      <w:pPr>
        <w:shd w:val="clear" w:color="auto" w:fill="FFFFFF" w:themeFill="background1"/>
        <w:tabs>
          <w:tab w:val="left" w:pos="274"/>
        </w:tabs>
        <w:ind w:left="10"/>
        <w:rPr>
          <w:rFonts w:cs="Arial"/>
          <w:sz w:val="20"/>
          <w:szCs w:val="20"/>
        </w:rPr>
      </w:pPr>
    </w:p>
    <w:p w14:paraId="290AA9A6" w14:textId="24538601" w:rsidR="00175E56" w:rsidRDefault="00175E56" w:rsidP="00F932D5">
      <w:pPr>
        <w:shd w:val="clear" w:color="auto" w:fill="FFFFFF" w:themeFill="background1"/>
        <w:tabs>
          <w:tab w:val="left" w:pos="274"/>
        </w:tabs>
        <w:ind w:left="10"/>
        <w:rPr>
          <w:rFonts w:cs="Arial"/>
          <w:sz w:val="20"/>
          <w:szCs w:val="20"/>
        </w:rPr>
      </w:pPr>
    </w:p>
    <w:p w14:paraId="33489A7F" w14:textId="7723DFD4" w:rsidR="00175E56" w:rsidRDefault="00175E56" w:rsidP="00F932D5">
      <w:pPr>
        <w:shd w:val="clear" w:color="auto" w:fill="FFFFFF" w:themeFill="background1"/>
        <w:tabs>
          <w:tab w:val="left" w:pos="274"/>
        </w:tabs>
        <w:ind w:left="10"/>
        <w:rPr>
          <w:rFonts w:cs="Arial"/>
          <w:sz w:val="20"/>
          <w:szCs w:val="20"/>
        </w:rPr>
      </w:pPr>
    </w:p>
    <w:p w14:paraId="364EB9E8" w14:textId="491885B8" w:rsidR="00175E56" w:rsidRDefault="00175E56" w:rsidP="00F932D5">
      <w:pPr>
        <w:shd w:val="clear" w:color="auto" w:fill="FFFFFF" w:themeFill="background1"/>
        <w:tabs>
          <w:tab w:val="left" w:pos="274"/>
        </w:tabs>
        <w:ind w:left="10"/>
        <w:rPr>
          <w:rFonts w:cs="Arial"/>
          <w:sz w:val="20"/>
          <w:szCs w:val="20"/>
        </w:rPr>
      </w:pPr>
    </w:p>
    <w:p w14:paraId="4CCEB836" w14:textId="5BADD29E" w:rsidR="00175E56" w:rsidRDefault="00175E56" w:rsidP="00F932D5">
      <w:pPr>
        <w:shd w:val="clear" w:color="auto" w:fill="FFFFFF" w:themeFill="background1"/>
        <w:tabs>
          <w:tab w:val="left" w:pos="274"/>
        </w:tabs>
        <w:ind w:left="10"/>
        <w:rPr>
          <w:rFonts w:cs="Arial"/>
          <w:sz w:val="20"/>
          <w:szCs w:val="20"/>
        </w:rPr>
      </w:pPr>
    </w:p>
    <w:p w14:paraId="3675E804" w14:textId="52676640" w:rsidR="00175E56" w:rsidRDefault="00175E56" w:rsidP="00F932D5">
      <w:pPr>
        <w:shd w:val="clear" w:color="auto" w:fill="FFFFFF" w:themeFill="background1"/>
        <w:tabs>
          <w:tab w:val="left" w:pos="274"/>
        </w:tabs>
        <w:ind w:left="10"/>
        <w:rPr>
          <w:rFonts w:cs="Arial"/>
          <w:sz w:val="20"/>
          <w:szCs w:val="20"/>
        </w:rPr>
      </w:pPr>
    </w:p>
    <w:p w14:paraId="63CA8767" w14:textId="0AD74F00" w:rsidR="00175E56" w:rsidRDefault="00175E56" w:rsidP="00F932D5">
      <w:pPr>
        <w:shd w:val="clear" w:color="auto" w:fill="FFFFFF" w:themeFill="background1"/>
        <w:tabs>
          <w:tab w:val="left" w:pos="274"/>
        </w:tabs>
        <w:ind w:left="10"/>
        <w:rPr>
          <w:rFonts w:cs="Arial"/>
          <w:sz w:val="20"/>
          <w:szCs w:val="20"/>
        </w:rPr>
      </w:pPr>
    </w:p>
    <w:p w14:paraId="00FE5D7D" w14:textId="0C62B6BE" w:rsidR="00175E56" w:rsidRDefault="00175E56" w:rsidP="00F932D5">
      <w:pPr>
        <w:shd w:val="clear" w:color="auto" w:fill="FFFFFF" w:themeFill="background1"/>
        <w:tabs>
          <w:tab w:val="left" w:pos="274"/>
        </w:tabs>
        <w:ind w:left="10"/>
        <w:rPr>
          <w:rFonts w:cs="Arial"/>
          <w:sz w:val="20"/>
          <w:szCs w:val="20"/>
        </w:rPr>
      </w:pPr>
    </w:p>
    <w:p w14:paraId="42094884" w14:textId="77777777" w:rsidR="00175E56" w:rsidRDefault="00175E56" w:rsidP="00F932D5">
      <w:pPr>
        <w:shd w:val="clear" w:color="auto" w:fill="FFFFFF" w:themeFill="background1"/>
        <w:tabs>
          <w:tab w:val="left" w:pos="274"/>
        </w:tabs>
        <w:ind w:left="10"/>
        <w:rPr>
          <w:rFonts w:cs="Arial"/>
          <w:sz w:val="20"/>
          <w:szCs w:val="20"/>
        </w:rPr>
      </w:pPr>
    </w:p>
    <w:p w14:paraId="3907B28C" w14:textId="77777777" w:rsidR="00175E56" w:rsidRDefault="00175E56" w:rsidP="00F932D5">
      <w:pPr>
        <w:shd w:val="clear" w:color="auto" w:fill="FFFFFF" w:themeFill="background1"/>
        <w:tabs>
          <w:tab w:val="left" w:pos="274"/>
        </w:tabs>
        <w:ind w:left="10"/>
        <w:rPr>
          <w:rFonts w:cs="Arial"/>
          <w:sz w:val="20"/>
          <w:szCs w:val="20"/>
        </w:rPr>
      </w:pPr>
    </w:p>
    <w:p w14:paraId="5B0CF50A" w14:textId="77777777" w:rsidR="00175E56" w:rsidRPr="000E7EA0" w:rsidRDefault="00175E56" w:rsidP="00175E56">
      <w:pPr>
        <w:pBdr>
          <w:top w:val="single" w:sz="4" w:space="1" w:color="4F81BD" w:themeColor="accent1"/>
          <w:left w:val="single" w:sz="4" w:space="0"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1B21790C" w14:textId="77777777" w:rsidR="00175E56" w:rsidRDefault="00175E56" w:rsidP="00175E56">
      <w:pPr>
        <w:shd w:val="clear" w:color="auto" w:fill="FFFFFF" w:themeFill="background1"/>
        <w:tabs>
          <w:tab w:val="left" w:pos="274"/>
        </w:tabs>
        <w:rPr>
          <w:rFonts w:cs="Arial"/>
          <w:sz w:val="20"/>
          <w:szCs w:val="20"/>
        </w:rPr>
      </w:pPr>
    </w:p>
    <w:p w14:paraId="6E2D70DD" w14:textId="77777777" w:rsidR="00175E56" w:rsidRDefault="00175E56" w:rsidP="00175E56">
      <w:pPr>
        <w:shd w:val="clear" w:color="auto" w:fill="FFFFFF" w:themeFill="background1"/>
        <w:tabs>
          <w:tab w:val="left" w:pos="274"/>
        </w:tabs>
        <w:rPr>
          <w:rFonts w:cs="Arial"/>
          <w:sz w:val="20"/>
          <w:szCs w:val="20"/>
        </w:rPr>
      </w:pPr>
    </w:p>
    <w:p w14:paraId="604FAE44" w14:textId="77777777" w:rsidR="00175E56" w:rsidRPr="002512BE" w:rsidRDefault="00175E56" w:rsidP="00175E56">
      <w:pPr>
        <w:autoSpaceDE w:val="0"/>
        <w:autoSpaceDN w:val="0"/>
        <w:adjustRightInd w:val="0"/>
        <w:spacing w:before="120" w:after="120" w:line="240" w:lineRule="auto"/>
        <w:jc w:val="right"/>
        <w:rPr>
          <w:szCs w:val="22"/>
        </w:rPr>
      </w:pPr>
      <w:r w:rsidRPr="002512BE">
        <w:rPr>
          <w:b/>
          <w:szCs w:val="22"/>
        </w:rPr>
        <w:t xml:space="preserve">Załącznik nr </w:t>
      </w:r>
      <w:r>
        <w:rPr>
          <w:b/>
          <w:szCs w:val="22"/>
        </w:rPr>
        <w:t>7</w:t>
      </w:r>
      <w:r w:rsidRPr="002512BE">
        <w:rPr>
          <w:szCs w:val="22"/>
        </w:rPr>
        <w:t xml:space="preserve"> </w:t>
      </w:r>
      <w:r w:rsidRPr="002512BE">
        <w:rPr>
          <w:b/>
          <w:szCs w:val="22"/>
        </w:rPr>
        <w:t xml:space="preserve">do </w:t>
      </w:r>
      <w:r>
        <w:rPr>
          <w:b/>
          <w:szCs w:val="22"/>
        </w:rPr>
        <w:t>SWZ</w:t>
      </w:r>
    </w:p>
    <w:p w14:paraId="6BDD5AC4" w14:textId="77777777" w:rsidR="00175E56" w:rsidRPr="002512BE" w:rsidRDefault="00175E56" w:rsidP="00175E56">
      <w:pPr>
        <w:autoSpaceDE w:val="0"/>
        <w:autoSpaceDN w:val="0"/>
        <w:adjustRightInd w:val="0"/>
        <w:spacing w:before="120" w:after="120" w:line="240" w:lineRule="auto"/>
        <w:jc w:val="right"/>
        <w:rPr>
          <w:szCs w:val="22"/>
        </w:rPr>
      </w:pPr>
    </w:p>
    <w:p w14:paraId="25EFF8E8" w14:textId="77777777" w:rsidR="00175E56" w:rsidRPr="002512BE" w:rsidRDefault="00175E56" w:rsidP="00175E56">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022C9EBF" w14:textId="77777777" w:rsidR="00175E56" w:rsidRPr="002512BE" w:rsidRDefault="00175E56" w:rsidP="00175E56">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70531" behindDoc="0" locked="0" layoutInCell="0" allowOverlap="1" wp14:anchorId="5B6FDA0C" wp14:editId="6D0CD68C">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E08B8" id="Line 5" o:spid="_x0000_s1026" style="position:absolute;z-index:25167053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75E56" w:rsidRPr="002512BE" w14:paraId="0EE71835" w14:textId="77777777" w:rsidTr="00E14D82">
        <w:trPr>
          <w:cantSplit/>
          <w:trHeight w:hRule="exact" w:val="931"/>
          <w:jc w:val="center"/>
        </w:trPr>
        <w:tc>
          <w:tcPr>
            <w:tcW w:w="3552" w:type="dxa"/>
            <w:shd w:val="clear" w:color="auto" w:fill="17365D" w:themeFill="text2" w:themeFillShade="BF"/>
            <w:vAlign w:val="center"/>
          </w:tcPr>
          <w:p w14:paraId="04D2BD4A"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Dane Wykonawcy:</w:t>
            </w:r>
          </w:p>
        </w:tc>
        <w:tc>
          <w:tcPr>
            <w:tcW w:w="5521" w:type="dxa"/>
          </w:tcPr>
          <w:p w14:paraId="23B46055" w14:textId="77777777" w:rsidR="00175E56" w:rsidRPr="002512BE" w:rsidRDefault="00175E56" w:rsidP="00E14D82">
            <w:pPr>
              <w:spacing w:line="240" w:lineRule="auto"/>
              <w:ind w:left="497" w:right="1064" w:firstLine="497"/>
              <w:rPr>
                <w:szCs w:val="22"/>
              </w:rPr>
            </w:pPr>
          </w:p>
          <w:p w14:paraId="59E059EF" w14:textId="77777777" w:rsidR="00175E56" w:rsidRPr="002512BE" w:rsidRDefault="00175E56" w:rsidP="00E14D82">
            <w:pPr>
              <w:spacing w:line="240" w:lineRule="auto"/>
              <w:rPr>
                <w:szCs w:val="22"/>
              </w:rPr>
            </w:pPr>
          </w:p>
        </w:tc>
      </w:tr>
      <w:tr w:rsidR="00175E56" w:rsidRPr="00413B99" w14:paraId="34AFF3C2" w14:textId="77777777" w:rsidTr="00E14D82">
        <w:trPr>
          <w:cantSplit/>
          <w:trHeight w:hRule="exact" w:val="1253"/>
          <w:jc w:val="center"/>
        </w:trPr>
        <w:tc>
          <w:tcPr>
            <w:tcW w:w="3552" w:type="dxa"/>
            <w:shd w:val="clear" w:color="auto" w:fill="17365D" w:themeFill="text2" w:themeFillShade="BF"/>
            <w:vAlign w:val="center"/>
          </w:tcPr>
          <w:p w14:paraId="5298541D"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 xml:space="preserve">Adres Wykonawcy: </w:t>
            </w:r>
          </w:p>
          <w:p w14:paraId="38DFB27B"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 xml:space="preserve">kod, miejscowość </w:t>
            </w:r>
          </w:p>
          <w:p w14:paraId="78CED945" w14:textId="77777777" w:rsidR="00175E56" w:rsidRPr="002512BE" w:rsidRDefault="00175E56" w:rsidP="00E14D82">
            <w:pPr>
              <w:spacing w:line="240" w:lineRule="auto"/>
              <w:rPr>
                <w:b/>
                <w:color w:val="FFFFFF" w:themeColor="background1"/>
                <w:szCs w:val="22"/>
              </w:rPr>
            </w:pPr>
            <w:r w:rsidRPr="002512BE">
              <w:rPr>
                <w:b/>
                <w:color w:val="FFFFFF" w:themeColor="background1"/>
                <w:szCs w:val="22"/>
              </w:rPr>
              <w:t>ulica, nr lokalu</w:t>
            </w:r>
          </w:p>
          <w:p w14:paraId="32721BEF" w14:textId="77777777" w:rsidR="00175E56" w:rsidRPr="002512BE" w:rsidRDefault="00175E56" w:rsidP="00E14D82">
            <w:pPr>
              <w:spacing w:line="240" w:lineRule="auto"/>
              <w:rPr>
                <w:b/>
                <w:color w:val="FFFFFF" w:themeColor="background1"/>
                <w:szCs w:val="22"/>
              </w:rPr>
            </w:pPr>
          </w:p>
        </w:tc>
        <w:tc>
          <w:tcPr>
            <w:tcW w:w="5521" w:type="dxa"/>
          </w:tcPr>
          <w:p w14:paraId="5EA68101" w14:textId="77777777" w:rsidR="00175E56" w:rsidRPr="002512BE" w:rsidRDefault="00175E56" w:rsidP="00E14D82">
            <w:pPr>
              <w:spacing w:line="240" w:lineRule="auto"/>
              <w:ind w:right="1064"/>
              <w:rPr>
                <w:szCs w:val="22"/>
              </w:rPr>
            </w:pPr>
          </w:p>
        </w:tc>
      </w:tr>
    </w:tbl>
    <w:p w14:paraId="5D271EA2" w14:textId="77777777" w:rsidR="00175E56" w:rsidRDefault="00175E56" w:rsidP="00175E56">
      <w:pPr>
        <w:shd w:val="clear" w:color="auto" w:fill="FFFFFF" w:themeFill="background1"/>
        <w:tabs>
          <w:tab w:val="left" w:pos="274"/>
        </w:tabs>
        <w:rPr>
          <w:rFonts w:cs="Arial"/>
          <w:sz w:val="20"/>
          <w:szCs w:val="20"/>
        </w:rPr>
      </w:pPr>
    </w:p>
    <w:p w14:paraId="40CF1FCB" w14:textId="77777777" w:rsidR="00175E56" w:rsidRDefault="00175E56" w:rsidP="00175E56">
      <w:pPr>
        <w:shd w:val="clear" w:color="auto" w:fill="FFFFFF" w:themeFill="background1"/>
        <w:tabs>
          <w:tab w:val="left" w:pos="274"/>
        </w:tabs>
        <w:rPr>
          <w:rFonts w:cs="Arial"/>
          <w:sz w:val="20"/>
          <w:szCs w:val="20"/>
        </w:rPr>
      </w:pPr>
    </w:p>
    <w:p w14:paraId="65037AA6" w14:textId="77777777" w:rsidR="00175E56" w:rsidRDefault="00175E56" w:rsidP="00175E56">
      <w:pPr>
        <w:shd w:val="clear" w:color="auto" w:fill="FFFFFF" w:themeFill="background1"/>
        <w:tabs>
          <w:tab w:val="left" w:pos="274"/>
        </w:tabs>
        <w:rPr>
          <w:rFonts w:cs="Arial"/>
          <w:sz w:val="20"/>
          <w:szCs w:val="20"/>
        </w:rPr>
      </w:pPr>
    </w:p>
    <w:p w14:paraId="51850C38" w14:textId="77777777" w:rsidR="00175E56" w:rsidRDefault="00175E56" w:rsidP="00175E56">
      <w:pPr>
        <w:shd w:val="clear" w:color="auto" w:fill="FFFFFF" w:themeFill="background1"/>
        <w:tabs>
          <w:tab w:val="left" w:pos="274"/>
        </w:tabs>
        <w:rPr>
          <w:rFonts w:cs="Arial"/>
          <w:sz w:val="20"/>
          <w:szCs w:val="20"/>
        </w:rPr>
      </w:pPr>
    </w:p>
    <w:p w14:paraId="783298FB" w14:textId="77777777" w:rsidR="00175E56" w:rsidRDefault="00175E56" w:rsidP="00175E56">
      <w:pPr>
        <w:shd w:val="clear" w:color="auto" w:fill="FFFFFF" w:themeFill="background1"/>
        <w:tabs>
          <w:tab w:val="left" w:pos="274"/>
        </w:tabs>
        <w:rPr>
          <w:rFonts w:cs="Arial"/>
          <w:sz w:val="20"/>
          <w:szCs w:val="20"/>
        </w:rPr>
      </w:pPr>
    </w:p>
    <w:p w14:paraId="4823D0D1" w14:textId="77777777" w:rsidR="00175E56" w:rsidRPr="002512BE" w:rsidRDefault="00175E56" w:rsidP="00175E56">
      <w:pPr>
        <w:rPr>
          <w:iCs/>
          <w:color w:val="000000" w:themeColor="text1"/>
          <w:szCs w:val="22"/>
          <w:u w:val="single"/>
        </w:rPr>
      </w:pPr>
      <w:r w:rsidRPr="002512BE">
        <w:rPr>
          <w:iCs/>
          <w:color w:val="000000" w:themeColor="text1"/>
          <w:szCs w:val="22"/>
        </w:rPr>
        <w:t xml:space="preserve">Uczestnicząc w postępowaniu o udzielenie zamówienia </w:t>
      </w:r>
      <w:r w:rsidRPr="00E47CCA">
        <w:rPr>
          <w:iCs/>
          <w:color w:val="000000" w:themeColor="text1"/>
          <w:szCs w:val="22"/>
        </w:rPr>
        <w:t>niepublicznego prowadzonego w</w:t>
      </w:r>
      <w:r>
        <w:rPr>
          <w:iCs/>
          <w:color w:val="000000" w:themeColor="text1"/>
          <w:szCs w:val="22"/>
        </w:rPr>
        <w:t> </w:t>
      </w:r>
      <w:r w:rsidRPr="00E47CCA">
        <w:rPr>
          <w:iCs/>
          <w:color w:val="000000" w:themeColor="text1"/>
          <w:szCs w:val="22"/>
        </w:rPr>
        <w:t>trybie przetargu nieograniczonego</w:t>
      </w:r>
      <w:r w:rsidRPr="002512BE">
        <w:rPr>
          <w:iCs/>
          <w:color w:val="000000" w:themeColor="text1"/>
          <w:szCs w:val="22"/>
        </w:rPr>
        <w:t xml:space="preserve">, pn.: </w:t>
      </w:r>
      <w:r w:rsidRPr="00032AD8">
        <w:rPr>
          <w:b/>
        </w:rPr>
        <w:t>„</w:t>
      </w:r>
      <w:r w:rsidRPr="00590F19">
        <w:rPr>
          <w:b/>
          <w:bCs/>
        </w:rPr>
        <w:t>Zakup gazomierzy</w:t>
      </w:r>
      <w:r>
        <w:rPr>
          <w:b/>
        </w:rPr>
        <w:t>”</w:t>
      </w:r>
      <w:r w:rsidRPr="00032AD8">
        <w:rPr>
          <w:b/>
        </w:rPr>
        <w:t xml:space="preserve"> </w:t>
      </w:r>
      <w:r w:rsidRPr="00590F19">
        <w:rPr>
          <w:b/>
        </w:rPr>
        <w:t xml:space="preserve">numer postępowania: </w:t>
      </w:r>
      <w:r w:rsidRPr="00C940A8">
        <w:rPr>
          <w:b/>
        </w:rPr>
        <w:t>NP/ORLEN/25/1211/OS/EU</w:t>
      </w:r>
      <w:r>
        <w:rPr>
          <w:b/>
        </w:rPr>
        <w:t xml:space="preserve"> </w:t>
      </w:r>
      <w:r w:rsidRPr="002512BE">
        <w:rPr>
          <w:iCs/>
          <w:color w:val="000000" w:themeColor="text1"/>
          <w:szCs w:val="22"/>
        </w:rPr>
        <w:t xml:space="preserve">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210EB0AD" w14:textId="77777777" w:rsidR="00175E56" w:rsidRPr="002D2726" w:rsidRDefault="00175E56" w:rsidP="00175E56">
      <w:pPr>
        <w:ind w:firstLine="6"/>
        <w:rPr>
          <w:i/>
          <w:iCs/>
          <w:sz w:val="16"/>
          <w:szCs w:val="16"/>
        </w:rPr>
      </w:pPr>
    </w:p>
    <w:p w14:paraId="4B9CB304" w14:textId="77777777" w:rsidR="00175E56" w:rsidRPr="002512BE" w:rsidRDefault="00175E56" w:rsidP="00175E56">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 xml:space="preserve">Polityki Cen Transferowych obowiązującej w Grupie </w:t>
      </w:r>
      <w:r>
        <w:rPr>
          <w:iCs/>
          <w:color w:val="000000" w:themeColor="text1"/>
          <w:sz w:val="16"/>
          <w:szCs w:val="16"/>
        </w:rPr>
        <w:t>ORLEN</w:t>
      </w:r>
      <w:r w:rsidRPr="00C8405D">
        <w:rPr>
          <w:iCs/>
          <w:sz w:val="16"/>
          <w:szCs w:val="16"/>
        </w:rPr>
        <w:t>.</w:t>
      </w:r>
    </w:p>
    <w:p w14:paraId="558C75F2" w14:textId="77777777" w:rsidR="00175E56" w:rsidRPr="002512BE" w:rsidRDefault="00175E56" w:rsidP="00175E56">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175E56" w:rsidRPr="002512BE" w14:paraId="7D0CD79A" w14:textId="77777777" w:rsidTr="00E14D82">
        <w:trPr>
          <w:cantSplit/>
          <w:trHeight w:val="696"/>
        </w:trPr>
        <w:tc>
          <w:tcPr>
            <w:tcW w:w="496" w:type="dxa"/>
            <w:vAlign w:val="center"/>
          </w:tcPr>
          <w:p w14:paraId="0895A86C" w14:textId="77777777" w:rsidR="00175E56" w:rsidRPr="002512BE" w:rsidRDefault="00175E56" w:rsidP="00E14D82">
            <w:pPr>
              <w:spacing w:line="240" w:lineRule="auto"/>
              <w:jc w:val="center"/>
              <w:rPr>
                <w:bCs/>
                <w:sz w:val="16"/>
                <w:szCs w:val="16"/>
              </w:rPr>
            </w:pPr>
            <w:r w:rsidRPr="002512BE">
              <w:rPr>
                <w:bCs/>
                <w:sz w:val="16"/>
                <w:szCs w:val="16"/>
              </w:rPr>
              <w:t>Lp.</w:t>
            </w:r>
          </w:p>
        </w:tc>
        <w:tc>
          <w:tcPr>
            <w:tcW w:w="3752" w:type="dxa"/>
            <w:vAlign w:val="center"/>
          </w:tcPr>
          <w:p w14:paraId="706AF319" w14:textId="77777777" w:rsidR="00175E56" w:rsidRPr="002512BE" w:rsidRDefault="00175E56" w:rsidP="00E14D82">
            <w:pPr>
              <w:spacing w:line="240" w:lineRule="auto"/>
              <w:jc w:val="center"/>
              <w:rPr>
                <w:bCs/>
                <w:sz w:val="16"/>
                <w:szCs w:val="16"/>
              </w:rPr>
            </w:pPr>
            <w:r w:rsidRPr="002512BE">
              <w:rPr>
                <w:bCs/>
                <w:sz w:val="16"/>
                <w:szCs w:val="16"/>
              </w:rPr>
              <w:t>Nazwisko i imię osoby (osób) uprawnionej(</w:t>
            </w:r>
            <w:proofErr w:type="spellStart"/>
            <w:r w:rsidRPr="002512BE">
              <w:rPr>
                <w:bCs/>
                <w:sz w:val="16"/>
                <w:szCs w:val="16"/>
              </w:rPr>
              <w:t>ych</w:t>
            </w:r>
            <w:proofErr w:type="spellEnd"/>
            <w:r w:rsidRPr="002512BE">
              <w:rPr>
                <w:bCs/>
                <w:sz w:val="16"/>
                <w:szCs w:val="16"/>
              </w:rPr>
              <w:t>) do występowania w obrocie prawnym lub posiadającej (</w:t>
            </w:r>
            <w:proofErr w:type="spellStart"/>
            <w:r w:rsidRPr="002512BE">
              <w:rPr>
                <w:bCs/>
                <w:sz w:val="16"/>
                <w:szCs w:val="16"/>
              </w:rPr>
              <w:t>ych</w:t>
            </w:r>
            <w:proofErr w:type="spellEnd"/>
            <w:r w:rsidRPr="002512BE">
              <w:rPr>
                <w:bCs/>
                <w:sz w:val="16"/>
                <w:szCs w:val="16"/>
              </w:rPr>
              <w:t>) pełnomocnictwo:</w:t>
            </w:r>
          </w:p>
        </w:tc>
        <w:tc>
          <w:tcPr>
            <w:tcW w:w="2935" w:type="dxa"/>
            <w:vAlign w:val="center"/>
          </w:tcPr>
          <w:p w14:paraId="51FD0B4E" w14:textId="77777777" w:rsidR="00175E56" w:rsidRPr="002512BE" w:rsidRDefault="00175E56" w:rsidP="00E14D82">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w:t>
            </w:r>
            <w:proofErr w:type="spellStart"/>
            <w:r w:rsidRPr="002512BE">
              <w:rPr>
                <w:bCs/>
                <w:sz w:val="16"/>
                <w:szCs w:val="16"/>
              </w:rPr>
              <w:t>ych</w:t>
            </w:r>
            <w:proofErr w:type="spellEnd"/>
            <w:r w:rsidRPr="002512BE">
              <w:rPr>
                <w:bCs/>
                <w:sz w:val="16"/>
                <w:szCs w:val="16"/>
              </w:rPr>
              <w:t>):</w:t>
            </w:r>
          </w:p>
        </w:tc>
        <w:tc>
          <w:tcPr>
            <w:tcW w:w="1601" w:type="dxa"/>
            <w:vAlign w:val="center"/>
          </w:tcPr>
          <w:p w14:paraId="73A787AC" w14:textId="77777777" w:rsidR="00175E56" w:rsidRPr="002512BE" w:rsidRDefault="00175E56" w:rsidP="00E14D82">
            <w:pPr>
              <w:spacing w:line="240" w:lineRule="auto"/>
              <w:jc w:val="center"/>
              <w:rPr>
                <w:bCs/>
                <w:sz w:val="16"/>
                <w:szCs w:val="16"/>
              </w:rPr>
            </w:pPr>
            <w:r w:rsidRPr="002512BE">
              <w:rPr>
                <w:bCs/>
                <w:sz w:val="16"/>
                <w:szCs w:val="16"/>
              </w:rPr>
              <w:t>Miejscowość i data:</w:t>
            </w:r>
          </w:p>
        </w:tc>
      </w:tr>
      <w:tr w:rsidR="00175E56" w:rsidRPr="002512BE" w14:paraId="183A6363" w14:textId="77777777" w:rsidTr="00E14D82">
        <w:trPr>
          <w:cantSplit/>
          <w:trHeight w:val="423"/>
        </w:trPr>
        <w:tc>
          <w:tcPr>
            <w:tcW w:w="496" w:type="dxa"/>
          </w:tcPr>
          <w:p w14:paraId="70B8348A" w14:textId="77777777" w:rsidR="00175E56" w:rsidRPr="002512BE" w:rsidRDefault="00175E56" w:rsidP="00E14D82">
            <w:pPr>
              <w:spacing w:line="240" w:lineRule="auto"/>
              <w:jc w:val="center"/>
              <w:rPr>
                <w:bCs/>
                <w:sz w:val="16"/>
                <w:szCs w:val="16"/>
              </w:rPr>
            </w:pPr>
          </w:p>
        </w:tc>
        <w:tc>
          <w:tcPr>
            <w:tcW w:w="3752" w:type="dxa"/>
          </w:tcPr>
          <w:p w14:paraId="65C48D3D" w14:textId="77777777" w:rsidR="00175E56" w:rsidRPr="002512BE" w:rsidRDefault="00175E56" w:rsidP="00E14D82">
            <w:pPr>
              <w:spacing w:line="240" w:lineRule="auto"/>
              <w:jc w:val="center"/>
              <w:rPr>
                <w:bCs/>
                <w:sz w:val="16"/>
                <w:szCs w:val="16"/>
              </w:rPr>
            </w:pPr>
          </w:p>
        </w:tc>
        <w:tc>
          <w:tcPr>
            <w:tcW w:w="2935" w:type="dxa"/>
          </w:tcPr>
          <w:p w14:paraId="406B47C9" w14:textId="77777777" w:rsidR="00175E56" w:rsidRPr="002512BE" w:rsidRDefault="00175E56" w:rsidP="00E14D82">
            <w:pPr>
              <w:spacing w:line="240" w:lineRule="auto"/>
              <w:jc w:val="center"/>
              <w:rPr>
                <w:bCs/>
                <w:sz w:val="16"/>
                <w:szCs w:val="16"/>
              </w:rPr>
            </w:pPr>
          </w:p>
        </w:tc>
        <w:tc>
          <w:tcPr>
            <w:tcW w:w="1601" w:type="dxa"/>
          </w:tcPr>
          <w:p w14:paraId="6EADAFB3" w14:textId="77777777" w:rsidR="00175E56" w:rsidRPr="002512BE" w:rsidRDefault="00175E56" w:rsidP="00E14D82">
            <w:pPr>
              <w:spacing w:line="240" w:lineRule="auto"/>
              <w:jc w:val="center"/>
              <w:rPr>
                <w:bCs/>
                <w:sz w:val="16"/>
                <w:szCs w:val="16"/>
              </w:rPr>
            </w:pPr>
          </w:p>
        </w:tc>
      </w:tr>
    </w:tbl>
    <w:p w14:paraId="13037C19" w14:textId="77777777" w:rsidR="00175E56" w:rsidRDefault="00175E56" w:rsidP="00175E56">
      <w:pPr>
        <w:shd w:val="clear" w:color="auto" w:fill="FFFFFF" w:themeFill="background1"/>
        <w:tabs>
          <w:tab w:val="left" w:pos="274"/>
        </w:tabs>
        <w:rPr>
          <w:rFonts w:cs="Arial"/>
          <w:sz w:val="20"/>
          <w:szCs w:val="20"/>
        </w:rPr>
      </w:pPr>
    </w:p>
    <w:p w14:paraId="07BC883A" w14:textId="77777777" w:rsidR="00175E56" w:rsidRDefault="00175E56" w:rsidP="00175E56">
      <w:pPr>
        <w:shd w:val="clear" w:color="auto" w:fill="FFFFFF" w:themeFill="background1"/>
        <w:tabs>
          <w:tab w:val="left" w:pos="274"/>
        </w:tabs>
        <w:rPr>
          <w:rFonts w:cs="Arial"/>
          <w:sz w:val="20"/>
          <w:szCs w:val="20"/>
        </w:rPr>
      </w:pPr>
    </w:p>
    <w:p w14:paraId="66C2D4F0" w14:textId="77777777" w:rsidR="00175E56" w:rsidRDefault="00175E56" w:rsidP="00175E56">
      <w:pPr>
        <w:shd w:val="clear" w:color="auto" w:fill="FFFFFF" w:themeFill="background1"/>
        <w:tabs>
          <w:tab w:val="left" w:pos="274"/>
        </w:tabs>
        <w:rPr>
          <w:rFonts w:cs="Arial"/>
          <w:sz w:val="20"/>
          <w:szCs w:val="20"/>
        </w:rPr>
      </w:pPr>
    </w:p>
    <w:p w14:paraId="71F78023" w14:textId="4195E6E6" w:rsidR="0063334B" w:rsidRDefault="0063334B" w:rsidP="00C86922">
      <w:pPr>
        <w:shd w:val="clear" w:color="auto" w:fill="FFFFFF" w:themeFill="background1"/>
        <w:tabs>
          <w:tab w:val="left" w:pos="274"/>
        </w:tabs>
        <w:rPr>
          <w:rFonts w:cs="Arial"/>
          <w:sz w:val="20"/>
          <w:szCs w:val="20"/>
        </w:rPr>
      </w:pPr>
    </w:p>
    <w:sectPr w:rsidR="0063334B" w:rsidSect="007C2E4F">
      <w:footerReference w:type="default" r:id="rId26"/>
      <w:headerReference w:type="first" r:id="rId27"/>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1DA30" w14:textId="77777777" w:rsidR="004E6CE2" w:rsidRDefault="004E6CE2">
      <w:r>
        <w:separator/>
      </w:r>
    </w:p>
  </w:endnote>
  <w:endnote w:type="continuationSeparator" w:id="0">
    <w:p w14:paraId="721ECF17" w14:textId="77777777" w:rsidR="004E6CE2" w:rsidRDefault="004E6CE2">
      <w:r>
        <w:continuationSeparator/>
      </w:r>
    </w:p>
  </w:endnote>
  <w:endnote w:type="continuationNotice" w:id="1">
    <w:p w14:paraId="277919D3" w14:textId="77777777" w:rsidR="004E6CE2" w:rsidRDefault="004E6C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743B" w14:textId="09C933F7" w:rsidR="004E6CE2" w:rsidRPr="006A29F0" w:rsidRDefault="004E6CE2">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47426F">
      <w:rPr>
        <w:rFonts w:cs="Arial"/>
        <w:noProof/>
        <w:szCs w:val="12"/>
      </w:rPr>
      <w:t>15</w:t>
    </w:r>
    <w:r w:rsidRPr="006A29F0">
      <w:rPr>
        <w:rFonts w:cs="Arial"/>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F80F" w14:textId="58447815" w:rsidR="004E6CE2" w:rsidRDefault="004E6CE2" w:rsidP="003909E4">
    <w:pPr>
      <w:jc w:val="center"/>
      <w:rPr>
        <w:rFonts w:cs="Arial"/>
        <w:sz w:val="20"/>
        <w:szCs w:val="20"/>
      </w:rPr>
    </w:pPr>
    <w:r w:rsidRPr="00A25939">
      <w:rPr>
        <w:rFonts w:cs="Arial"/>
        <w:sz w:val="20"/>
        <w:szCs w:val="20"/>
      </w:rPr>
      <w:t>S</w:t>
    </w:r>
    <w:r>
      <w:rPr>
        <w:rFonts w:cs="Arial"/>
        <w:sz w:val="20"/>
        <w:szCs w:val="20"/>
      </w:rPr>
      <w:t xml:space="preserve">anok,  </w:t>
    </w:r>
    <w:r w:rsidR="004C19A0">
      <w:rPr>
        <w:rFonts w:cs="Arial"/>
        <w:sz w:val="20"/>
        <w:szCs w:val="20"/>
      </w:rPr>
      <w:t>11</w:t>
    </w:r>
    <w:r>
      <w:rPr>
        <w:rFonts w:cs="Arial"/>
        <w:sz w:val="20"/>
        <w:szCs w:val="20"/>
      </w:rPr>
      <w:t>.08.2025</w:t>
    </w:r>
    <w:r w:rsidRPr="00A25939">
      <w:rPr>
        <w:rFonts w:cs="Arial"/>
        <w:sz w:val="20"/>
        <w:szCs w:val="20"/>
      </w:rPr>
      <w:t xml:space="preserve"> r.</w:t>
    </w:r>
  </w:p>
  <w:p w14:paraId="36897D4B" w14:textId="6A989A79" w:rsidR="004E6CE2" w:rsidRPr="006C29FD" w:rsidRDefault="004E6CE2">
    <w:pPr>
      <w:pStyle w:val="Stopk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EndPr/>
    <w:sdtContent>
      <w:p w14:paraId="1F862C54" w14:textId="2E500D96" w:rsidR="004E6CE2" w:rsidRDefault="004E6CE2">
        <w:pPr>
          <w:pStyle w:val="Stopka"/>
        </w:pPr>
        <w:r>
          <w:fldChar w:fldCharType="begin"/>
        </w:r>
        <w:r>
          <w:instrText>PAGE   \* MERGEFORMAT</w:instrText>
        </w:r>
        <w:r>
          <w:fldChar w:fldCharType="separate"/>
        </w:r>
        <w:r w:rsidR="0047426F">
          <w:rPr>
            <w:noProof/>
          </w:rPr>
          <w:t>30</w:t>
        </w:r>
        <w:r>
          <w:fldChar w:fldCharType="end"/>
        </w:r>
      </w:p>
    </w:sdtContent>
  </w:sdt>
  <w:p w14:paraId="795F5FFD" w14:textId="77777777" w:rsidR="004E6CE2" w:rsidRDefault="004E6CE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2006A79C" w:rsidR="004E6CE2" w:rsidRDefault="004E6CE2">
    <w:pPr>
      <w:pStyle w:val="Stopka"/>
    </w:pPr>
    <w:r>
      <w:fldChar w:fldCharType="begin"/>
    </w:r>
    <w:r>
      <w:instrText>PAGE   \* MERGEFORMAT</w:instrText>
    </w:r>
    <w:r>
      <w:fldChar w:fldCharType="separate"/>
    </w:r>
    <w:r w:rsidR="0047426F">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C78A5" w14:textId="77777777" w:rsidR="004E6CE2" w:rsidRDefault="004E6CE2">
      <w:r>
        <w:separator/>
      </w:r>
    </w:p>
  </w:footnote>
  <w:footnote w:type="continuationSeparator" w:id="0">
    <w:p w14:paraId="18608324" w14:textId="77777777" w:rsidR="004E6CE2" w:rsidRDefault="004E6CE2">
      <w:r>
        <w:continuationSeparator/>
      </w:r>
    </w:p>
  </w:footnote>
  <w:footnote w:type="continuationNotice" w:id="1">
    <w:p w14:paraId="41CE2BBE" w14:textId="77777777" w:rsidR="004E6CE2" w:rsidRDefault="004E6CE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0F90" w14:textId="71147B66" w:rsidR="004E6CE2" w:rsidRPr="000A4736" w:rsidRDefault="004E6CE2" w:rsidP="006C60DF">
    <w:pPr>
      <w:tabs>
        <w:tab w:val="right" w:pos="8505"/>
      </w:tabs>
      <w:suppressAutoHyphens/>
      <w:spacing w:line="240" w:lineRule="auto"/>
      <w:ind w:right="-153"/>
      <w:rPr>
        <w:rFonts w:cs="Arial"/>
        <w:sz w:val="16"/>
        <w:szCs w:val="16"/>
      </w:rPr>
    </w:pPr>
    <w:r w:rsidRPr="009F46B0">
      <w:rPr>
        <w:rFonts w:cs="Arial"/>
        <w:sz w:val="16"/>
        <w:szCs w:val="16"/>
      </w:rPr>
      <w:t xml:space="preserve">CRZ: </w:t>
    </w:r>
    <w:r w:rsidRPr="00177065">
      <w:rPr>
        <w:rFonts w:cs="Arial"/>
        <w:sz w:val="16"/>
        <w:szCs w:val="16"/>
      </w:rPr>
      <w:t>NP/</w:t>
    </w:r>
    <w:r>
      <w:rPr>
        <w:rFonts w:cs="Arial"/>
        <w:sz w:val="16"/>
        <w:szCs w:val="16"/>
      </w:rPr>
      <w:t>ORLEN/25/1285</w:t>
    </w:r>
    <w:r w:rsidRPr="00D8643B">
      <w:rPr>
        <w:rFonts w:cs="Arial"/>
        <w:sz w:val="16"/>
        <w:szCs w:val="16"/>
      </w:rPr>
      <w:t>/OS/EU</w:t>
    </w:r>
    <w:r w:rsidRPr="000A4736">
      <w:rPr>
        <w:rFonts w:cs="Arial"/>
        <w:sz w:val="16"/>
        <w:szCs w:val="16"/>
      </w:rPr>
      <w:t xml:space="preserve"> „</w:t>
    </w:r>
    <w:r w:rsidRPr="00F27432">
      <w:rPr>
        <w:rFonts w:ascii="ArialMT" w:hAnsi="ArialMT" w:cs="ArialMT"/>
        <w:sz w:val="16"/>
        <w:szCs w:val="16"/>
      </w:rPr>
      <w:t xml:space="preserve">Dostawa fabrycznie nowych części zamiennych do pomp PWW 1503 </w:t>
    </w:r>
    <w:proofErr w:type="spellStart"/>
    <w:r w:rsidRPr="00F27432">
      <w:rPr>
        <w:rFonts w:ascii="ArialMT" w:hAnsi="ArialMT" w:cs="ArialMT"/>
        <w:sz w:val="16"/>
        <w:szCs w:val="16"/>
      </w:rPr>
      <w:t>Amex</w:t>
    </w:r>
    <w:proofErr w:type="spellEnd"/>
    <w:r w:rsidRPr="000A4736">
      <w:rPr>
        <w:rFonts w:cs="Arial"/>
        <w:sz w:val="16"/>
        <w:szCs w:val="16"/>
      </w:rPr>
      <w:t>”</w:t>
    </w:r>
  </w:p>
  <w:p w14:paraId="4283877D" w14:textId="6C375811" w:rsidR="004E6CE2" w:rsidRPr="000A4736" w:rsidRDefault="004E6CE2" w:rsidP="00FF63B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214A" w14:textId="77777777" w:rsidR="004E6CE2" w:rsidRPr="00EE4D23" w:rsidRDefault="004E6CE2" w:rsidP="00A95B19">
    <w:pPr>
      <w:autoSpaceDE w:val="0"/>
      <w:autoSpaceDN w:val="0"/>
      <w:adjustRightInd w:val="0"/>
      <w:rPr>
        <w:rFonts w:cs="Arial"/>
        <w:sz w:val="28"/>
        <w:szCs w:val="28"/>
      </w:rPr>
    </w:pPr>
  </w:p>
  <w:p w14:paraId="7DD7C735" w14:textId="77777777" w:rsidR="004E6CE2" w:rsidRPr="002719A9" w:rsidRDefault="004E6CE2" w:rsidP="00A95B19">
    <w:pPr>
      <w:pStyle w:val="Nagwek"/>
      <w:spacing w:after="60"/>
      <w:ind w:left="-6"/>
      <w:rPr>
        <w:i/>
        <w:color w:val="7F7F7F"/>
      </w:rPr>
    </w:pPr>
    <w:r w:rsidRPr="002719A9">
      <w:rPr>
        <w:i/>
        <w:color w:val="7F7F7F"/>
      </w:rPr>
      <w:tab/>
    </w:r>
    <w:r w:rsidRPr="002719A9">
      <w:rPr>
        <w:i/>
        <w:color w:val="7F7F7F"/>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9423" w14:textId="358CB8FC" w:rsidR="004E6CE2" w:rsidRPr="007B5201" w:rsidRDefault="004E6CE2" w:rsidP="00BB131C">
    <w:pPr>
      <w:pStyle w:val="Nagwek"/>
      <w:pBdr>
        <w:bottom w:val="single" w:sz="4" w:space="10" w:color="auto"/>
      </w:pBdr>
      <w:spacing w:after="120"/>
      <w:rPr>
        <w:rFonts w:cs="Arial"/>
        <w:b/>
        <w:sz w:val="16"/>
        <w:szCs w:val="16"/>
      </w:rPr>
    </w:pPr>
    <w:r w:rsidRPr="007B5201">
      <w:rPr>
        <w:rFonts w:cs="Arial"/>
        <w:sz w:val="16"/>
        <w:szCs w:val="16"/>
      </w:rPr>
      <w:t>C</w:t>
    </w:r>
    <w:r>
      <w:rPr>
        <w:rFonts w:cs="Arial"/>
        <w:sz w:val="16"/>
        <w:szCs w:val="16"/>
      </w:rPr>
      <w:t>RZ: NP/ORLEN</w:t>
    </w:r>
    <w:r w:rsidRPr="007B5201">
      <w:rPr>
        <w:rFonts w:cs="Arial"/>
        <w:sz w:val="16"/>
        <w:szCs w:val="16"/>
      </w:rPr>
      <w:t>/2</w:t>
    </w:r>
    <w:r>
      <w:rPr>
        <w:rFonts w:cs="Arial"/>
        <w:sz w:val="16"/>
        <w:szCs w:val="16"/>
      </w:rPr>
      <w:t>5</w:t>
    </w:r>
    <w:r w:rsidRPr="007B5201">
      <w:rPr>
        <w:rFonts w:cs="Arial"/>
        <w:sz w:val="16"/>
        <w:szCs w:val="16"/>
      </w:rPr>
      <w:t>/</w:t>
    </w:r>
    <w:r>
      <w:rPr>
        <w:rFonts w:cs="Arial"/>
        <w:sz w:val="16"/>
        <w:szCs w:val="16"/>
      </w:rPr>
      <w:t>1285</w:t>
    </w:r>
    <w:r w:rsidRPr="007B5201">
      <w:rPr>
        <w:rFonts w:cs="Arial"/>
        <w:sz w:val="16"/>
        <w:szCs w:val="16"/>
      </w:rPr>
      <w:t xml:space="preserve">/OS/EU </w:t>
    </w:r>
    <w:r w:rsidRPr="00507911">
      <w:rPr>
        <w:rFonts w:cs="Arial"/>
        <w:sz w:val="16"/>
        <w:szCs w:val="16"/>
      </w:rPr>
      <w:t>„</w:t>
    </w:r>
    <w:r w:rsidRPr="005E00ED">
      <w:rPr>
        <w:rFonts w:cs="Arial"/>
        <w:sz w:val="16"/>
        <w:szCs w:val="20"/>
      </w:rPr>
      <w:t xml:space="preserve">Dostawa fabrycznie nowych części zamiennych do pomp PWW 1503 </w:t>
    </w:r>
    <w:proofErr w:type="spellStart"/>
    <w:r w:rsidRPr="005E00ED">
      <w:rPr>
        <w:rFonts w:cs="Arial"/>
        <w:sz w:val="16"/>
        <w:szCs w:val="20"/>
      </w:rPr>
      <w:t>Amex</w:t>
    </w:r>
    <w:proofErr w:type="spellEnd"/>
    <w:r w:rsidRPr="005E00ED">
      <w:rPr>
        <w:rFonts w:cs="Arial"/>
        <w:sz w:val="16"/>
        <w:szCs w:val="16"/>
      </w:rPr>
      <w:t>”</w:t>
    </w:r>
  </w:p>
  <w:p w14:paraId="688349E3" w14:textId="77777777" w:rsidR="004E6CE2" w:rsidRDefault="004E6CE2" w:rsidP="00055E41">
    <w:pPr>
      <w:pStyle w:val="Nagwek"/>
    </w:pPr>
    <w:r>
      <w:tab/>
    </w:r>
  </w:p>
  <w:p w14:paraId="0FB68B05" w14:textId="588103D6" w:rsidR="004E6CE2" w:rsidRDefault="004E6CE2" w:rsidP="00C05D0C">
    <w:pPr>
      <w:pStyle w:val="Nagwek"/>
      <w:tabs>
        <w:tab w:val="clear" w:pos="8505"/>
        <w:tab w:val="left" w:pos="19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653E629C"/>
    <w:lvl w:ilvl="0" w:tplc="04150017">
      <w:start w:val="1"/>
      <w:numFmt w:val="lowerLetter"/>
      <w:lvlText w:val="%1)"/>
      <w:lvlJc w:val="left"/>
      <w:pPr>
        <w:ind w:left="720" w:hanging="360"/>
      </w:pPr>
    </w:lvl>
    <w:lvl w:ilvl="1" w:tplc="9A647A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A021AAE"/>
    <w:multiLevelType w:val="multilevel"/>
    <w:tmpl w:val="646A9458"/>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C985B4A"/>
    <w:multiLevelType w:val="multilevel"/>
    <w:tmpl w:val="FEC2DBFE"/>
    <w:lvl w:ilvl="0">
      <w:start w:val="10"/>
      <w:numFmt w:val="decimal"/>
      <w:lvlText w:val="%1"/>
      <w:lvlJc w:val="left"/>
      <w:pPr>
        <w:ind w:left="780" w:hanging="780"/>
      </w:pPr>
      <w:rPr>
        <w:rFonts w:hint="default"/>
        <w:b w:val="0"/>
      </w:rPr>
    </w:lvl>
    <w:lvl w:ilvl="1">
      <w:start w:val="2"/>
      <w:numFmt w:val="decimal"/>
      <w:lvlText w:val="%1.%2"/>
      <w:lvlJc w:val="left"/>
      <w:pPr>
        <w:ind w:left="1140" w:hanging="780"/>
      </w:pPr>
      <w:rPr>
        <w:rFonts w:hint="default"/>
        <w:b w:val="0"/>
      </w:rPr>
    </w:lvl>
    <w:lvl w:ilvl="2">
      <w:start w:val="1"/>
      <w:numFmt w:val="decimal"/>
      <w:lvlText w:val="%1.%2.%3"/>
      <w:lvlJc w:val="left"/>
      <w:pPr>
        <w:ind w:left="1500" w:hanging="780"/>
      </w:pPr>
      <w:rPr>
        <w:rFonts w:hint="default"/>
        <w:b w:val="0"/>
      </w:rPr>
    </w:lvl>
    <w:lvl w:ilvl="3">
      <w:start w:val="1"/>
      <w:numFmt w:val="decimal"/>
      <w:lvlText w:val="%1.%2.%3.%4"/>
      <w:lvlJc w:val="left"/>
      <w:pPr>
        <w:ind w:left="1860" w:hanging="7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883BDB"/>
    <w:multiLevelType w:val="multilevel"/>
    <w:tmpl w:val="310E536A"/>
    <w:lvl w:ilvl="0">
      <w:start w:val="1"/>
      <w:numFmt w:val="decimal"/>
      <w:lvlText w:val="%1."/>
      <w:lvlJc w:val="left"/>
      <w:pPr>
        <w:tabs>
          <w:tab w:val="num" w:pos="360"/>
        </w:tabs>
        <w:ind w:left="360" w:hanging="360"/>
      </w:pPr>
      <w:rPr>
        <w:rFonts w:hint="default"/>
        <w:b w:val="0"/>
      </w:rPr>
    </w:lvl>
    <w:lvl w:ilvl="1">
      <w:start w:val="1"/>
      <w:numFmt w:val="lowerLetter"/>
      <w:lvlText w:val="%2) "/>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363"/>
        </w:tabs>
        <w:ind w:left="363" w:hanging="363"/>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3276FC8"/>
    <w:multiLevelType w:val="multilevel"/>
    <w:tmpl w:val="241CAF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3E7746"/>
    <w:multiLevelType w:val="multilevel"/>
    <w:tmpl w:val="FD7AEB88"/>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8C14E05"/>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022B8"/>
    <w:multiLevelType w:val="multilevel"/>
    <w:tmpl w:val="453EEAA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8A0A95"/>
    <w:multiLevelType w:val="multilevel"/>
    <w:tmpl w:val="B32AE3F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CED79CB"/>
    <w:multiLevelType w:val="multilevel"/>
    <w:tmpl w:val="745A45BE"/>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E345BE9"/>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5B5BDE"/>
    <w:multiLevelType w:val="multilevel"/>
    <w:tmpl w:val="456A7C2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20" w15:restartNumberingAfterBreak="0">
    <w:nsid w:val="384C77B4"/>
    <w:multiLevelType w:val="multilevel"/>
    <w:tmpl w:val="065EA78C"/>
    <w:lvl w:ilvl="0">
      <w:start w:val="12"/>
      <w:numFmt w:val="decimal"/>
      <w:lvlText w:val="%1."/>
      <w:lvlJc w:val="left"/>
      <w:pPr>
        <w:ind w:left="435" w:hanging="435"/>
      </w:pPr>
      <w:rPr>
        <w:rFonts w:eastAsia="Calibri" w:hint="default"/>
        <w:color w:val="auto"/>
      </w:rPr>
    </w:lvl>
    <w:lvl w:ilvl="1">
      <w:start w:val="1"/>
      <w:numFmt w:val="decimal"/>
      <w:lvlText w:val="%1.%2."/>
      <w:lvlJc w:val="left"/>
      <w:pPr>
        <w:ind w:left="577" w:hanging="435"/>
      </w:pPr>
      <w:rPr>
        <w:rFonts w:eastAsia="Calibri" w:hint="default"/>
        <w:color w:val="auto"/>
      </w:rPr>
    </w:lvl>
    <w:lvl w:ilvl="2">
      <w:start w:val="1"/>
      <w:numFmt w:val="decimal"/>
      <w:lvlText w:val="%1.%2.%3."/>
      <w:lvlJc w:val="left"/>
      <w:pPr>
        <w:ind w:left="1004" w:hanging="720"/>
      </w:pPr>
      <w:rPr>
        <w:rFonts w:eastAsia="Calibri" w:hint="default"/>
        <w:color w:val="auto"/>
      </w:rPr>
    </w:lvl>
    <w:lvl w:ilvl="3">
      <w:start w:val="1"/>
      <w:numFmt w:val="decimal"/>
      <w:lvlText w:val="%1.%2.%3.%4."/>
      <w:lvlJc w:val="left"/>
      <w:pPr>
        <w:ind w:left="1146" w:hanging="720"/>
      </w:pPr>
      <w:rPr>
        <w:rFonts w:eastAsia="Calibri" w:hint="default"/>
        <w:color w:val="auto"/>
      </w:rPr>
    </w:lvl>
    <w:lvl w:ilvl="4">
      <w:start w:val="1"/>
      <w:numFmt w:val="decimal"/>
      <w:lvlText w:val="%1.%2.%3.%4.%5."/>
      <w:lvlJc w:val="left"/>
      <w:pPr>
        <w:ind w:left="1648" w:hanging="1080"/>
      </w:pPr>
      <w:rPr>
        <w:rFonts w:eastAsia="Calibri" w:hint="default"/>
        <w:color w:val="auto"/>
      </w:rPr>
    </w:lvl>
    <w:lvl w:ilvl="5">
      <w:start w:val="1"/>
      <w:numFmt w:val="decimal"/>
      <w:lvlText w:val="%1.%2.%3.%4.%5.%6."/>
      <w:lvlJc w:val="left"/>
      <w:pPr>
        <w:ind w:left="1790" w:hanging="1080"/>
      </w:pPr>
      <w:rPr>
        <w:rFonts w:eastAsia="Calibri" w:hint="default"/>
        <w:color w:val="auto"/>
      </w:rPr>
    </w:lvl>
    <w:lvl w:ilvl="6">
      <w:start w:val="1"/>
      <w:numFmt w:val="decimal"/>
      <w:lvlText w:val="%1.%2.%3.%4.%5.%6.%7."/>
      <w:lvlJc w:val="left"/>
      <w:pPr>
        <w:ind w:left="2292" w:hanging="1440"/>
      </w:pPr>
      <w:rPr>
        <w:rFonts w:eastAsia="Calibri" w:hint="default"/>
        <w:color w:val="auto"/>
      </w:rPr>
    </w:lvl>
    <w:lvl w:ilvl="7">
      <w:start w:val="1"/>
      <w:numFmt w:val="decimal"/>
      <w:lvlText w:val="%1.%2.%3.%4.%5.%6.%7.%8."/>
      <w:lvlJc w:val="left"/>
      <w:pPr>
        <w:ind w:left="2434" w:hanging="1440"/>
      </w:pPr>
      <w:rPr>
        <w:rFonts w:eastAsia="Calibri" w:hint="default"/>
        <w:color w:val="auto"/>
      </w:rPr>
    </w:lvl>
    <w:lvl w:ilvl="8">
      <w:start w:val="1"/>
      <w:numFmt w:val="decimal"/>
      <w:lvlText w:val="%1.%2.%3.%4.%5.%6.%7.%8.%9."/>
      <w:lvlJc w:val="left"/>
      <w:pPr>
        <w:ind w:left="2936" w:hanging="1800"/>
      </w:pPr>
      <w:rPr>
        <w:rFonts w:eastAsia="Calibri" w:hint="default"/>
        <w:color w:val="auto"/>
      </w:rPr>
    </w:lvl>
  </w:abstractNum>
  <w:abstractNum w:abstractNumId="21"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E41054C"/>
    <w:multiLevelType w:val="multilevel"/>
    <w:tmpl w:val="CF7C6C4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735E1"/>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271531"/>
    <w:multiLevelType w:val="hybridMultilevel"/>
    <w:tmpl w:val="A168C21A"/>
    <w:lvl w:ilvl="0" w:tplc="E6C81FDE">
      <w:start w:val="1"/>
      <w:numFmt w:val="decimal"/>
      <w:lvlText w:val="%1."/>
      <w:lvlJc w:val="left"/>
      <w:pPr>
        <w:ind w:left="360" w:hanging="360"/>
      </w:pPr>
      <w:rPr>
        <w:rFonts w:hint="default"/>
      </w:rPr>
    </w:lvl>
    <w:lvl w:ilvl="1" w:tplc="071615B2">
      <w:start w:val="1"/>
      <w:numFmt w:val="lowerLetter"/>
      <w:lvlText w:val="%2)"/>
      <w:lvlJc w:val="left"/>
      <w:pPr>
        <w:ind w:left="1222" w:hanging="360"/>
      </w:pPr>
      <w:rPr>
        <w:rFonts w:ascii="Arial" w:eastAsia="Times New Roman" w:hAnsi="Arial" w:cs="Arial"/>
      </w:rPr>
    </w:lvl>
    <w:lvl w:ilvl="2" w:tplc="AA38AD24" w:tentative="1">
      <w:start w:val="1"/>
      <w:numFmt w:val="lowerRoman"/>
      <w:lvlText w:val="%3."/>
      <w:lvlJc w:val="right"/>
      <w:pPr>
        <w:ind w:left="1942" w:hanging="180"/>
      </w:pPr>
    </w:lvl>
    <w:lvl w:ilvl="3" w:tplc="D020E72C" w:tentative="1">
      <w:start w:val="1"/>
      <w:numFmt w:val="decimal"/>
      <w:lvlText w:val="%4."/>
      <w:lvlJc w:val="left"/>
      <w:pPr>
        <w:ind w:left="2662" w:hanging="360"/>
      </w:pPr>
    </w:lvl>
    <w:lvl w:ilvl="4" w:tplc="021A1968" w:tentative="1">
      <w:start w:val="1"/>
      <w:numFmt w:val="lowerLetter"/>
      <w:lvlText w:val="%5."/>
      <w:lvlJc w:val="left"/>
      <w:pPr>
        <w:ind w:left="3382" w:hanging="360"/>
      </w:pPr>
    </w:lvl>
    <w:lvl w:ilvl="5" w:tplc="EF063FC8" w:tentative="1">
      <w:start w:val="1"/>
      <w:numFmt w:val="lowerRoman"/>
      <w:lvlText w:val="%6."/>
      <w:lvlJc w:val="right"/>
      <w:pPr>
        <w:ind w:left="4102" w:hanging="180"/>
      </w:pPr>
    </w:lvl>
    <w:lvl w:ilvl="6" w:tplc="6B8AFCCA" w:tentative="1">
      <w:start w:val="1"/>
      <w:numFmt w:val="decimal"/>
      <w:lvlText w:val="%7."/>
      <w:lvlJc w:val="left"/>
      <w:pPr>
        <w:ind w:left="4822" w:hanging="360"/>
      </w:pPr>
    </w:lvl>
    <w:lvl w:ilvl="7" w:tplc="885A889A" w:tentative="1">
      <w:start w:val="1"/>
      <w:numFmt w:val="lowerLetter"/>
      <w:lvlText w:val="%8."/>
      <w:lvlJc w:val="left"/>
      <w:pPr>
        <w:ind w:left="5542" w:hanging="360"/>
      </w:pPr>
    </w:lvl>
    <w:lvl w:ilvl="8" w:tplc="0674F442" w:tentative="1">
      <w:start w:val="1"/>
      <w:numFmt w:val="lowerRoman"/>
      <w:lvlText w:val="%9."/>
      <w:lvlJc w:val="right"/>
      <w:pPr>
        <w:ind w:left="6262" w:hanging="180"/>
      </w:pPr>
    </w:lvl>
  </w:abstractNum>
  <w:abstractNum w:abstractNumId="26"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61246796"/>
    <w:multiLevelType w:val="multilevel"/>
    <w:tmpl w:val="4D7E318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2AC37C8"/>
    <w:multiLevelType w:val="hybridMultilevel"/>
    <w:tmpl w:val="91B2DA40"/>
    <w:lvl w:ilvl="0" w:tplc="152A4884">
      <w:start w:val="1"/>
      <w:numFmt w:val="decimal"/>
      <w:lvlText w:val="%1."/>
      <w:lvlJc w:val="left"/>
      <w:pPr>
        <w:tabs>
          <w:tab w:val="num" w:pos="5684"/>
        </w:tabs>
        <w:ind w:left="5684" w:hanging="360"/>
      </w:pPr>
      <w:rPr>
        <w:i w:val="0"/>
      </w:rPr>
    </w:lvl>
    <w:lvl w:ilvl="1" w:tplc="6D0025D8">
      <w:start w:val="1"/>
      <w:numFmt w:val="lowerLetter"/>
      <w:lvlText w:val="%2."/>
      <w:lvlJc w:val="left"/>
      <w:pPr>
        <w:tabs>
          <w:tab w:val="num" w:pos="6404"/>
        </w:tabs>
        <w:ind w:left="6404" w:hanging="360"/>
      </w:pPr>
    </w:lvl>
    <w:lvl w:ilvl="2" w:tplc="4A7610C6" w:tentative="1">
      <w:start w:val="1"/>
      <w:numFmt w:val="lowerRoman"/>
      <w:lvlText w:val="%3."/>
      <w:lvlJc w:val="right"/>
      <w:pPr>
        <w:tabs>
          <w:tab w:val="num" w:pos="7124"/>
        </w:tabs>
        <w:ind w:left="7124" w:hanging="180"/>
      </w:pPr>
    </w:lvl>
    <w:lvl w:ilvl="3" w:tplc="F538E80C" w:tentative="1">
      <w:start w:val="1"/>
      <w:numFmt w:val="decimal"/>
      <w:lvlText w:val="%4."/>
      <w:lvlJc w:val="left"/>
      <w:pPr>
        <w:tabs>
          <w:tab w:val="num" w:pos="7844"/>
        </w:tabs>
        <w:ind w:left="7844" w:hanging="360"/>
      </w:pPr>
    </w:lvl>
    <w:lvl w:ilvl="4" w:tplc="D6D661A2" w:tentative="1">
      <w:start w:val="1"/>
      <w:numFmt w:val="lowerLetter"/>
      <w:lvlText w:val="%5."/>
      <w:lvlJc w:val="left"/>
      <w:pPr>
        <w:tabs>
          <w:tab w:val="num" w:pos="8564"/>
        </w:tabs>
        <w:ind w:left="8564" w:hanging="360"/>
      </w:pPr>
    </w:lvl>
    <w:lvl w:ilvl="5" w:tplc="FC423808" w:tentative="1">
      <w:start w:val="1"/>
      <w:numFmt w:val="lowerRoman"/>
      <w:lvlText w:val="%6."/>
      <w:lvlJc w:val="right"/>
      <w:pPr>
        <w:tabs>
          <w:tab w:val="num" w:pos="9284"/>
        </w:tabs>
        <w:ind w:left="9284" w:hanging="180"/>
      </w:pPr>
    </w:lvl>
    <w:lvl w:ilvl="6" w:tplc="FEEEB0B8" w:tentative="1">
      <w:start w:val="1"/>
      <w:numFmt w:val="decimal"/>
      <w:lvlText w:val="%7."/>
      <w:lvlJc w:val="left"/>
      <w:pPr>
        <w:tabs>
          <w:tab w:val="num" w:pos="10004"/>
        </w:tabs>
        <w:ind w:left="10004" w:hanging="360"/>
      </w:pPr>
    </w:lvl>
    <w:lvl w:ilvl="7" w:tplc="F3B40970" w:tentative="1">
      <w:start w:val="1"/>
      <w:numFmt w:val="lowerLetter"/>
      <w:lvlText w:val="%8."/>
      <w:lvlJc w:val="left"/>
      <w:pPr>
        <w:tabs>
          <w:tab w:val="num" w:pos="10724"/>
        </w:tabs>
        <w:ind w:left="10724" w:hanging="360"/>
      </w:pPr>
    </w:lvl>
    <w:lvl w:ilvl="8" w:tplc="4B30E5E8" w:tentative="1">
      <w:start w:val="1"/>
      <w:numFmt w:val="lowerRoman"/>
      <w:lvlText w:val="%9."/>
      <w:lvlJc w:val="right"/>
      <w:pPr>
        <w:tabs>
          <w:tab w:val="num" w:pos="11444"/>
        </w:tabs>
        <w:ind w:left="11444" w:hanging="180"/>
      </w:pPr>
    </w:lvl>
  </w:abstractNum>
  <w:abstractNum w:abstractNumId="36" w15:restartNumberingAfterBreak="0">
    <w:nsid w:val="655A6D2A"/>
    <w:multiLevelType w:val="hybridMultilevel"/>
    <w:tmpl w:val="131438C2"/>
    <w:lvl w:ilvl="0" w:tplc="8B803696">
      <w:start w:val="1"/>
      <w:numFmt w:val="decimal"/>
      <w:lvlText w:val="%1."/>
      <w:lvlJc w:val="left"/>
      <w:pPr>
        <w:tabs>
          <w:tab w:val="num" w:pos="502"/>
        </w:tabs>
        <w:ind w:left="502" w:hanging="360"/>
      </w:pPr>
      <w:rPr>
        <w:rFonts w:hint="default"/>
      </w:rPr>
    </w:lvl>
    <w:lvl w:ilvl="1" w:tplc="90A0DE98">
      <w:start w:val="1"/>
      <w:numFmt w:val="lowerLetter"/>
      <w:lvlText w:val="%2."/>
      <w:lvlJc w:val="left"/>
      <w:pPr>
        <w:tabs>
          <w:tab w:val="num" w:pos="1440"/>
        </w:tabs>
        <w:ind w:left="1440" w:hanging="360"/>
      </w:pPr>
    </w:lvl>
    <w:lvl w:ilvl="2" w:tplc="F9D05C82" w:tentative="1">
      <w:start w:val="1"/>
      <w:numFmt w:val="lowerRoman"/>
      <w:lvlText w:val="%3."/>
      <w:lvlJc w:val="right"/>
      <w:pPr>
        <w:tabs>
          <w:tab w:val="num" w:pos="2160"/>
        </w:tabs>
        <w:ind w:left="2160" w:hanging="180"/>
      </w:pPr>
    </w:lvl>
    <w:lvl w:ilvl="3" w:tplc="4BFA2A36" w:tentative="1">
      <w:start w:val="1"/>
      <w:numFmt w:val="decimal"/>
      <w:lvlText w:val="%4."/>
      <w:lvlJc w:val="left"/>
      <w:pPr>
        <w:tabs>
          <w:tab w:val="num" w:pos="2880"/>
        </w:tabs>
        <w:ind w:left="2880" w:hanging="360"/>
      </w:pPr>
    </w:lvl>
    <w:lvl w:ilvl="4" w:tplc="CC9866A0" w:tentative="1">
      <w:start w:val="1"/>
      <w:numFmt w:val="lowerLetter"/>
      <w:lvlText w:val="%5."/>
      <w:lvlJc w:val="left"/>
      <w:pPr>
        <w:tabs>
          <w:tab w:val="num" w:pos="3600"/>
        </w:tabs>
        <w:ind w:left="3600" w:hanging="360"/>
      </w:pPr>
    </w:lvl>
    <w:lvl w:ilvl="5" w:tplc="97DAF5AC" w:tentative="1">
      <w:start w:val="1"/>
      <w:numFmt w:val="lowerRoman"/>
      <w:lvlText w:val="%6."/>
      <w:lvlJc w:val="right"/>
      <w:pPr>
        <w:tabs>
          <w:tab w:val="num" w:pos="4320"/>
        </w:tabs>
        <w:ind w:left="4320" w:hanging="180"/>
      </w:pPr>
    </w:lvl>
    <w:lvl w:ilvl="6" w:tplc="804C46CE" w:tentative="1">
      <w:start w:val="1"/>
      <w:numFmt w:val="decimal"/>
      <w:lvlText w:val="%7."/>
      <w:lvlJc w:val="left"/>
      <w:pPr>
        <w:tabs>
          <w:tab w:val="num" w:pos="5040"/>
        </w:tabs>
        <w:ind w:left="5040" w:hanging="360"/>
      </w:pPr>
    </w:lvl>
    <w:lvl w:ilvl="7" w:tplc="BA40B960" w:tentative="1">
      <w:start w:val="1"/>
      <w:numFmt w:val="lowerLetter"/>
      <w:lvlText w:val="%8."/>
      <w:lvlJc w:val="left"/>
      <w:pPr>
        <w:tabs>
          <w:tab w:val="num" w:pos="5760"/>
        </w:tabs>
        <w:ind w:left="5760" w:hanging="360"/>
      </w:pPr>
    </w:lvl>
    <w:lvl w:ilvl="8" w:tplc="3A9837A0" w:tentative="1">
      <w:start w:val="1"/>
      <w:numFmt w:val="lowerRoman"/>
      <w:lvlText w:val="%9."/>
      <w:lvlJc w:val="right"/>
      <w:pPr>
        <w:tabs>
          <w:tab w:val="num" w:pos="6480"/>
        </w:tabs>
        <w:ind w:left="6480" w:hanging="180"/>
      </w:pPr>
    </w:lvl>
  </w:abstractNum>
  <w:abstractNum w:abstractNumId="37" w15:restartNumberingAfterBreak="0">
    <w:nsid w:val="6566517C"/>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946E41"/>
    <w:multiLevelType w:val="multilevel"/>
    <w:tmpl w:val="0FEE9BA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4"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3"/>
  </w:num>
  <w:num w:numId="2">
    <w:abstractNumId w:val="17"/>
  </w:num>
  <w:num w:numId="3">
    <w:abstractNumId w:val="2"/>
  </w:num>
  <w:num w:numId="4">
    <w:abstractNumId w:val="32"/>
  </w:num>
  <w:num w:numId="5">
    <w:abstractNumId w:val="3"/>
  </w:num>
  <w:num w:numId="6">
    <w:abstractNumId w:val="6"/>
  </w:num>
  <w:num w:numId="7">
    <w:abstractNumId w:val="42"/>
  </w:num>
  <w:num w:numId="8">
    <w:abstractNumId w:val="0"/>
  </w:num>
  <w:num w:numId="9">
    <w:abstractNumId w:val="37"/>
  </w:num>
  <w:num w:numId="10">
    <w:abstractNumId w:val="1"/>
  </w:num>
  <w:num w:numId="11">
    <w:abstractNumId w:val="24"/>
  </w:num>
  <w:num w:numId="12">
    <w:abstractNumId w:val="14"/>
  </w:num>
  <w:num w:numId="13">
    <w:abstractNumId w:val="27"/>
  </w:num>
  <w:num w:numId="14">
    <w:abstractNumId w:val="30"/>
  </w:num>
  <w:num w:numId="15">
    <w:abstractNumId w:val="39"/>
  </w:num>
  <w:num w:numId="16">
    <w:abstractNumId w:val="38"/>
  </w:num>
  <w:num w:numId="17">
    <w:abstractNumId w:val="26"/>
  </w:num>
  <w:num w:numId="18">
    <w:abstractNumId w:val="41"/>
  </w:num>
  <w:num w:numId="19">
    <w:abstractNumId w:val="4"/>
  </w:num>
  <w:num w:numId="20">
    <w:abstractNumId w:val="44"/>
  </w:num>
  <w:num w:numId="21">
    <w:abstractNumId w:val="5"/>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7"/>
  </w:num>
  <w:num w:numId="29">
    <w:abstractNumId w:val="13"/>
  </w:num>
  <w:num w:numId="30">
    <w:abstractNumId w:val="12"/>
  </w:num>
  <w:num w:numId="31">
    <w:abstractNumId w:val="10"/>
  </w:num>
  <w:num w:numId="32">
    <w:abstractNumId w:val="23"/>
  </w:num>
  <w:num w:numId="33">
    <w:abstractNumId w:val="11"/>
  </w:num>
  <w:num w:numId="34">
    <w:abstractNumId w:val="22"/>
  </w:num>
  <w:num w:numId="35">
    <w:abstractNumId w:val="35"/>
  </w:num>
  <w:num w:numId="36">
    <w:abstractNumId w:val="40"/>
  </w:num>
  <w:num w:numId="37">
    <w:abstractNumId w:val="16"/>
  </w:num>
  <w:num w:numId="38">
    <w:abstractNumId w:val="33"/>
  </w:num>
  <w:num w:numId="39">
    <w:abstractNumId w:val="9"/>
  </w:num>
  <w:num w:numId="40">
    <w:abstractNumId w:val="8"/>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6"/>
  </w:num>
  <w:num w:numId="44">
    <w:abstractNumId w:val="19"/>
  </w:num>
  <w:num w:numId="45">
    <w:abstractNumId w:val="29"/>
  </w:num>
  <w:num w:numId="46">
    <w:abstractNumId w:val="28"/>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wek Adam">
    <w15:presenceInfo w15:providerId="AD" w15:userId="S-1-5-21-591302622-2076621694-4095281684-129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formatting="1" w:enforcement="0"/>
  <w:defaultTabStop w:val="709"/>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1162"/>
    <w:rsid w:val="0000250A"/>
    <w:rsid w:val="00002A8F"/>
    <w:rsid w:val="00002BA1"/>
    <w:rsid w:val="00004B11"/>
    <w:rsid w:val="000074F9"/>
    <w:rsid w:val="00010D8C"/>
    <w:rsid w:val="000112F6"/>
    <w:rsid w:val="0001247F"/>
    <w:rsid w:val="00012785"/>
    <w:rsid w:val="00013566"/>
    <w:rsid w:val="00013D36"/>
    <w:rsid w:val="00016DD7"/>
    <w:rsid w:val="00021611"/>
    <w:rsid w:val="000225F7"/>
    <w:rsid w:val="0002477E"/>
    <w:rsid w:val="00025C51"/>
    <w:rsid w:val="000266F2"/>
    <w:rsid w:val="00027430"/>
    <w:rsid w:val="00033372"/>
    <w:rsid w:val="000334C3"/>
    <w:rsid w:val="000343B8"/>
    <w:rsid w:val="000344A7"/>
    <w:rsid w:val="000348FA"/>
    <w:rsid w:val="00034ED2"/>
    <w:rsid w:val="000350B2"/>
    <w:rsid w:val="00035102"/>
    <w:rsid w:val="000366A7"/>
    <w:rsid w:val="00037F22"/>
    <w:rsid w:val="00041308"/>
    <w:rsid w:val="000419E8"/>
    <w:rsid w:val="00041FCF"/>
    <w:rsid w:val="00042502"/>
    <w:rsid w:val="00042D77"/>
    <w:rsid w:val="0004470D"/>
    <w:rsid w:val="0004474A"/>
    <w:rsid w:val="000447EF"/>
    <w:rsid w:val="00045214"/>
    <w:rsid w:val="00045398"/>
    <w:rsid w:val="00045A69"/>
    <w:rsid w:val="000464CE"/>
    <w:rsid w:val="00047563"/>
    <w:rsid w:val="00051370"/>
    <w:rsid w:val="00052604"/>
    <w:rsid w:val="00053243"/>
    <w:rsid w:val="000556C9"/>
    <w:rsid w:val="000558F4"/>
    <w:rsid w:val="00055BEE"/>
    <w:rsid w:val="00055E41"/>
    <w:rsid w:val="00055E62"/>
    <w:rsid w:val="00055E85"/>
    <w:rsid w:val="00055EE9"/>
    <w:rsid w:val="0005621F"/>
    <w:rsid w:val="00056A2E"/>
    <w:rsid w:val="00057471"/>
    <w:rsid w:val="000603F3"/>
    <w:rsid w:val="00060A4B"/>
    <w:rsid w:val="00060C71"/>
    <w:rsid w:val="00061BDE"/>
    <w:rsid w:val="00061FB4"/>
    <w:rsid w:val="0006224F"/>
    <w:rsid w:val="000631DC"/>
    <w:rsid w:val="00063309"/>
    <w:rsid w:val="00063AB7"/>
    <w:rsid w:val="000648AE"/>
    <w:rsid w:val="00064A4B"/>
    <w:rsid w:val="0006540B"/>
    <w:rsid w:val="00065508"/>
    <w:rsid w:val="00066D0D"/>
    <w:rsid w:val="00066E35"/>
    <w:rsid w:val="00071A9D"/>
    <w:rsid w:val="00071F0A"/>
    <w:rsid w:val="0007287D"/>
    <w:rsid w:val="000739FE"/>
    <w:rsid w:val="00075FE7"/>
    <w:rsid w:val="00076460"/>
    <w:rsid w:val="000801C3"/>
    <w:rsid w:val="00082AE4"/>
    <w:rsid w:val="00083756"/>
    <w:rsid w:val="00085406"/>
    <w:rsid w:val="00085E9D"/>
    <w:rsid w:val="00087C7C"/>
    <w:rsid w:val="00090716"/>
    <w:rsid w:val="00091A5E"/>
    <w:rsid w:val="00092B49"/>
    <w:rsid w:val="00092C96"/>
    <w:rsid w:val="000935C1"/>
    <w:rsid w:val="0009372A"/>
    <w:rsid w:val="00093C3B"/>
    <w:rsid w:val="00093EB4"/>
    <w:rsid w:val="00094C5F"/>
    <w:rsid w:val="00096D06"/>
    <w:rsid w:val="000977C1"/>
    <w:rsid w:val="00097BB7"/>
    <w:rsid w:val="000A0EC2"/>
    <w:rsid w:val="000A17F3"/>
    <w:rsid w:val="000A4257"/>
    <w:rsid w:val="000A4736"/>
    <w:rsid w:val="000A5275"/>
    <w:rsid w:val="000A5800"/>
    <w:rsid w:val="000A64AA"/>
    <w:rsid w:val="000A6FF0"/>
    <w:rsid w:val="000A7D46"/>
    <w:rsid w:val="000B07ED"/>
    <w:rsid w:val="000B217D"/>
    <w:rsid w:val="000B2672"/>
    <w:rsid w:val="000B3AFF"/>
    <w:rsid w:val="000B4578"/>
    <w:rsid w:val="000B5157"/>
    <w:rsid w:val="000B6E97"/>
    <w:rsid w:val="000C17DC"/>
    <w:rsid w:val="000C19BF"/>
    <w:rsid w:val="000C6FF8"/>
    <w:rsid w:val="000C74B2"/>
    <w:rsid w:val="000C7F7B"/>
    <w:rsid w:val="000D0E6A"/>
    <w:rsid w:val="000D2460"/>
    <w:rsid w:val="000D2AC8"/>
    <w:rsid w:val="000D4BEE"/>
    <w:rsid w:val="000D5E32"/>
    <w:rsid w:val="000D6C85"/>
    <w:rsid w:val="000D6ED7"/>
    <w:rsid w:val="000E06EF"/>
    <w:rsid w:val="000E1636"/>
    <w:rsid w:val="000E1AD9"/>
    <w:rsid w:val="000E26B9"/>
    <w:rsid w:val="000E2882"/>
    <w:rsid w:val="000E2AC6"/>
    <w:rsid w:val="000E2E94"/>
    <w:rsid w:val="000E2EEB"/>
    <w:rsid w:val="000E4275"/>
    <w:rsid w:val="000E63AD"/>
    <w:rsid w:val="000E64C1"/>
    <w:rsid w:val="000E7A64"/>
    <w:rsid w:val="000F091F"/>
    <w:rsid w:val="000F2347"/>
    <w:rsid w:val="000F2FE6"/>
    <w:rsid w:val="000F48F0"/>
    <w:rsid w:val="000F4B1C"/>
    <w:rsid w:val="000F5209"/>
    <w:rsid w:val="000F74A6"/>
    <w:rsid w:val="00100731"/>
    <w:rsid w:val="00101270"/>
    <w:rsid w:val="001012A8"/>
    <w:rsid w:val="0010449D"/>
    <w:rsid w:val="001053B7"/>
    <w:rsid w:val="00106EBC"/>
    <w:rsid w:val="0010732C"/>
    <w:rsid w:val="0011275A"/>
    <w:rsid w:val="00114097"/>
    <w:rsid w:val="00114479"/>
    <w:rsid w:val="001145F4"/>
    <w:rsid w:val="001147DD"/>
    <w:rsid w:val="00115149"/>
    <w:rsid w:val="00115482"/>
    <w:rsid w:val="001158E6"/>
    <w:rsid w:val="00120393"/>
    <w:rsid w:val="001208C5"/>
    <w:rsid w:val="00120BA2"/>
    <w:rsid w:val="00120EAE"/>
    <w:rsid w:val="0012134D"/>
    <w:rsid w:val="00124264"/>
    <w:rsid w:val="0012516E"/>
    <w:rsid w:val="00125A64"/>
    <w:rsid w:val="00127376"/>
    <w:rsid w:val="00130F50"/>
    <w:rsid w:val="0013247C"/>
    <w:rsid w:val="0013279C"/>
    <w:rsid w:val="0013416C"/>
    <w:rsid w:val="00134840"/>
    <w:rsid w:val="001349C7"/>
    <w:rsid w:val="00134E65"/>
    <w:rsid w:val="00135301"/>
    <w:rsid w:val="00135DFC"/>
    <w:rsid w:val="00136A5E"/>
    <w:rsid w:val="00137C87"/>
    <w:rsid w:val="00140FE9"/>
    <w:rsid w:val="0014119B"/>
    <w:rsid w:val="001414BF"/>
    <w:rsid w:val="001442CC"/>
    <w:rsid w:val="00146086"/>
    <w:rsid w:val="00147B94"/>
    <w:rsid w:val="00147F1D"/>
    <w:rsid w:val="00150598"/>
    <w:rsid w:val="001511B6"/>
    <w:rsid w:val="00151663"/>
    <w:rsid w:val="00151B19"/>
    <w:rsid w:val="00152187"/>
    <w:rsid w:val="0015253C"/>
    <w:rsid w:val="00152A33"/>
    <w:rsid w:val="00153048"/>
    <w:rsid w:val="00154D52"/>
    <w:rsid w:val="00154F87"/>
    <w:rsid w:val="0015557A"/>
    <w:rsid w:val="00155A9A"/>
    <w:rsid w:val="00155AC5"/>
    <w:rsid w:val="00155B7D"/>
    <w:rsid w:val="00155C16"/>
    <w:rsid w:val="00155D0D"/>
    <w:rsid w:val="00155D32"/>
    <w:rsid w:val="00156FDE"/>
    <w:rsid w:val="00160CC4"/>
    <w:rsid w:val="00161116"/>
    <w:rsid w:val="00162DCA"/>
    <w:rsid w:val="00162E24"/>
    <w:rsid w:val="00163823"/>
    <w:rsid w:val="00163B95"/>
    <w:rsid w:val="00163FCC"/>
    <w:rsid w:val="001650ED"/>
    <w:rsid w:val="00165445"/>
    <w:rsid w:val="00165AEC"/>
    <w:rsid w:val="001676E1"/>
    <w:rsid w:val="00170966"/>
    <w:rsid w:val="0017112A"/>
    <w:rsid w:val="00171698"/>
    <w:rsid w:val="00174AEC"/>
    <w:rsid w:val="00175E56"/>
    <w:rsid w:val="0017613D"/>
    <w:rsid w:val="00176487"/>
    <w:rsid w:val="00177065"/>
    <w:rsid w:val="001777B5"/>
    <w:rsid w:val="00177A06"/>
    <w:rsid w:val="00180B69"/>
    <w:rsid w:val="00180C08"/>
    <w:rsid w:val="00181109"/>
    <w:rsid w:val="00181EED"/>
    <w:rsid w:val="001823F7"/>
    <w:rsid w:val="0018265F"/>
    <w:rsid w:val="00186A75"/>
    <w:rsid w:val="00186C82"/>
    <w:rsid w:val="00190AC0"/>
    <w:rsid w:val="001919DB"/>
    <w:rsid w:val="0019200C"/>
    <w:rsid w:val="001920E3"/>
    <w:rsid w:val="00194328"/>
    <w:rsid w:val="00194A4A"/>
    <w:rsid w:val="00194B0A"/>
    <w:rsid w:val="00195401"/>
    <w:rsid w:val="001971E6"/>
    <w:rsid w:val="0019755C"/>
    <w:rsid w:val="00197E5E"/>
    <w:rsid w:val="001A0AE8"/>
    <w:rsid w:val="001A0BE4"/>
    <w:rsid w:val="001A14A5"/>
    <w:rsid w:val="001A2168"/>
    <w:rsid w:val="001A265F"/>
    <w:rsid w:val="001A3F25"/>
    <w:rsid w:val="001A5294"/>
    <w:rsid w:val="001A568C"/>
    <w:rsid w:val="001A5D62"/>
    <w:rsid w:val="001A619B"/>
    <w:rsid w:val="001A711A"/>
    <w:rsid w:val="001B048D"/>
    <w:rsid w:val="001B2D6B"/>
    <w:rsid w:val="001B5165"/>
    <w:rsid w:val="001B6131"/>
    <w:rsid w:val="001B76B3"/>
    <w:rsid w:val="001C0183"/>
    <w:rsid w:val="001C06A2"/>
    <w:rsid w:val="001C0A88"/>
    <w:rsid w:val="001C3FD8"/>
    <w:rsid w:val="001C484B"/>
    <w:rsid w:val="001C4CFE"/>
    <w:rsid w:val="001C554E"/>
    <w:rsid w:val="001C57CB"/>
    <w:rsid w:val="001C5959"/>
    <w:rsid w:val="001C64BE"/>
    <w:rsid w:val="001C6A99"/>
    <w:rsid w:val="001C6D6F"/>
    <w:rsid w:val="001D5913"/>
    <w:rsid w:val="001D6979"/>
    <w:rsid w:val="001D715A"/>
    <w:rsid w:val="001D79B2"/>
    <w:rsid w:val="001E0D5C"/>
    <w:rsid w:val="001E2D66"/>
    <w:rsid w:val="001E2DB0"/>
    <w:rsid w:val="001E361F"/>
    <w:rsid w:val="001E379A"/>
    <w:rsid w:val="001E3FB7"/>
    <w:rsid w:val="001E40DC"/>
    <w:rsid w:val="001E501F"/>
    <w:rsid w:val="001E56CD"/>
    <w:rsid w:val="001E6FE6"/>
    <w:rsid w:val="001F04C7"/>
    <w:rsid w:val="001F180B"/>
    <w:rsid w:val="001F2BD4"/>
    <w:rsid w:val="001F335B"/>
    <w:rsid w:val="001F38AB"/>
    <w:rsid w:val="001F4019"/>
    <w:rsid w:val="001F47AC"/>
    <w:rsid w:val="001F4E8C"/>
    <w:rsid w:val="001F5BC7"/>
    <w:rsid w:val="001F6240"/>
    <w:rsid w:val="001F745B"/>
    <w:rsid w:val="001F79BB"/>
    <w:rsid w:val="002031FE"/>
    <w:rsid w:val="0020380E"/>
    <w:rsid w:val="00204D3A"/>
    <w:rsid w:val="00210076"/>
    <w:rsid w:val="002107FD"/>
    <w:rsid w:val="00210F36"/>
    <w:rsid w:val="00211644"/>
    <w:rsid w:val="00212856"/>
    <w:rsid w:val="00213969"/>
    <w:rsid w:val="00214A89"/>
    <w:rsid w:val="002152C3"/>
    <w:rsid w:val="002208EC"/>
    <w:rsid w:val="0022122E"/>
    <w:rsid w:val="0022385A"/>
    <w:rsid w:val="00224893"/>
    <w:rsid w:val="00224D60"/>
    <w:rsid w:val="00226164"/>
    <w:rsid w:val="00226F0F"/>
    <w:rsid w:val="00230D1E"/>
    <w:rsid w:val="00231A94"/>
    <w:rsid w:val="00235187"/>
    <w:rsid w:val="002358D1"/>
    <w:rsid w:val="00241B2D"/>
    <w:rsid w:val="00241E3A"/>
    <w:rsid w:val="0024311F"/>
    <w:rsid w:val="0024359F"/>
    <w:rsid w:val="00244734"/>
    <w:rsid w:val="00250828"/>
    <w:rsid w:val="0025168E"/>
    <w:rsid w:val="00252C7A"/>
    <w:rsid w:val="002540A2"/>
    <w:rsid w:val="0025522F"/>
    <w:rsid w:val="00255A1A"/>
    <w:rsid w:val="00256AD8"/>
    <w:rsid w:val="00260116"/>
    <w:rsid w:val="00261716"/>
    <w:rsid w:val="0026195B"/>
    <w:rsid w:val="002627B7"/>
    <w:rsid w:val="002627D7"/>
    <w:rsid w:val="00262E48"/>
    <w:rsid w:val="00264040"/>
    <w:rsid w:val="00270605"/>
    <w:rsid w:val="00273A1D"/>
    <w:rsid w:val="00274BFF"/>
    <w:rsid w:val="00274D77"/>
    <w:rsid w:val="00275234"/>
    <w:rsid w:val="00275985"/>
    <w:rsid w:val="00283FEA"/>
    <w:rsid w:val="00284171"/>
    <w:rsid w:val="0028539C"/>
    <w:rsid w:val="0028568B"/>
    <w:rsid w:val="00286BA0"/>
    <w:rsid w:val="00286F81"/>
    <w:rsid w:val="0028746B"/>
    <w:rsid w:val="00290164"/>
    <w:rsid w:val="0029225F"/>
    <w:rsid w:val="0029456C"/>
    <w:rsid w:val="0029465D"/>
    <w:rsid w:val="00295256"/>
    <w:rsid w:val="00296204"/>
    <w:rsid w:val="00296E65"/>
    <w:rsid w:val="002A0129"/>
    <w:rsid w:val="002A0400"/>
    <w:rsid w:val="002A10C7"/>
    <w:rsid w:val="002A2EB9"/>
    <w:rsid w:val="002A362E"/>
    <w:rsid w:val="002A4756"/>
    <w:rsid w:val="002A4A1C"/>
    <w:rsid w:val="002A5535"/>
    <w:rsid w:val="002A6304"/>
    <w:rsid w:val="002A6446"/>
    <w:rsid w:val="002A6522"/>
    <w:rsid w:val="002A6A38"/>
    <w:rsid w:val="002B15DB"/>
    <w:rsid w:val="002B17B1"/>
    <w:rsid w:val="002B1AC9"/>
    <w:rsid w:val="002B1E17"/>
    <w:rsid w:val="002B2744"/>
    <w:rsid w:val="002B4039"/>
    <w:rsid w:val="002B4578"/>
    <w:rsid w:val="002B4B06"/>
    <w:rsid w:val="002B60C2"/>
    <w:rsid w:val="002B772B"/>
    <w:rsid w:val="002C1B23"/>
    <w:rsid w:val="002C36E5"/>
    <w:rsid w:val="002C4D86"/>
    <w:rsid w:val="002C4E02"/>
    <w:rsid w:val="002C5D0A"/>
    <w:rsid w:val="002C633B"/>
    <w:rsid w:val="002C74F0"/>
    <w:rsid w:val="002D14ED"/>
    <w:rsid w:val="002D38D7"/>
    <w:rsid w:val="002D4A35"/>
    <w:rsid w:val="002D61B0"/>
    <w:rsid w:val="002D640E"/>
    <w:rsid w:val="002D70D6"/>
    <w:rsid w:val="002D776B"/>
    <w:rsid w:val="002E0DBF"/>
    <w:rsid w:val="002E10DC"/>
    <w:rsid w:val="002E2B80"/>
    <w:rsid w:val="002E2CA4"/>
    <w:rsid w:val="002E3B90"/>
    <w:rsid w:val="002E4891"/>
    <w:rsid w:val="002E4D87"/>
    <w:rsid w:val="002E6B9C"/>
    <w:rsid w:val="002E71E8"/>
    <w:rsid w:val="002F1CE0"/>
    <w:rsid w:val="002F5A1C"/>
    <w:rsid w:val="002F70F7"/>
    <w:rsid w:val="002F7698"/>
    <w:rsid w:val="00300A30"/>
    <w:rsid w:val="00301CDE"/>
    <w:rsid w:val="00301F76"/>
    <w:rsid w:val="003045B8"/>
    <w:rsid w:val="00304D20"/>
    <w:rsid w:val="00304F23"/>
    <w:rsid w:val="0030665A"/>
    <w:rsid w:val="0030669B"/>
    <w:rsid w:val="00307460"/>
    <w:rsid w:val="00307CD1"/>
    <w:rsid w:val="00307E23"/>
    <w:rsid w:val="00310846"/>
    <w:rsid w:val="00310CD0"/>
    <w:rsid w:val="00310D0C"/>
    <w:rsid w:val="00312656"/>
    <w:rsid w:val="00312BF6"/>
    <w:rsid w:val="0031758B"/>
    <w:rsid w:val="00320B1C"/>
    <w:rsid w:val="00321A0B"/>
    <w:rsid w:val="00321DBF"/>
    <w:rsid w:val="003227BB"/>
    <w:rsid w:val="00322FB1"/>
    <w:rsid w:val="003258AB"/>
    <w:rsid w:val="00326502"/>
    <w:rsid w:val="0032656F"/>
    <w:rsid w:val="00326AF3"/>
    <w:rsid w:val="00327117"/>
    <w:rsid w:val="00327552"/>
    <w:rsid w:val="00331CEE"/>
    <w:rsid w:val="0033268F"/>
    <w:rsid w:val="0033400D"/>
    <w:rsid w:val="003345C8"/>
    <w:rsid w:val="00336512"/>
    <w:rsid w:val="003365F6"/>
    <w:rsid w:val="0034169D"/>
    <w:rsid w:val="003417CF"/>
    <w:rsid w:val="003419E6"/>
    <w:rsid w:val="0034346F"/>
    <w:rsid w:val="00343AE3"/>
    <w:rsid w:val="0034488D"/>
    <w:rsid w:val="00345C5D"/>
    <w:rsid w:val="00346150"/>
    <w:rsid w:val="00346905"/>
    <w:rsid w:val="0035064F"/>
    <w:rsid w:val="00351B34"/>
    <w:rsid w:val="00352DED"/>
    <w:rsid w:val="0035318C"/>
    <w:rsid w:val="0035330D"/>
    <w:rsid w:val="00354BE0"/>
    <w:rsid w:val="003563B6"/>
    <w:rsid w:val="0035693A"/>
    <w:rsid w:val="00357313"/>
    <w:rsid w:val="00360633"/>
    <w:rsid w:val="003609E6"/>
    <w:rsid w:val="00361E9F"/>
    <w:rsid w:val="0036488B"/>
    <w:rsid w:val="00365309"/>
    <w:rsid w:val="00367277"/>
    <w:rsid w:val="003676AD"/>
    <w:rsid w:val="0037077D"/>
    <w:rsid w:val="003708F3"/>
    <w:rsid w:val="00371AA3"/>
    <w:rsid w:val="003730D6"/>
    <w:rsid w:val="00375384"/>
    <w:rsid w:val="0037571D"/>
    <w:rsid w:val="00376D27"/>
    <w:rsid w:val="00376FC0"/>
    <w:rsid w:val="0037789A"/>
    <w:rsid w:val="00382482"/>
    <w:rsid w:val="003830B8"/>
    <w:rsid w:val="003839A3"/>
    <w:rsid w:val="003855D2"/>
    <w:rsid w:val="00385F25"/>
    <w:rsid w:val="00386EED"/>
    <w:rsid w:val="00387A1E"/>
    <w:rsid w:val="003909E4"/>
    <w:rsid w:val="003926DD"/>
    <w:rsid w:val="00392A54"/>
    <w:rsid w:val="00396670"/>
    <w:rsid w:val="003A0E23"/>
    <w:rsid w:val="003A25F5"/>
    <w:rsid w:val="003A35D7"/>
    <w:rsid w:val="003A3DA7"/>
    <w:rsid w:val="003A409A"/>
    <w:rsid w:val="003A53CC"/>
    <w:rsid w:val="003A54BB"/>
    <w:rsid w:val="003A5788"/>
    <w:rsid w:val="003A6159"/>
    <w:rsid w:val="003A6308"/>
    <w:rsid w:val="003A7859"/>
    <w:rsid w:val="003A7CAB"/>
    <w:rsid w:val="003B30DB"/>
    <w:rsid w:val="003B61F7"/>
    <w:rsid w:val="003B6CD1"/>
    <w:rsid w:val="003B72F1"/>
    <w:rsid w:val="003B7E04"/>
    <w:rsid w:val="003B7F6D"/>
    <w:rsid w:val="003C1772"/>
    <w:rsid w:val="003C19FF"/>
    <w:rsid w:val="003C1C3A"/>
    <w:rsid w:val="003C2E88"/>
    <w:rsid w:val="003C4678"/>
    <w:rsid w:val="003C4F15"/>
    <w:rsid w:val="003C6225"/>
    <w:rsid w:val="003C6AD8"/>
    <w:rsid w:val="003C75A4"/>
    <w:rsid w:val="003D0986"/>
    <w:rsid w:val="003D0E90"/>
    <w:rsid w:val="003D2127"/>
    <w:rsid w:val="003D3E01"/>
    <w:rsid w:val="003D7C8F"/>
    <w:rsid w:val="003E1FCC"/>
    <w:rsid w:val="003E4559"/>
    <w:rsid w:val="003E4722"/>
    <w:rsid w:val="003E4BEB"/>
    <w:rsid w:val="003E50EC"/>
    <w:rsid w:val="003E663F"/>
    <w:rsid w:val="003E6BFE"/>
    <w:rsid w:val="003E6DBD"/>
    <w:rsid w:val="003F07ED"/>
    <w:rsid w:val="003F1A3C"/>
    <w:rsid w:val="003F26A6"/>
    <w:rsid w:val="003F34D8"/>
    <w:rsid w:val="003F457F"/>
    <w:rsid w:val="003F6C63"/>
    <w:rsid w:val="003F6D55"/>
    <w:rsid w:val="003F730F"/>
    <w:rsid w:val="003F7413"/>
    <w:rsid w:val="003F7A11"/>
    <w:rsid w:val="004027E8"/>
    <w:rsid w:val="004027EF"/>
    <w:rsid w:val="0040440F"/>
    <w:rsid w:val="00404497"/>
    <w:rsid w:val="004046A3"/>
    <w:rsid w:val="00404B5B"/>
    <w:rsid w:val="00404F08"/>
    <w:rsid w:val="0041126B"/>
    <w:rsid w:val="00413881"/>
    <w:rsid w:val="00414116"/>
    <w:rsid w:val="00414DEC"/>
    <w:rsid w:val="0041536A"/>
    <w:rsid w:val="00415BEF"/>
    <w:rsid w:val="00416556"/>
    <w:rsid w:val="004168FC"/>
    <w:rsid w:val="00417DFE"/>
    <w:rsid w:val="0042101F"/>
    <w:rsid w:val="0042113D"/>
    <w:rsid w:val="0042269F"/>
    <w:rsid w:val="00422792"/>
    <w:rsid w:val="00423892"/>
    <w:rsid w:val="0042509F"/>
    <w:rsid w:val="00427725"/>
    <w:rsid w:val="004300FB"/>
    <w:rsid w:val="004335C1"/>
    <w:rsid w:val="00434CDF"/>
    <w:rsid w:val="004369CF"/>
    <w:rsid w:val="00436AB5"/>
    <w:rsid w:val="00437F38"/>
    <w:rsid w:val="00441428"/>
    <w:rsid w:val="004423BA"/>
    <w:rsid w:val="0044365F"/>
    <w:rsid w:val="00443AD8"/>
    <w:rsid w:val="00443D95"/>
    <w:rsid w:val="00445A07"/>
    <w:rsid w:val="004476FF"/>
    <w:rsid w:val="00450227"/>
    <w:rsid w:val="00450D88"/>
    <w:rsid w:val="00450E86"/>
    <w:rsid w:val="00451A2E"/>
    <w:rsid w:val="0045226F"/>
    <w:rsid w:val="0045253F"/>
    <w:rsid w:val="004526C8"/>
    <w:rsid w:val="00454B4E"/>
    <w:rsid w:val="00455181"/>
    <w:rsid w:val="004556D7"/>
    <w:rsid w:val="00460EFE"/>
    <w:rsid w:val="00460F4E"/>
    <w:rsid w:val="004620EE"/>
    <w:rsid w:val="00462462"/>
    <w:rsid w:val="004628D6"/>
    <w:rsid w:val="004642B5"/>
    <w:rsid w:val="00464380"/>
    <w:rsid w:val="0046443E"/>
    <w:rsid w:val="00464466"/>
    <w:rsid w:val="00464903"/>
    <w:rsid w:val="00464C58"/>
    <w:rsid w:val="00465204"/>
    <w:rsid w:val="00466ABA"/>
    <w:rsid w:val="004672EA"/>
    <w:rsid w:val="00467850"/>
    <w:rsid w:val="00473836"/>
    <w:rsid w:val="0047426F"/>
    <w:rsid w:val="00474BB7"/>
    <w:rsid w:val="0047545E"/>
    <w:rsid w:val="0047736F"/>
    <w:rsid w:val="00477D77"/>
    <w:rsid w:val="0048011C"/>
    <w:rsid w:val="00480892"/>
    <w:rsid w:val="00480A1E"/>
    <w:rsid w:val="00481C0F"/>
    <w:rsid w:val="0048213B"/>
    <w:rsid w:val="00482581"/>
    <w:rsid w:val="00482744"/>
    <w:rsid w:val="00482840"/>
    <w:rsid w:val="00482ED8"/>
    <w:rsid w:val="004840E9"/>
    <w:rsid w:val="00484DF3"/>
    <w:rsid w:val="0048597A"/>
    <w:rsid w:val="00485FC0"/>
    <w:rsid w:val="00492811"/>
    <w:rsid w:val="004956E4"/>
    <w:rsid w:val="00496425"/>
    <w:rsid w:val="004A211E"/>
    <w:rsid w:val="004A2A40"/>
    <w:rsid w:val="004B0D9A"/>
    <w:rsid w:val="004B19B1"/>
    <w:rsid w:val="004B27B7"/>
    <w:rsid w:val="004B29E2"/>
    <w:rsid w:val="004B5ADE"/>
    <w:rsid w:val="004C16D8"/>
    <w:rsid w:val="004C19A0"/>
    <w:rsid w:val="004C37F1"/>
    <w:rsid w:val="004C46E6"/>
    <w:rsid w:val="004C4BC1"/>
    <w:rsid w:val="004C50A8"/>
    <w:rsid w:val="004C511E"/>
    <w:rsid w:val="004C5FF6"/>
    <w:rsid w:val="004C641A"/>
    <w:rsid w:val="004C7180"/>
    <w:rsid w:val="004D0756"/>
    <w:rsid w:val="004D2095"/>
    <w:rsid w:val="004D27F6"/>
    <w:rsid w:val="004D3DAD"/>
    <w:rsid w:val="004D492C"/>
    <w:rsid w:val="004D59E3"/>
    <w:rsid w:val="004D6758"/>
    <w:rsid w:val="004D6EC7"/>
    <w:rsid w:val="004D747C"/>
    <w:rsid w:val="004D7E77"/>
    <w:rsid w:val="004E0028"/>
    <w:rsid w:val="004E49D6"/>
    <w:rsid w:val="004E6CE2"/>
    <w:rsid w:val="004F14BE"/>
    <w:rsid w:val="004F167A"/>
    <w:rsid w:val="004F288A"/>
    <w:rsid w:val="004F2DF6"/>
    <w:rsid w:val="004F517F"/>
    <w:rsid w:val="004F5622"/>
    <w:rsid w:val="004F6FBE"/>
    <w:rsid w:val="0050032E"/>
    <w:rsid w:val="00504C00"/>
    <w:rsid w:val="00505DAC"/>
    <w:rsid w:val="00506BBC"/>
    <w:rsid w:val="005073A2"/>
    <w:rsid w:val="00507911"/>
    <w:rsid w:val="005102A3"/>
    <w:rsid w:val="00511232"/>
    <w:rsid w:val="005116AA"/>
    <w:rsid w:val="00513B82"/>
    <w:rsid w:val="00513C29"/>
    <w:rsid w:val="005141DC"/>
    <w:rsid w:val="0051451B"/>
    <w:rsid w:val="00515B52"/>
    <w:rsid w:val="005176BC"/>
    <w:rsid w:val="00517897"/>
    <w:rsid w:val="00517967"/>
    <w:rsid w:val="005206F2"/>
    <w:rsid w:val="00520D7F"/>
    <w:rsid w:val="0052151D"/>
    <w:rsid w:val="005230D6"/>
    <w:rsid w:val="00523BC2"/>
    <w:rsid w:val="00527210"/>
    <w:rsid w:val="00530D3C"/>
    <w:rsid w:val="00530E0C"/>
    <w:rsid w:val="005321B4"/>
    <w:rsid w:val="0053402D"/>
    <w:rsid w:val="00534A25"/>
    <w:rsid w:val="005352E4"/>
    <w:rsid w:val="00535F9D"/>
    <w:rsid w:val="00536566"/>
    <w:rsid w:val="00536984"/>
    <w:rsid w:val="00537E36"/>
    <w:rsid w:val="00542489"/>
    <w:rsid w:val="00542CED"/>
    <w:rsid w:val="0054304E"/>
    <w:rsid w:val="00543302"/>
    <w:rsid w:val="005455ED"/>
    <w:rsid w:val="005500F1"/>
    <w:rsid w:val="00550651"/>
    <w:rsid w:val="00550C28"/>
    <w:rsid w:val="00550EF1"/>
    <w:rsid w:val="00552893"/>
    <w:rsid w:val="00552A24"/>
    <w:rsid w:val="005545DE"/>
    <w:rsid w:val="00555636"/>
    <w:rsid w:val="0055576E"/>
    <w:rsid w:val="0055589C"/>
    <w:rsid w:val="00556AE9"/>
    <w:rsid w:val="005573B6"/>
    <w:rsid w:val="00560897"/>
    <w:rsid w:val="00560F1F"/>
    <w:rsid w:val="00561E18"/>
    <w:rsid w:val="0056202C"/>
    <w:rsid w:val="005622C7"/>
    <w:rsid w:val="005624D6"/>
    <w:rsid w:val="005630FE"/>
    <w:rsid w:val="005714ED"/>
    <w:rsid w:val="0057326D"/>
    <w:rsid w:val="00573CBF"/>
    <w:rsid w:val="00574A1F"/>
    <w:rsid w:val="00574DFC"/>
    <w:rsid w:val="00576639"/>
    <w:rsid w:val="005770BD"/>
    <w:rsid w:val="0057757E"/>
    <w:rsid w:val="00577F8B"/>
    <w:rsid w:val="00580584"/>
    <w:rsid w:val="00580F74"/>
    <w:rsid w:val="00581AC1"/>
    <w:rsid w:val="00582DC7"/>
    <w:rsid w:val="00583A2E"/>
    <w:rsid w:val="00584027"/>
    <w:rsid w:val="00584D70"/>
    <w:rsid w:val="005854A2"/>
    <w:rsid w:val="0058618F"/>
    <w:rsid w:val="0058663C"/>
    <w:rsid w:val="00587FEC"/>
    <w:rsid w:val="00590B16"/>
    <w:rsid w:val="00591735"/>
    <w:rsid w:val="0059283F"/>
    <w:rsid w:val="00592CEC"/>
    <w:rsid w:val="0059320B"/>
    <w:rsid w:val="0059336F"/>
    <w:rsid w:val="00593F50"/>
    <w:rsid w:val="00594DAF"/>
    <w:rsid w:val="0059546E"/>
    <w:rsid w:val="00595699"/>
    <w:rsid w:val="00596124"/>
    <w:rsid w:val="00597893"/>
    <w:rsid w:val="00597C1B"/>
    <w:rsid w:val="005A4385"/>
    <w:rsid w:val="005A475A"/>
    <w:rsid w:val="005A5848"/>
    <w:rsid w:val="005A5FFE"/>
    <w:rsid w:val="005A6EDE"/>
    <w:rsid w:val="005B043E"/>
    <w:rsid w:val="005B0D9F"/>
    <w:rsid w:val="005B2931"/>
    <w:rsid w:val="005B3A96"/>
    <w:rsid w:val="005B52C6"/>
    <w:rsid w:val="005B6601"/>
    <w:rsid w:val="005B6610"/>
    <w:rsid w:val="005B66DC"/>
    <w:rsid w:val="005B7090"/>
    <w:rsid w:val="005C4682"/>
    <w:rsid w:val="005C4812"/>
    <w:rsid w:val="005C694C"/>
    <w:rsid w:val="005C6B64"/>
    <w:rsid w:val="005C7B7A"/>
    <w:rsid w:val="005D0AF5"/>
    <w:rsid w:val="005D16F2"/>
    <w:rsid w:val="005D4BE2"/>
    <w:rsid w:val="005D56EE"/>
    <w:rsid w:val="005D6A70"/>
    <w:rsid w:val="005D6BF4"/>
    <w:rsid w:val="005D7932"/>
    <w:rsid w:val="005E00ED"/>
    <w:rsid w:val="005E00F1"/>
    <w:rsid w:val="005E1B2A"/>
    <w:rsid w:val="005E1FB9"/>
    <w:rsid w:val="005E272E"/>
    <w:rsid w:val="005E280E"/>
    <w:rsid w:val="005E28D6"/>
    <w:rsid w:val="005E2D73"/>
    <w:rsid w:val="005E3B27"/>
    <w:rsid w:val="005E3BFC"/>
    <w:rsid w:val="005F03A9"/>
    <w:rsid w:val="005F1010"/>
    <w:rsid w:val="005F2127"/>
    <w:rsid w:val="005F228C"/>
    <w:rsid w:val="005F4112"/>
    <w:rsid w:val="005F577E"/>
    <w:rsid w:val="005F5DC0"/>
    <w:rsid w:val="005F5FC3"/>
    <w:rsid w:val="005F7807"/>
    <w:rsid w:val="005F78D2"/>
    <w:rsid w:val="006003D1"/>
    <w:rsid w:val="00601B04"/>
    <w:rsid w:val="00601CC2"/>
    <w:rsid w:val="00601CE4"/>
    <w:rsid w:val="006023E9"/>
    <w:rsid w:val="00603FD3"/>
    <w:rsid w:val="0060484C"/>
    <w:rsid w:val="00607951"/>
    <w:rsid w:val="00607CD1"/>
    <w:rsid w:val="00610B79"/>
    <w:rsid w:val="0061218C"/>
    <w:rsid w:val="006135EE"/>
    <w:rsid w:val="0061390E"/>
    <w:rsid w:val="00613A48"/>
    <w:rsid w:val="00614D46"/>
    <w:rsid w:val="006155DB"/>
    <w:rsid w:val="00616B12"/>
    <w:rsid w:val="00617067"/>
    <w:rsid w:val="00620163"/>
    <w:rsid w:val="00620902"/>
    <w:rsid w:val="006216CF"/>
    <w:rsid w:val="00622160"/>
    <w:rsid w:val="00625DD6"/>
    <w:rsid w:val="00626381"/>
    <w:rsid w:val="00630E7C"/>
    <w:rsid w:val="00631113"/>
    <w:rsid w:val="0063112D"/>
    <w:rsid w:val="006328CD"/>
    <w:rsid w:val="0063334B"/>
    <w:rsid w:val="00634126"/>
    <w:rsid w:val="00634264"/>
    <w:rsid w:val="00634CC9"/>
    <w:rsid w:val="00635DBE"/>
    <w:rsid w:val="0063601E"/>
    <w:rsid w:val="006362AF"/>
    <w:rsid w:val="00637300"/>
    <w:rsid w:val="006406F7"/>
    <w:rsid w:val="00640FA2"/>
    <w:rsid w:val="00643BB5"/>
    <w:rsid w:val="0064511A"/>
    <w:rsid w:val="00645D92"/>
    <w:rsid w:val="00645F06"/>
    <w:rsid w:val="00647623"/>
    <w:rsid w:val="00650149"/>
    <w:rsid w:val="006519C0"/>
    <w:rsid w:val="00652AE4"/>
    <w:rsid w:val="00653312"/>
    <w:rsid w:val="006534DB"/>
    <w:rsid w:val="00653647"/>
    <w:rsid w:val="006566F1"/>
    <w:rsid w:val="00656BB0"/>
    <w:rsid w:val="00657057"/>
    <w:rsid w:val="0065768D"/>
    <w:rsid w:val="00657EB3"/>
    <w:rsid w:val="006604F3"/>
    <w:rsid w:val="00661AE7"/>
    <w:rsid w:val="00661E42"/>
    <w:rsid w:val="00662678"/>
    <w:rsid w:val="00663A4C"/>
    <w:rsid w:val="00664DDE"/>
    <w:rsid w:val="0066578F"/>
    <w:rsid w:val="00667A17"/>
    <w:rsid w:val="00667CAD"/>
    <w:rsid w:val="006708B1"/>
    <w:rsid w:val="00671904"/>
    <w:rsid w:val="0067202D"/>
    <w:rsid w:val="0067598E"/>
    <w:rsid w:val="00675E44"/>
    <w:rsid w:val="00675F03"/>
    <w:rsid w:val="006775F6"/>
    <w:rsid w:val="00677CB3"/>
    <w:rsid w:val="00681BD9"/>
    <w:rsid w:val="00682578"/>
    <w:rsid w:val="0068387E"/>
    <w:rsid w:val="00684FB4"/>
    <w:rsid w:val="006865BF"/>
    <w:rsid w:val="00686C31"/>
    <w:rsid w:val="00687E7E"/>
    <w:rsid w:val="00690694"/>
    <w:rsid w:val="0069101D"/>
    <w:rsid w:val="006918AC"/>
    <w:rsid w:val="006920B8"/>
    <w:rsid w:val="00695DD8"/>
    <w:rsid w:val="00696421"/>
    <w:rsid w:val="00696E9C"/>
    <w:rsid w:val="00697555"/>
    <w:rsid w:val="006976E8"/>
    <w:rsid w:val="00697D16"/>
    <w:rsid w:val="006A2FC0"/>
    <w:rsid w:val="006A465C"/>
    <w:rsid w:val="006A6B32"/>
    <w:rsid w:val="006A6F21"/>
    <w:rsid w:val="006B0468"/>
    <w:rsid w:val="006B2A7D"/>
    <w:rsid w:val="006B3020"/>
    <w:rsid w:val="006B3B7B"/>
    <w:rsid w:val="006B424A"/>
    <w:rsid w:val="006B53B5"/>
    <w:rsid w:val="006B6EA6"/>
    <w:rsid w:val="006B7104"/>
    <w:rsid w:val="006C0E81"/>
    <w:rsid w:val="006C29FD"/>
    <w:rsid w:val="006C3948"/>
    <w:rsid w:val="006C60DF"/>
    <w:rsid w:val="006C790A"/>
    <w:rsid w:val="006C7B1C"/>
    <w:rsid w:val="006D12ED"/>
    <w:rsid w:val="006D6109"/>
    <w:rsid w:val="006D68AD"/>
    <w:rsid w:val="006D7251"/>
    <w:rsid w:val="006D727B"/>
    <w:rsid w:val="006D77E9"/>
    <w:rsid w:val="006D7F56"/>
    <w:rsid w:val="006E28EC"/>
    <w:rsid w:val="006E3993"/>
    <w:rsid w:val="006E4BC9"/>
    <w:rsid w:val="006E56D6"/>
    <w:rsid w:val="006E63D3"/>
    <w:rsid w:val="006E67BF"/>
    <w:rsid w:val="006E6E9C"/>
    <w:rsid w:val="006E725F"/>
    <w:rsid w:val="006E79FF"/>
    <w:rsid w:val="006F0DDD"/>
    <w:rsid w:val="006F3CFE"/>
    <w:rsid w:val="006F4EA6"/>
    <w:rsid w:val="006F527E"/>
    <w:rsid w:val="006F59EC"/>
    <w:rsid w:val="006F59F0"/>
    <w:rsid w:val="006F5A5D"/>
    <w:rsid w:val="006F7E4D"/>
    <w:rsid w:val="007012B1"/>
    <w:rsid w:val="00701547"/>
    <w:rsid w:val="0070194C"/>
    <w:rsid w:val="00702E15"/>
    <w:rsid w:val="00703DDF"/>
    <w:rsid w:val="0070573C"/>
    <w:rsid w:val="00705EF6"/>
    <w:rsid w:val="0070672D"/>
    <w:rsid w:val="00710332"/>
    <w:rsid w:val="007114FD"/>
    <w:rsid w:val="00712048"/>
    <w:rsid w:val="00712D5A"/>
    <w:rsid w:val="00712DEA"/>
    <w:rsid w:val="007142BC"/>
    <w:rsid w:val="0071587A"/>
    <w:rsid w:val="007204BE"/>
    <w:rsid w:val="00720BB8"/>
    <w:rsid w:val="00724996"/>
    <w:rsid w:val="0072588B"/>
    <w:rsid w:val="0072652A"/>
    <w:rsid w:val="00732B2D"/>
    <w:rsid w:val="007333AD"/>
    <w:rsid w:val="00733F4C"/>
    <w:rsid w:val="007344D8"/>
    <w:rsid w:val="00735138"/>
    <w:rsid w:val="007356F1"/>
    <w:rsid w:val="00735723"/>
    <w:rsid w:val="00736020"/>
    <w:rsid w:val="0073613C"/>
    <w:rsid w:val="007377DB"/>
    <w:rsid w:val="00740FFF"/>
    <w:rsid w:val="00741F33"/>
    <w:rsid w:val="007422E0"/>
    <w:rsid w:val="00742881"/>
    <w:rsid w:val="007432BE"/>
    <w:rsid w:val="00744862"/>
    <w:rsid w:val="007452A9"/>
    <w:rsid w:val="007456D4"/>
    <w:rsid w:val="0074641F"/>
    <w:rsid w:val="00746D40"/>
    <w:rsid w:val="00746EE9"/>
    <w:rsid w:val="0074726E"/>
    <w:rsid w:val="00753140"/>
    <w:rsid w:val="00755A6F"/>
    <w:rsid w:val="007561DA"/>
    <w:rsid w:val="007564C8"/>
    <w:rsid w:val="00760417"/>
    <w:rsid w:val="00760E22"/>
    <w:rsid w:val="00761BA7"/>
    <w:rsid w:val="0076284C"/>
    <w:rsid w:val="00763D41"/>
    <w:rsid w:val="00764011"/>
    <w:rsid w:val="00765B66"/>
    <w:rsid w:val="007702D0"/>
    <w:rsid w:val="00770D1E"/>
    <w:rsid w:val="00772972"/>
    <w:rsid w:val="0077368C"/>
    <w:rsid w:val="007758F9"/>
    <w:rsid w:val="007762FE"/>
    <w:rsid w:val="00776EDF"/>
    <w:rsid w:val="007802C6"/>
    <w:rsid w:val="00780A02"/>
    <w:rsid w:val="007816B0"/>
    <w:rsid w:val="00781FC5"/>
    <w:rsid w:val="00782DEE"/>
    <w:rsid w:val="00783935"/>
    <w:rsid w:val="00784C3A"/>
    <w:rsid w:val="007851D4"/>
    <w:rsid w:val="0078572A"/>
    <w:rsid w:val="00785B82"/>
    <w:rsid w:val="007868C8"/>
    <w:rsid w:val="007901D4"/>
    <w:rsid w:val="00791770"/>
    <w:rsid w:val="0079180F"/>
    <w:rsid w:val="00792095"/>
    <w:rsid w:val="007937F0"/>
    <w:rsid w:val="00796239"/>
    <w:rsid w:val="007979CC"/>
    <w:rsid w:val="007A044A"/>
    <w:rsid w:val="007A110C"/>
    <w:rsid w:val="007A37CD"/>
    <w:rsid w:val="007A3892"/>
    <w:rsid w:val="007A4E67"/>
    <w:rsid w:val="007A54B6"/>
    <w:rsid w:val="007A59B1"/>
    <w:rsid w:val="007A6BFB"/>
    <w:rsid w:val="007A71BC"/>
    <w:rsid w:val="007A7764"/>
    <w:rsid w:val="007B0289"/>
    <w:rsid w:val="007B1179"/>
    <w:rsid w:val="007B1380"/>
    <w:rsid w:val="007B16FD"/>
    <w:rsid w:val="007B2C37"/>
    <w:rsid w:val="007B5201"/>
    <w:rsid w:val="007B5698"/>
    <w:rsid w:val="007B6CBE"/>
    <w:rsid w:val="007C087C"/>
    <w:rsid w:val="007C1A0B"/>
    <w:rsid w:val="007C2182"/>
    <w:rsid w:val="007C23D7"/>
    <w:rsid w:val="007C25DE"/>
    <w:rsid w:val="007C2939"/>
    <w:rsid w:val="007C2E4F"/>
    <w:rsid w:val="007C45BA"/>
    <w:rsid w:val="007C4CC8"/>
    <w:rsid w:val="007C51E8"/>
    <w:rsid w:val="007C5BDD"/>
    <w:rsid w:val="007C6C39"/>
    <w:rsid w:val="007C6D2E"/>
    <w:rsid w:val="007D0494"/>
    <w:rsid w:val="007D2546"/>
    <w:rsid w:val="007D2598"/>
    <w:rsid w:val="007D42CE"/>
    <w:rsid w:val="007D4F5E"/>
    <w:rsid w:val="007D79C8"/>
    <w:rsid w:val="007D7BCD"/>
    <w:rsid w:val="007D7C5D"/>
    <w:rsid w:val="007E0BE7"/>
    <w:rsid w:val="007E0FA0"/>
    <w:rsid w:val="007E2CD1"/>
    <w:rsid w:val="007E2DD0"/>
    <w:rsid w:val="007E3075"/>
    <w:rsid w:val="007E34E7"/>
    <w:rsid w:val="007E3F2C"/>
    <w:rsid w:val="007E4672"/>
    <w:rsid w:val="007E56BB"/>
    <w:rsid w:val="007E5C7B"/>
    <w:rsid w:val="007E6736"/>
    <w:rsid w:val="007E75FC"/>
    <w:rsid w:val="007F2303"/>
    <w:rsid w:val="007F25E8"/>
    <w:rsid w:val="007F28C2"/>
    <w:rsid w:val="007F3688"/>
    <w:rsid w:val="007F4F8B"/>
    <w:rsid w:val="007F5387"/>
    <w:rsid w:val="007F6AD7"/>
    <w:rsid w:val="007F6CF2"/>
    <w:rsid w:val="007F78C3"/>
    <w:rsid w:val="008001BF"/>
    <w:rsid w:val="00800E66"/>
    <w:rsid w:val="00801903"/>
    <w:rsid w:val="008019A5"/>
    <w:rsid w:val="00802031"/>
    <w:rsid w:val="00802090"/>
    <w:rsid w:val="00802F10"/>
    <w:rsid w:val="008055C5"/>
    <w:rsid w:val="008067B9"/>
    <w:rsid w:val="00810E3B"/>
    <w:rsid w:val="0081165A"/>
    <w:rsid w:val="00812034"/>
    <w:rsid w:val="0081266C"/>
    <w:rsid w:val="0081385C"/>
    <w:rsid w:val="00815516"/>
    <w:rsid w:val="00815678"/>
    <w:rsid w:val="00815CBD"/>
    <w:rsid w:val="008204FB"/>
    <w:rsid w:val="008217FE"/>
    <w:rsid w:val="00823A2D"/>
    <w:rsid w:val="00824A07"/>
    <w:rsid w:val="00825942"/>
    <w:rsid w:val="00825DA8"/>
    <w:rsid w:val="00825FDD"/>
    <w:rsid w:val="008263F1"/>
    <w:rsid w:val="00827CA3"/>
    <w:rsid w:val="00827EA6"/>
    <w:rsid w:val="0083241A"/>
    <w:rsid w:val="008338C1"/>
    <w:rsid w:val="0083426B"/>
    <w:rsid w:val="008351C4"/>
    <w:rsid w:val="00835CFF"/>
    <w:rsid w:val="008362EF"/>
    <w:rsid w:val="00837BAA"/>
    <w:rsid w:val="00840C87"/>
    <w:rsid w:val="00841A28"/>
    <w:rsid w:val="008429FA"/>
    <w:rsid w:val="00843409"/>
    <w:rsid w:val="0084355B"/>
    <w:rsid w:val="0084403C"/>
    <w:rsid w:val="008450D3"/>
    <w:rsid w:val="00850AF4"/>
    <w:rsid w:val="00851014"/>
    <w:rsid w:val="00851C32"/>
    <w:rsid w:val="0085319C"/>
    <w:rsid w:val="00854FCC"/>
    <w:rsid w:val="0085507D"/>
    <w:rsid w:val="008562D9"/>
    <w:rsid w:val="0085671C"/>
    <w:rsid w:val="00857209"/>
    <w:rsid w:val="00860872"/>
    <w:rsid w:val="008613D7"/>
    <w:rsid w:val="00861596"/>
    <w:rsid w:val="00861B3B"/>
    <w:rsid w:val="008621D9"/>
    <w:rsid w:val="00863949"/>
    <w:rsid w:val="008641AA"/>
    <w:rsid w:val="00864E1B"/>
    <w:rsid w:val="00864FA2"/>
    <w:rsid w:val="00874243"/>
    <w:rsid w:val="00875EFE"/>
    <w:rsid w:val="00876227"/>
    <w:rsid w:val="00877253"/>
    <w:rsid w:val="00877675"/>
    <w:rsid w:val="00877678"/>
    <w:rsid w:val="00877771"/>
    <w:rsid w:val="00877D9C"/>
    <w:rsid w:val="0088060E"/>
    <w:rsid w:val="00880B26"/>
    <w:rsid w:val="00881863"/>
    <w:rsid w:val="00881DA5"/>
    <w:rsid w:val="00883B24"/>
    <w:rsid w:val="00884912"/>
    <w:rsid w:val="008851DE"/>
    <w:rsid w:val="0088611F"/>
    <w:rsid w:val="00886DAD"/>
    <w:rsid w:val="00887525"/>
    <w:rsid w:val="00887B2B"/>
    <w:rsid w:val="00891D01"/>
    <w:rsid w:val="0089362C"/>
    <w:rsid w:val="008958F7"/>
    <w:rsid w:val="00895965"/>
    <w:rsid w:val="008A06BE"/>
    <w:rsid w:val="008A21EA"/>
    <w:rsid w:val="008A3133"/>
    <w:rsid w:val="008A366A"/>
    <w:rsid w:val="008A3DFE"/>
    <w:rsid w:val="008A406C"/>
    <w:rsid w:val="008A417E"/>
    <w:rsid w:val="008B0EBA"/>
    <w:rsid w:val="008B1AE7"/>
    <w:rsid w:val="008B5356"/>
    <w:rsid w:val="008B59AF"/>
    <w:rsid w:val="008C06B2"/>
    <w:rsid w:val="008C082C"/>
    <w:rsid w:val="008C1D89"/>
    <w:rsid w:val="008C2353"/>
    <w:rsid w:val="008C5BF5"/>
    <w:rsid w:val="008D05B6"/>
    <w:rsid w:val="008D0A19"/>
    <w:rsid w:val="008D0F1A"/>
    <w:rsid w:val="008D19C6"/>
    <w:rsid w:val="008D26F2"/>
    <w:rsid w:val="008D31F4"/>
    <w:rsid w:val="008D3F85"/>
    <w:rsid w:val="008D4495"/>
    <w:rsid w:val="008D46A8"/>
    <w:rsid w:val="008D4E3E"/>
    <w:rsid w:val="008D523A"/>
    <w:rsid w:val="008D67D5"/>
    <w:rsid w:val="008D7634"/>
    <w:rsid w:val="008D7BD1"/>
    <w:rsid w:val="008D7CC0"/>
    <w:rsid w:val="008E2362"/>
    <w:rsid w:val="008E2715"/>
    <w:rsid w:val="008E289E"/>
    <w:rsid w:val="008E3CFC"/>
    <w:rsid w:val="008E3ED7"/>
    <w:rsid w:val="008E41FB"/>
    <w:rsid w:val="008E521B"/>
    <w:rsid w:val="008E53FD"/>
    <w:rsid w:val="008E5855"/>
    <w:rsid w:val="008E6534"/>
    <w:rsid w:val="008E698B"/>
    <w:rsid w:val="008E6B63"/>
    <w:rsid w:val="008E7662"/>
    <w:rsid w:val="008E773B"/>
    <w:rsid w:val="008E7FA3"/>
    <w:rsid w:val="008F05B0"/>
    <w:rsid w:val="008F086A"/>
    <w:rsid w:val="008F0E77"/>
    <w:rsid w:val="008F1AD4"/>
    <w:rsid w:val="008F2D04"/>
    <w:rsid w:val="008F416A"/>
    <w:rsid w:val="008F4534"/>
    <w:rsid w:val="008F7015"/>
    <w:rsid w:val="008F78D2"/>
    <w:rsid w:val="0090007E"/>
    <w:rsid w:val="00900AA4"/>
    <w:rsid w:val="00901408"/>
    <w:rsid w:val="00901C0A"/>
    <w:rsid w:val="0090457C"/>
    <w:rsid w:val="0090580B"/>
    <w:rsid w:val="00905CA1"/>
    <w:rsid w:val="00906E68"/>
    <w:rsid w:val="0090723D"/>
    <w:rsid w:val="00907FA6"/>
    <w:rsid w:val="009123C8"/>
    <w:rsid w:val="00913814"/>
    <w:rsid w:val="00913903"/>
    <w:rsid w:val="0091579E"/>
    <w:rsid w:val="00917941"/>
    <w:rsid w:val="00917FAF"/>
    <w:rsid w:val="00920D26"/>
    <w:rsid w:val="00922058"/>
    <w:rsid w:val="00922486"/>
    <w:rsid w:val="00931112"/>
    <w:rsid w:val="00932946"/>
    <w:rsid w:val="00934897"/>
    <w:rsid w:val="00936ECC"/>
    <w:rsid w:val="009373E4"/>
    <w:rsid w:val="00940A40"/>
    <w:rsid w:val="00941444"/>
    <w:rsid w:val="00943722"/>
    <w:rsid w:val="00943792"/>
    <w:rsid w:val="00943DAA"/>
    <w:rsid w:val="00946D75"/>
    <w:rsid w:val="00947332"/>
    <w:rsid w:val="009505E5"/>
    <w:rsid w:val="009516D8"/>
    <w:rsid w:val="00952580"/>
    <w:rsid w:val="00952592"/>
    <w:rsid w:val="009525A4"/>
    <w:rsid w:val="0095285D"/>
    <w:rsid w:val="00952E25"/>
    <w:rsid w:val="009539D6"/>
    <w:rsid w:val="00953CF7"/>
    <w:rsid w:val="00954D7B"/>
    <w:rsid w:val="00954EB3"/>
    <w:rsid w:val="00955776"/>
    <w:rsid w:val="00955972"/>
    <w:rsid w:val="00956667"/>
    <w:rsid w:val="00957435"/>
    <w:rsid w:val="009606F1"/>
    <w:rsid w:val="00960835"/>
    <w:rsid w:val="00962937"/>
    <w:rsid w:val="00962A8F"/>
    <w:rsid w:val="00963156"/>
    <w:rsid w:val="00963995"/>
    <w:rsid w:val="00963DFA"/>
    <w:rsid w:val="00966923"/>
    <w:rsid w:val="00966B81"/>
    <w:rsid w:val="00966DA5"/>
    <w:rsid w:val="00967397"/>
    <w:rsid w:val="0097008A"/>
    <w:rsid w:val="0097037B"/>
    <w:rsid w:val="009727C9"/>
    <w:rsid w:val="00972CA9"/>
    <w:rsid w:val="00974664"/>
    <w:rsid w:val="00975110"/>
    <w:rsid w:val="0097558F"/>
    <w:rsid w:val="009756CE"/>
    <w:rsid w:val="00975E54"/>
    <w:rsid w:val="009767B6"/>
    <w:rsid w:val="0098098C"/>
    <w:rsid w:val="00980CD6"/>
    <w:rsid w:val="00981297"/>
    <w:rsid w:val="00984346"/>
    <w:rsid w:val="00984893"/>
    <w:rsid w:val="00985EC2"/>
    <w:rsid w:val="0099040D"/>
    <w:rsid w:val="00990FF3"/>
    <w:rsid w:val="00992149"/>
    <w:rsid w:val="00993417"/>
    <w:rsid w:val="0099435F"/>
    <w:rsid w:val="009946F4"/>
    <w:rsid w:val="00994FD0"/>
    <w:rsid w:val="009957BB"/>
    <w:rsid w:val="00996F5F"/>
    <w:rsid w:val="00997A9C"/>
    <w:rsid w:val="00997BF9"/>
    <w:rsid w:val="00997C37"/>
    <w:rsid w:val="009A30FC"/>
    <w:rsid w:val="009A355F"/>
    <w:rsid w:val="009B1259"/>
    <w:rsid w:val="009B183D"/>
    <w:rsid w:val="009B18F9"/>
    <w:rsid w:val="009B35B0"/>
    <w:rsid w:val="009B3869"/>
    <w:rsid w:val="009B3A47"/>
    <w:rsid w:val="009B5D07"/>
    <w:rsid w:val="009B7C9D"/>
    <w:rsid w:val="009B7C9E"/>
    <w:rsid w:val="009B7E98"/>
    <w:rsid w:val="009C15BA"/>
    <w:rsid w:val="009C24F1"/>
    <w:rsid w:val="009C3AD6"/>
    <w:rsid w:val="009C4094"/>
    <w:rsid w:val="009C49AF"/>
    <w:rsid w:val="009C61DC"/>
    <w:rsid w:val="009C6D1B"/>
    <w:rsid w:val="009C72D3"/>
    <w:rsid w:val="009D15D1"/>
    <w:rsid w:val="009D1816"/>
    <w:rsid w:val="009D226E"/>
    <w:rsid w:val="009D3018"/>
    <w:rsid w:val="009D4F7D"/>
    <w:rsid w:val="009D6592"/>
    <w:rsid w:val="009D6D4E"/>
    <w:rsid w:val="009D7C18"/>
    <w:rsid w:val="009E04A8"/>
    <w:rsid w:val="009E0E66"/>
    <w:rsid w:val="009E288F"/>
    <w:rsid w:val="009E30CE"/>
    <w:rsid w:val="009E3BDB"/>
    <w:rsid w:val="009E40E1"/>
    <w:rsid w:val="009E59BE"/>
    <w:rsid w:val="009E63F2"/>
    <w:rsid w:val="009E7DCE"/>
    <w:rsid w:val="009F167E"/>
    <w:rsid w:val="009F1886"/>
    <w:rsid w:val="009F1F75"/>
    <w:rsid w:val="009F29B5"/>
    <w:rsid w:val="009F46B0"/>
    <w:rsid w:val="009F4DD3"/>
    <w:rsid w:val="009F4E98"/>
    <w:rsid w:val="009F4F8C"/>
    <w:rsid w:val="009F5430"/>
    <w:rsid w:val="009F6B3E"/>
    <w:rsid w:val="009F70B3"/>
    <w:rsid w:val="009F7BC2"/>
    <w:rsid w:val="00A0195B"/>
    <w:rsid w:val="00A03786"/>
    <w:rsid w:val="00A0466B"/>
    <w:rsid w:val="00A05936"/>
    <w:rsid w:val="00A05D86"/>
    <w:rsid w:val="00A074E9"/>
    <w:rsid w:val="00A1081B"/>
    <w:rsid w:val="00A10FD4"/>
    <w:rsid w:val="00A12829"/>
    <w:rsid w:val="00A1289D"/>
    <w:rsid w:val="00A13282"/>
    <w:rsid w:val="00A145FF"/>
    <w:rsid w:val="00A15F65"/>
    <w:rsid w:val="00A2059E"/>
    <w:rsid w:val="00A20F19"/>
    <w:rsid w:val="00A210A4"/>
    <w:rsid w:val="00A21C00"/>
    <w:rsid w:val="00A2277D"/>
    <w:rsid w:val="00A22815"/>
    <w:rsid w:val="00A2407A"/>
    <w:rsid w:val="00A25939"/>
    <w:rsid w:val="00A265F8"/>
    <w:rsid w:val="00A30D9F"/>
    <w:rsid w:val="00A3182A"/>
    <w:rsid w:val="00A321CD"/>
    <w:rsid w:val="00A33295"/>
    <w:rsid w:val="00A33942"/>
    <w:rsid w:val="00A33FEA"/>
    <w:rsid w:val="00A3467E"/>
    <w:rsid w:val="00A37349"/>
    <w:rsid w:val="00A407DD"/>
    <w:rsid w:val="00A41D7A"/>
    <w:rsid w:val="00A42F02"/>
    <w:rsid w:val="00A43C2D"/>
    <w:rsid w:val="00A441AC"/>
    <w:rsid w:val="00A442F1"/>
    <w:rsid w:val="00A44ACA"/>
    <w:rsid w:val="00A44B45"/>
    <w:rsid w:val="00A45DF6"/>
    <w:rsid w:val="00A46FC1"/>
    <w:rsid w:val="00A46FE7"/>
    <w:rsid w:val="00A50B52"/>
    <w:rsid w:val="00A51153"/>
    <w:rsid w:val="00A52B43"/>
    <w:rsid w:val="00A5341E"/>
    <w:rsid w:val="00A56C14"/>
    <w:rsid w:val="00A57459"/>
    <w:rsid w:val="00A60EB5"/>
    <w:rsid w:val="00A61C07"/>
    <w:rsid w:val="00A61DFC"/>
    <w:rsid w:val="00A62683"/>
    <w:rsid w:val="00A62CD6"/>
    <w:rsid w:val="00A62E07"/>
    <w:rsid w:val="00A633F5"/>
    <w:rsid w:val="00A74D27"/>
    <w:rsid w:val="00A80B7C"/>
    <w:rsid w:val="00A82B3F"/>
    <w:rsid w:val="00A8320E"/>
    <w:rsid w:val="00A83EF2"/>
    <w:rsid w:val="00A843F5"/>
    <w:rsid w:val="00A84555"/>
    <w:rsid w:val="00A87347"/>
    <w:rsid w:val="00A90B4D"/>
    <w:rsid w:val="00A90DC1"/>
    <w:rsid w:val="00A91477"/>
    <w:rsid w:val="00A91733"/>
    <w:rsid w:val="00A93030"/>
    <w:rsid w:val="00A93127"/>
    <w:rsid w:val="00A93762"/>
    <w:rsid w:val="00A944BE"/>
    <w:rsid w:val="00A94AEB"/>
    <w:rsid w:val="00A95B19"/>
    <w:rsid w:val="00AA0DBF"/>
    <w:rsid w:val="00AA1EB1"/>
    <w:rsid w:val="00AA1EB5"/>
    <w:rsid w:val="00AA328D"/>
    <w:rsid w:val="00AA42AB"/>
    <w:rsid w:val="00AA49D1"/>
    <w:rsid w:val="00AA541F"/>
    <w:rsid w:val="00AA7B14"/>
    <w:rsid w:val="00AB345A"/>
    <w:rsid w:val="00AB476C"/>
    <w:rsid w:val="00AB608B"/>
    <w:rsid w:val="00AB6FD6"/>
    <w:rsid w:val="00AB70BA"/>
    <w:rsid w:val="00AB74A6"/>
    <w:rsid w:val="00AC1D77"/>
    <w:rsid w:val="00AC23F7"/>
    <w:rsid w:val="00AC2BAC"/>
    <w:rsid w:val="00AC398E"/>
    <w:rsid w:val="00AC3FCF"/>
    <w:rsid w:val="00AC4598"/>
    <w:rsid w:val="00AC5866"/>
    <w:rsid w:val="00AC77B6"/>
    <w:rsid w:val="00AD0A9A"/>
    <w:rsid w:val="00AD10A9"/>
    <w:rsid w:val="00AD1F75"/>
    <w:rsid w:val="00AD55E2"/>
    <w:rsid w:val="00AD58D6"/>
    <w:rsid w:val="00AD5E4B"/>
    <w:rsid w:val="00AD71F5"/>
    <w:rsid w:val="00AE195A"/>
    <w:rsid w:val="00AE2214"/>
    <w:rsid w:val="00AE22D9"/>
    <w:rsid w:val="00AE2779"/>
    <w:rsid w:val="00AE2BB0"/>
    <w:rsid w:val="00AE3215"/>
    <w:rsid w:val="00AE3266"/>
    <w:rsid w:val="00AE496B"/>
    <w:rsid w:val="00AE6C02"/>
    <w:rsid w:val="00AF0802"/>
    <w:rsid w:val="00AF0AF6"/>
    <w:rsid w:val="00AF2CBB"/>
    <w:rsid w:val="00AF35FF"/>
    <w:rsid w:val="00AF3F04"/>
    <w:rsid w:val="00AF4F37"/>
    <w:rsid w:val="00AF5DED"/>
    <w:rsid w:val="00AF5E90"/>
    <w:rsid w:val="00AF6366"/>
    <w:rsid w:val="00AF6FBE"/>
    <w:rsid w:val="00AF79C8"/>
    <w:rsid w:val="00AF7A02"/>
    <w:rsid w:val="00B009A8"/>
    <w:rsid w:val="00B02F06"/>
    <w:rsid w:val="00B044AE"/>
    <w:rsid w:val="00B04ADF"/>
    <w:rsid w:val="00B051D2"/>
    <w:rsid w:val="00B070F4"/>
    <w:rsid w:val="00B10A00"/>
    <w:rsid w:val="00B113E7"/>
    <w:rsid w:val="00B1160B"/>
    <w:rsid w:val="00B11AD8"/>
    <w:rsid w:val="00B1239B"/>
    <w:rsid w:val="00B1300C"/>
    <w:rsid w:val="00B13213"/>
    <w:rsid w:val="00B13636"/>
    <w:rsid w:val="00B14B78"/>
    <w:rsid w:val="00B15E9D"/>
    <w:rsid w:val="00B1669D"/>
    <w:rsid w:val="00B20A52"/>
    <w:rsid w:val="00B20E86"/>
    <w:rsid w:val="00B215A3"/>
    <w:rsid w:val="00B233E0"/>
    <w:rsid w:val="00B25BEA"/>
    <w:rsid w:val="00B27268"/>
    <w:rsid w:val="00B27AF6"/>
    <w:rsid w:val="00B32BB8"/>
    <w:rsid w:val="00B33551"/>
    <w:rsid w:val="00B344BA"/>
    <w:rsid w:val="00B415C0"/>
    <w:rsid w:val="00B41843"/>
    <w:rsid w:val="00B43308"/>
    <w:rsid w:val="00B4362B"/>
    <w:rsid w:val="00B44630"/>
    <w:rsid w:val="00B47B96"/>
    <w:rsid w:val="00B47BC4"/>
    <w:rsid w:val="00B5177A"/>
    <w:rsid w:val="00B5262E"/>
    <w:rsid w:val="00B55BF1"/>
    <w:rsid w:val="00B573A3"/>
    <w:rsid w:val="00B61CA6"/>
    <w:rsid w:val="00B623B8"/>
    <w:rsid w:val="00B630CA"/>
    <w:rsid w:val="00B63920"/>
    <w:rsid w:val="00B64422"/>
    <w:rsid w:val="00B708A5"/>
    <w:rsid w:val="00B71072"/>
    <w:rsid w:val="00B710CF"/>
    <w:rsid w:val="00B715E3"/>
    <w:rsid w:val="00B71888"/>
    <w:rsid w:val="00B727BF"/>
    <w:rsid w:val="00B74CE4"/>
    <w:rsid w:val="00B751CB"/>
    <w:rsid w:val="00B75E7A"/>
    <w:rsid w:val="00B7702B"/>
    <w:rsid w:val="00B77F72"/>
    <w:rsid w:val="00B804CF"/>
    <w:rsid w:val="00B81332"/>
    <w:rsid w:val="00B82C99"/>
    <w:rsid w:val="00B835B2"/>
    <w:rsid w:val="00B836C4"/>
    <w:rsid w:val="00B855AF"/>
    <w:rsid w:val="00B8608D"/>
    <w:rsid w:val="00B86BB9"/>
    <w:rsid w:val="00B90250"/>
    <w:rsid w:val="00B905C6"/>
    <w:rsid w:val="00B909D5"/>
    <w:rsid w:val="00B9104F"/>
    <w:rsid w:val="00B9170F"/>
    <w:rsid w:val="00B930D9"/>
    <w:rsid w:val="00B94F23"/>
    <w:rsid w:val="00B9598B"/>
    <w:rsid w:val="00B95C09"/>
    <w:rsid w:val="00B96D0B"/>
    <w:rsid w:val="00BA20C5"/>
    <w:rsid w:val="00BA21AC"/>
    <w:rsid w:val="00BA227D"/>
    <w:rsid w:val="00BA2727"/>
    <w:rsid w:val="00BA2CC1"/>
    <w:rsid w:val="00BA3166"/>
    <w:rsid w:val="00BA45C7"/>
    <w:rsid w:val="00BA5B26"/>
    <w:rsid w:val="00BA6C29"/>
    <w:rsid w:val="00BB131C"/>
    <w:rsid w:val="00BB1A00"/>
    <w:rsid w:val="00BB1B0E"/>
    <w:rsid w:val="00BB3B55"/>
    <w:rsid w:val="00BB4DB1"/>
    <w:rsid w:val="00BC07D0"/>
    <w:rsid w:val="00BC0F27"/>
    <w:rsid w:val="00BC1DFC"/>
    <w:rsid w:val="00BC31B9"/>
    <w:rsid w:val="00BC38AB"/>
    <w:rsid w:val="00BC4555"/>
    <w:rsid w:val="00BC4769"/>
    <w:rsid w:val="00BC48ED"/>
    <w:rsid w:val="00BC5E87"/>
    <w:rsid w:val="00BD0C55"/>
    <w:rsid w:val="00BD481A"/>
    <w:rsid w:val="00BD4EE8"/>
    <w:rsid w:val="00BD5435"/>
    <w:rsid w:val="00BD57EA"/>
    <w:rsid w:val="00BD5BE6"/>
    <w:rsid w:val="00BE0F1C"/>
    <w:rsid w:val="00BE1675"/>
    <w:rsid w:val="00BE183B"/>
    <w:rsid w:val="00BE3F5A"/>
    <w:rsid w:val="00BE459A"/>
    <w:rsid w:val="00BE6CE5"/>
    <w:rsid w:val="00BF1D20"/>
    <w:rsid w:val="00BF211A"/>
    <w:rsid w:val="00BF2724"/>
    <w:rsid w:val="00BF32E5"/>
    <w:rsid w:val="00BF3487"/>
    <w:rsid w:val="00BF375E"/>
    <w:rsid w:val="00BF3B08"/>
    <w:rsid w:val="00BF3DDB"/>
    <w:rsid w:val="00BF4F70"/>
    <w:rsid w:val="00BF69C6"/>
    <w:rsid w:val="00C008B8"/>
    <w:rsid w:val="00C00FE9"/>
    <w:rsid w:val="00C03822"/>
    <w:rsid w:val="00C039D3"/>
    <w:rsid w:val="00C044EE"/>
    <w:rsid w:val="00C0493D"/>
    <w:rsid w:val="00C049BA"/>
    <w:rsid w:val="00C05C86"/>
    <w:rsid w:val="00C05D0C"/>
    <w:rsid w:val="00C068CA"/>
    <w:rsid w:val="00C06AA6"/>
    <w:rsid w:val="00C07E74"/>
    <w:rsid w:val="00C07EFB"/>
    <w:rsid w:val="00C10507"/>
    <w:rsid w:val="00C12837"/>
    <w:rsid w:val="00C12E48"/>
    <w:rsid w:val="00C130AF"/>
    <w:rsid w:val="00C131F6"/>
    <w:rsid w:val="00C1433B"/>
    <w:rsid w:val="00C159F4"/>
    <w:rsid w:val="00C1685E"/>
    <w:rsid w:val="00C17D1D"/>
    <w:rsid w:val="00C204D9"/>
    <w:rsid w:val="00C21C43"/>
    <w:rsid w:val="00C22528"/>
    <w:rsid w:val="00C25CA2"/>
    <w:rsid w:val="00C25E1E"/>
    <w:rsid w:val="00C27CF5"/>
    <w:rsid w:val="00C32DCA"/>
    <w:rsid w:val="00C33C33"/>
    <w:rsid w:val="00C34A53"/>
    <w:rsid w:val="00C364AD"/>
    <w:rsid w:val="00C36806"/>
    <w:rsid w:val="00C37447"/>
    <w:rsid w:val="00C37A3E"/>
    <w:rsid w:val="00C40618"/>
    <w:rsid w:val="00C41260"/>
    <w:rsid w:val="00C4337E"/>
    <w:rsid w:val="00C4408A"/>
    <w:rsid w:val="00C45706"/>
    <w:rsid w:val="00C462C4"/>
    <w:rsid w:val="00C475DF"/>
    <w:rsid w:val="00C50010"/>
    <w:rsid w:val="00C51A73"/>
    <w:rsid w:val="00C52732"/>
    <w:rsid w:val="00C56B86"/>
    <w:rsid w:val="00C57E71"/>
    <w:rsid w:val="00C608FA"/>
    <w:rsid w:val="00C60987"/>
    <w:rsid w:val="00C619DD"/>
    <w:rsid w:val="00C61ACF"/>
    <w:rsid w:val="00C64A09"/>
    <w:rsid w:val="00C64F61"/>
    <w:rsid w:val="00C66516"/>
    <w:rsid w:val="00C713EC"/>
    <w:rsid w:val="00C73014"/>
    <w:rsid w:val="00C73456"/>
    <w:rsid w:val="00C73C0F"/>
    <w:rsid w:val="00C74570"/>
    <w:rsid w:val="00C74C11"/>
    <w:rsid w:val="00C76FEF"/>
    <w:rsid w:val="00C77586"/>
    <w:rsid w:val="00C7785E"/>
    <w:rsid w:val="00C77BB4"/>
    <w:rsid w:val="00C8071E"/>
    <w:rsid w:val="00C81C2E"/>
    <w:rsid w:val="00C81DC6"/>
    <w:rsid w:val="00C8267E"/>
    <w:rsid w:val="00C82A69"/>
    <w:rsid w:val="00C82CAE"/>
    <w:rsid w:val="00C86922"/>
    <w:rsid w:val="00C86E09"/>
    <w:rsid w:val="00C878A7"/>
    <w:rsid w:val="00C90C05"/>
    <w:rsid w:val="00C92FCF"/>
    <w:rsid w:val="00C93319"/>
    <w:rsid w:val="00C97FDC"/>
    <w:rsid w:val="00CA091C"/>
    <w:rsid w:val="00CA0D52"/>
    <w:rsid w:val="00CA2221"/>
    <w:rsid w:val="00CA2253"/>
    <w:rsid w:val="00CA33AD"/>
    <w:rsid w:val="00CA33F1"/>
    <w:rsid w:val="00CA3CA1"/>
    <w:rsid w:val="00CA3D2C"/>
    <w:rsid w:val="00CA4C25"/>
    <w:rsid w:val="00CA6F9C"/>
    <w:rsid w:val="00CA7552"/>
    <w:rsid w:val="00CB0654"/>
    <w:rsid w:val="00CB072E"/>
    <w:rsid w:val="00CB1457"/>
    <w:rsid w:val="00CB3893"/>
    <w:rsid w:val="00CB3D10"/>
    <w:rsid w:val="00CB545C"/>
    <w:rsid w:val="00CB6EFB"/>
    <w:rsid w:val="00CC0331"/>
    <w:rsid w:val="00CC0AB0"/>
    <w:rsid w:val="00CC0C65"/>
    <w:rsid w:val="00CC2316"/>
    <w:rsid w:val="00CC240A"/>
    <w:rsid w:val="00CC2622"/>
    <w:rsid w:val="00CC5520"/>
    <w:rsid w:val="00CC5B95"/>
    <w:rsid w:val="00CC5F0D"/>
    <w:rsid w:val="00CC6C3B"/>
    <w:rsid w:val="00CD0535"/>
    <w:rsid w:val="00CD3720"/>
    <w:rsid w:val="00CD6ADD"/>
    <w:rsid w:val="00CD78B9"/>
    <w:rsid w:val="00CE02FF"/>
    <w:rsid w:val="00CE06A4"/>
    <w:rsid w:val="00CE1C78"/>
    <w:rsid w:val="00CE53EE"/>
    <w:rsid w:val="00CE67A5"/>
    <w:rsid w:val="00CE79E5"/>
    <w:rsid w:val="00CE7B46"/>
    <w:rsid w:val="00CF032D"/>
    <w:rsid w:val="00CF0AED"/>
    <w:rsid w:val="00CF276E"/>
    <w:rsid w:val="00CF2A22"/>
    <w:rsid w:val="00CF2DB3"/>
    <w:rsid w:val="00CF5D1E"/>
    <w:rsid w:val="00CF711D"/>
    <w:rsid w:val="00CF77A7"/>
    <w:rsid w:val="00D01E2F"/>
    <w:rsid w:val="00D020A0"/>
    <w:rsid w:val="00D03C1E"/>
    <w:rsid w:val="00D03E88"/>
    <w:rsid w:val="00D04E37"/>
    <w:rsid w:val="00D04FB0"/>
    <w:rsid w:val="00D05692"/>
    <w:rsid w:val="00D073AE"/>
    <w:rsid w:val="00D10CF9"/>
    <w:rsid w:val="00D11FB0"/>
    <w:rsid w:val="00D129E8"/>
    <w:rsid w:val="00D131B4"/>
    <w:rsid w:val="00D13308"/>
    <w:rsid w:val="00D13EC5"/>
    <w:rsid w:val="00D15BB9"/>
    <w:rsid w:val="00D16040"/>
    <w:rsid w:val="00D1663B"/>
    <w:rsid w:val="00D20739"/>
    <w:rsid w:val="00D208E1"/>
    <w:rsid w:val="00D21208"/>
    <w:rsid w:val="00D2165F"/>
    <w:rsid w:val="00D217BF"/>
    <w:rsid w:val="00D22176"/>
    <w:rsid w:val="00D22591"/>
    <w:rsid w:val="00D25D50"/>
    <w:rsid w:val="00D27A61"/>
    <w:rsid w:val="00D27B3B"/>
    <w:rsid w:val="00D30EC5"/>
    <w:rsid w:val="00D31241"/>
    <w:rsid w:val="00D31D0F"/>
    <w:rsid w:val="00D3245F"/>
    <w:rsid w:val="00D32DCA"/>
    <w:rsid w:val="00D3384B"/>
    <w:rsid w:val="00D344D9"/>
    <w:rsid w:val="00D370ED"/>
    <w:rsid w:val="00D40CE4"/>
    <w:rsid w:val="00D41F7B"/>
    <w:rsid w:val="00D428F6"/>
    <w:rsid w:val="00D42AA6"/>
    <w:rsid w:val="00D42AEF"/>
    <w:rsid w:val="00D43F57"/>
    <w:rsid w:val="00D45D44"/>
    <w:rsid w:val="00D45D99"/>
    <w:rsid w:val="00D47066"/>
    <w:rsid w:val="00D51788"/>
    <w:rsid w:val="00D52054"/>
    <w:rsid w:val="00D525F5"/>
    <w:rsid w:val="00D53237"/>
    <w:rsid w:val="00D55163"/>
    <w:rsid w:val="00D55996"/>
    <w:rsid w:val="00D56C94"/>
    <w:rsid w:val="00D6473C"/>
    <w:rsid w:val="00D6487E"/>
    <w:rsid w:val="00D64B14"/>
    <w:rsid w:val="00D66A6D"/>
    <w:rsid w:val="00D720D4"/>
    <w:rsid w:val="00D733B3"/>
    <w:rsid w:val="00D744D8"/>
    <w:rsid w:val="00D75150"/>
    <w:rsid w:val="00D77469"/>
    <w:rsid w:val="00D80D3F"/>
    <w:rsid w:val="00D81D58"/>
    <w:rsid w:val="00D848D5"/>
    <w:rsid w:val="00D8643B"/>
    <w:rsid w:val="00D904B2"/>
    <w:rsid w:val="00D92DD7"/>
    <w:rsid w:val="00D94B86"/>
    <w:rsid w:val="00D95470"/>
    <w:rsid w:val="00D962C8"/>
    <w:rsid w:val="00D96B65"/>
    <w:rsid w:val="00DA20BB"/>
    <w:rsid w:val="00DA25C9"/>
    <w:rsid w:val="00DA5C95"/>
    <w:rsid w:val="00DA5EB3"/>
    <w:rsid w:val="00DA6AB2"/>
    <w:rsid w:val="00DB0857"/>
    <w:rsid w:val="00DB0CBC"/>
    <w:rsid w:val="00DB238C"/>
    <w:rsid w:val="00DB5FE2"/>
    <w:rsid w:val="00DB691C"/>
    <w:rsid w:val="00DB710B"/>
    <w:rsid w:val="00DC0D3C"/>
    <w:rsid w:val="00DC2B41"/>
    <w:rsid w:val="00DC6093"/>
    <w:rsid w:val="00DC6FAF"/>
    <w:rsid w:val="00DC74F8"/>
    <w:rsid w:val="00DD160E"/>
    <w:rsid w:val="00DD2129"/>
    <w:rsid w:val="00DD2EAE"/>
    <w:rsid w:val="00DD3AAD"/>
    <w:rsid w:val="00DD4CE0"/>
    <w:rsid w:val="00DD57D5"/>
    <w:rsid w:val="00DD736B"/>
    <w:rsid w:val="00DE0CE3"/>
    <w:rsid w:val="00DE1590"/>
    <w:rsid w:val="00DE346C"/>
    <w:rsid w:val="00DE5F6E"/>
    <w:rsid w:val="00DE6E68"/>
    <w:rsid w:val="00DF0C29"/>
    <w:rsid w:val="00DF226A"/>
    <w:rsid w:val="00DF24F6"/>
    <w:rsid w:val="00DF2D0C"/>
    <w:rsid w:val="00DF5616"/>
    <w:rsid w:val="00DF5BBE"/>
    <w:rsid w:val="00DF7D0F"/>
    <w:rsid w:val="00E0164A"/>
    <w:rsid w:val="00E02B12"/>
    <w:rsid w:val="00E033BA"/>
    <w:rsid w:val="00E03699"/>
    <w:rsid w:val="00E04943"/>
    <w:rsid w:val="00E04D18"/>
    <w:rsid w:val="00E063E0"/>
    <w:rsid w:val="00E065DA"/>
    <w:rsid w:val="00E071A7"/>
    <w:rsid w:val="00E102BA"/>
    <w:rsid w:val="00E120E9"/>
    <w:rsid w:val="00E121C6"/>
    <w:rsid w:val="00E1283B"/>
    <w:rsid w:val="00E138E8"/>
    <w:rsid w:val="00E14213"/>
    <w:rsid w:val="00E14D82"/>
    <w:rsid w:val="00E20A10"/>
    <w:rsid w:val="00E213E9"/>
    <w:rsid w:val="00E24295"/>
    <w:rsid w:val="00E2602C"/>
    <w:rsid w:val="00E272FE"/>
    <w:rsid w:val="00E27A39"/>
    <w:rsid w:val="00E27DED"/>
    <w:rsid w:val="00E3020D"/>
    <w:rsid w:val="00E33B76"/>
    <w:rsid w:val="00E33DB3"/>
    <w:rsid w:val="00E35626"/>
    <w:rsid w:val="00E3626A"/>
    <w:rsid w:val="00E36B0B"/>
    <w:rsid w:val="00E41587"/>
    <w:rsid w:val="00E4266B"/>
    <w:rsid w:val="00E4470A"/>
    <w:rsid w:val="00E45033"/>
    <w:rsid w:val="00E45D99"/>
    <w:rsid w:val="00E46D5C"/>
    <w:rsid w:val="00E47C88"/>
    <w:rsid w:val="00E47F03"/>
    <w:rsid w:val="00E50150"/>
    <w:rsid w:val="00E5058F"/>
    <w:rsid w:val="00E510F3"/>
    <w:rsid w:val="00E513EE"/>
    <w:rsid w:val="00E52A9D"/>
    <w:rsid w:val="00E536F4"/>
    <w:rsid w:val="00E54F29"/>
    <w:rsid w:val="00E5604B"/>
    <w:rsid w:val="00E561ED"/>
    <w:rsid w:val="00E567CB"/>
    <w:rsid w:val="00E614DD"/>
    <w:rsid w:val="00E61691"/>
    <w:rsid w:val="00E6258A"/>
    <w:rsid w:val="00E62B43"/>
    <w:rsid w:val="00E6454F"/>
    <w:rsid w:val="00E65E28"/>
    <w:rsid w:val="00E65F46"/>
    <w:rsid w:val="00E70F01"/>
    <w:rsid w:val="00E719B4"/>
    <w:rsid w:val="00E72EB1"/>
    <w:rsid w:val="00E73EC7"/>
    <w:rsid w:val="00E744FE"/>
    <w:rsid w:val="00E76189"/>
    <w:rsid w:val="00E76B03"/>
    <w:rsid w:val="00E80C51"/>
    <w:rsid w:val="00E80EE4"/>
    <w:rsid w:val="00E81B63"/>
    <w:rsid w:val="00E82033"/>
    <w:rsid w:val="00E83528"/>
    <w:rsid w:val="00E84CA8"/>
    <w:rsid w:val="00E84DFE"/>
    <w:rsid w:val="00E85AD5"/>
    <w:rsid w:val="00E8675E"/>
    <w:rsid w:val="00E92328"/>
    <w:rsid w:val="00E92A17"/>
    <w:rsid w:val="00E93973"/>
    <w:rsid w:val="00E94633"/>
    <w:rsid w:val="00E9501B"/>
    <w:rsid w:val="00E961DC"/>
    <w:rsid w:val="00E9682E"/>
    <w:rsid w:val="00E96BDD"/>
    <w:rsid w:val="00EA06CA"/>
    <w:rsid w:val="00EA2309"/>
    <w:rsid w:val="00EA2ACB"/>
    <w:rsid w:val="00EA3569"/>
    <w:rsid w:val="00EA5551"/>
    <w:rsid w:val="00EB2526"/>
    <w:rsid w:val="00EB2786"/>
    <w:rsid w:val="00EB3465"/>
    <w:rsid w:val="00EB4E97"/>
    <w:rsid w:val="00EB5470"/>
    <w:rsid w:val="00EB5681"/>
    <w:rsid w:val="00EB5791"/>
    <w:rsid w:val="00EB5A6B"/>
    <w:rsid w:val="00EB6D5D"/>
    <w:rsid w:val="00EB6FAC"/>
    <w:rsid w:val="00EC0B1C"/>
    <w:rsid w:val="00EC26EE"/>
    <w:rsid w:val="00EC2FCB"/>
    <w:rsid w:val="00EC4C31"/>
    <w:rsid w:val="00EC52A3"/>
    <w:rsid w:val="00EC728B"/>
    <w:rsid w:val="00EC785E"/>
    <w:rsid w:val="00ED0E6C"/>
    <w:rsid w:val="00ED1F55"/>
    <w:rsid w:val="00ED3DD0"/>
    <w:rsid w:val="00ED47A0"/>
    <w:rsid w:val="00ED62A2"/>
    <w:rsid w:val="00ED6312"/>
    <w:rsid w:val="00EE1D27"/>
    <w:rsid w:val="00EE1F7C"/>
    <w:rsid w:val="00EE2D8F"/>
    <w:rsid w:val="00EE30BA"/>
    <w:rsid w:val="00EE381F"/>
    <w:rsid w:val="00EE4535"/>
    <w:rsid w:val="00EE493A"/>
    <w:rsid w:val="00EE62EF"/>
    <w:rsid w:val="00EE64C5"/>
    <w:rsid w:val="00EF0081"/>
    <w:rsid w:val="00EF0DB4"/>
    <w:rsid w:val="00EF10D9"/>
    <w:rsid w:val="00EF5185"/>
    <w:rsid w:val="00EF5C9F"/>
    <w:rsid w:val="00F00AAB"/>
    <w:rsid w:val="00F014BC"/>
    <w:rsid w:val="00F01BBF"/>
    <w:rsid w:val="00F020A3"/>
    <w:rsid w:val="00F03459"/>
    <w:rsid w:val="00F05473"/>
    <w:rsid w:val="00F05692"/>
    <w:rsid w:val="00F10D7E"/>
    <w:rsid w:val="00F10E6D"/>
    <w:rsid w:val="00F1197D"/>
    <w:rsid w:val="00F129B8"/>
    <w:rsid w:val="00F15CB5"/>
    <w:rsid w:val="00F174FE"/>
    <w:rsid w:val="00F17FF4"/>
    <w:rsid w:val="00F2159C"/>
    <w:rsid w:val="00F22C21"/>
    <w:rsid w:val="00F23772"/>
    <w:rsid w:val="00F2399D"/>
    <w:rsid w:val="00F23AC5"/>
    <w:rsid w:val="00F23C20"/>
    <w:rsid w:val="00F250A7"/>
    <w:rsid w:val="00F26384"/>
    <w:rsid w:val="00F27432"/>
    <w:rsid w:val="00F274D3"/>
    <w:rsid w:val="00F27794"/>
    <w:rsid w:val="00F3349E"/>
    <w:rsid w:val="00F33D46"/>
    <w:rsid w:val="00F33F6A"/>
    <w:rsid w:val="00F34FBF"/>
    <w:rsid w:val="00F352E4"/>
    <w:rsid w:val="00F3729C"/>
    <w:rsid w:val="00F401D4"/>
    <w:rsid w:val="00F40506"/>
    <w:rsid w:val="00F40ACC"/>
    <w:rsid w:val="00F416BA"/>
    <w:rsid w:val="00F41E0F"/>
    <w:rsid w:val="00F43336"/>
    <w:rsid w:val="00F43CFF"/>
    <w:rsid w:val="00F44007"/>
    <w:rsid w:val="00F44DF0"/>
    <w:rsid w:val="00F47AEC"/>
    <w:rsid w:val="00F50360"/>
    <w:rsid w:val="00F511B5"/>
    <w:rsid w:val="00F51633"/>
    <w:rsid w:val="00F538C5"/>
    <w:rsid w:val="00F53ABE"/>
    <w:rsid w:val="00F56419"/>
    <w:rsid w:val="00F61240"/>
    <w:rsid w:val="00F6250D"/>
    <w:rsid w:val="00F6251F"/>
    <w:rsid w:val="00F6333A"/>
    <w:rsid w:val="00F66334"/>
    <w:rsid w:val="00F66C2C"/>
    <w:rsid w:val="00F70E9A"/>
    <w:rsid w:val="00F740FB"/>
    <w:rsid w:val="00F7416F"/>
    <w:rsid w:val="00F74D86"/>
    <w:rsid w:val="00F74EDD"/>
    <w:rsid w:val="00F757B5"/>
    <w:rsid w:val="00F75986"/>
    <w:rsid w:val="00F76D71"/>
    <w:rsid w:val="00F80EE6"/>
    <w:rsid w:val="00F81359"/>
    <w:rsid w:val="00F822D6"/>
    <w:rsid w:val="00F82DA0"/>
    <w:rsid w:val="00F833FE"/>
    <w:rsid w:val="00F83A93"/>
    <w:rsid w:val="00F84824"/>
    <w:rsid w:val="00F86A86"/>
    <w:rsid w:val="00F87D6F"/>
    <w:rsid w:val="00F916A9"/>
    <w:rsid w:val="00F91EAA"/>
    <w:rsid w:val="00F92B4A"/>
    <w:rsid w:val="00F932D5"/>
    <w:rsid w:val="00F93349"/>
    <w:rsid w:val="00F94083"/>
    <w:rsid w:val="00F9420F"/>
    <w:rsid w:val="00F946A4"/>
    <w:rsid w:val="00F95FC9"/>
    <w:rsid w:val="00FA0442"/>
    <w:rsid w:val="00FA2C0A"/>
    <w:rsid w:val="00FA5766"/>
    <w:rsid w:val="00FA5847"/>
    <w:rsid w:val="00FA5B1F"/>
    <w:rsid w:val="00FA7E23"/>
    <w:rsid w:val="00FB0B52"/>
    <w:rsid w:val="00FB1431"/>
    <w:rsid w:val="00FB149A"/>
    <w:rsid w:val="00FB14B1"/>
    <w:rsid w:val="00FB2647"/>
    <w:rsid w:val="00FB28EF"/>
    <w:rsid w:val="00FB3CC6"/>
    <w:rsid w:val="00FB3EEB"/>
    <w:rsid w:val="00FB475B"/>
    <w:rsid w:val="00FB6815"/>
    <w:rsid w:val="00FB6CD8"/>
    <w:rsid w:val="00FC03F5"/>
    <w:rsid w:val="00FC1CA7"/>
    <w:rsid w:val="00FC24B2"/>
    <w:rsid w:val="00FC2DB1"/>
    <w:rsid w:val="00FC2EF2"/>
    <w:rsid w:val="00FC7031"/>
    <w:rsid w:val="00FC7355"/>
    <w:rsid w:val="00FD0EDD"/>
    <w:rsid w:val="00FD222E"/>
    <w:rsid w:val="00FD2E97"/>
    <w:rsid w:val="00FD2EEE"/>
    <w:rsid w:val="00FD6015"/>
    <w:rsid w:val="00FE0624"/>
    <w:rsid w:val="00FE14E3"/>
    <w:rsid w:val="00FE2577"/>
    <w:rsid w:val="00FE27ED"/>
    <w:rsid w:val="00FE7797"/>
    <w:rsid w:val="00FF195B"/>
    <w:rsid w:val="00FF20F6"/>
    <w:rsid w:val="00FF2BB2"/>
    <w:rsid w:val="00FF35F4"/>
    <w:rsid w:val="00FF5C34"/>
    <w:rsid w:val="00FF60F6"/>
    <w:rsid w:val="00FF63B4"/>
    <w:rsid w:val="00FF6C24"/>
    <w:rsid w:val="00FF724E"/>
    <w:rsid w:val="00FF7A87"/>
    <w:rsid w:val="00FF7D61"/>
    <w:rsid w:val="00FF7FD8"/>
    <w:rsid w:val="064A6A71"/>
    <w:rsid w:val="07EE2858"/>
    <w:rsid w:val="1052BE1C"/>
    <w:rsid w:val="125B57EF"/>
    <w:rsid w:val="1AA7D4EE"/>
    <w:rsid w:val="1D39507E"/>
    <w:rsid w:val="2687DDCB"/>
    <w:rsid w:val="29488A12"/>
    <w:rsid w:val="2D935EC7"/>
    <w:rsid w:val="2EBB744F"/>
    <w:rsid w:val="2F42BFF9"/>
    <w:rsid w:val="32E4157D"/>
    <w:rsid w:val="35D9E0A4"/>
    <w:rsid w:val="364EFB32"/>
    <w:rsid w:val="372A0255"/>
    <w:rsid w:val="3CFA51E6"/>
    <w:rsid w:val="3D17A042"/>
    <w:rsid w:val="408B8905"/>
    <w:rsid w:val="472F7ADA"/>
    <w:rsid w:val="480CD7F7"/>
    <w:rsid w:val="48318B32"/>
    <w:rsid w:val="500D6208"/>
    <w:rsid w:val="548A96CD"/>
    <w:rsid w:val="5676E210"/>
    <w:rsid w:val="5683A676"/>
    <w:rsid w:val="5B5BCB73"/>
    <w:rsid w:val="5E7AB065"/>
    <w:rsid w:val="61B36D99"/>
    <w:rsid w:val="6A0284E6"/>
    <w:rsid w:val="6A45BD53"/>
    <w:rsid w:val="6B3410F3"/>
    <w:rsid w:val="6BD07ED9"/>
    <w:rsid w:val="6CC37E58"/>
    <w:rsid w:val="6EBC6905"/>
    <w:rsid w:val="705CC255"/>
    <w:rsid w:val="73B4E087"/>
    <w:rsid w:val="77F91975"/>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C51"/>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2"/>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2"/>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3"/>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uiPriority w:val="99"/>
    <w:rsid w:val="00F61240"/>
    <w:pPr>
      <w:spacing w:after="120"/>
      <w:ind w:left="283"/>
    </w:pPr>
  </w:style>
  <w:style w:type="character" w:customStyle="1" w:styleId="TekstpodstawowywcityZnak">
    <w:name w:val="Tekst podstawowy wcięty Znak"/>
    <w:basedOn w:val="Domylnaczcionkaakapitu"/>
    <w:link w:val="Tekstpodstawowywcity"/>
    <w:uiPriority w:val="99"/>
    <w:rsid w:val="00F61240"/>
    <w:rPr>
      <w:rFonts w:ascii="Arial" w:hAnsi="Arial"/>
      <w:sz w:val="22"/>
      <w:szCs w:val="24"/>
    </w:rPr>
  </w:style>
  <w:style w:type="character" w:customStyle="1" w:styleId="phone-number-desktop">
    <w:name w:val="phone-number-desktop"/>
    <w:rsid w:val="00BC31B9"/>
  </w:style>
  <w:style w:type="paragraph" w:styleId="Tekstprzypisukocowego">
    <w:name w:val="endnote text"/>
    <w:basedOn w:val="Normalny"/>
    <w:link w:val="TekstprzypisukocowegoZnak"/>
    <w:semiHidden/>
    <w:unhideWhenUsed/>
    <w:rsid w:val="0033400D"/>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33400D"/>
    <w:rPr>
      <w:rFonts w:ascii="Arial" w:hAnsi="Arial"/>
    </w:rPr>
  </w:style>
  <w:style w:type="character" w:styleId="Odwoanieprzypisukocowego">
    <w:name w:val="endnote reference"/>
    <w:basedOn w:val="Domylnaczcionkaakapitu"/>
    <w:semiHidden/>
    <w:unhideWhenUsed/>
    <w:rsid w:val="0033400D"/>
    <w:rPr>
      <w:vertAlign w:val="superscript"/>
    </w:rPr>
  </w:style>
  <w:style w:type="table" w:styleId="Tabela-Siatka">
    <w:name w:val="Table Grid"/>
    <w:basedOn w:val="Standardowy"/>
    <w:rsid w:val="0079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D71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1F74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092561">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26696814">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589465569">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sanok.oferty@pgnig.pl"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agnieszka.matula@pgnig.pl" TargetMode="External"/><Relationship Id="rId17" Type="http://schemas.openxmlformats.org/officeDocument/2006/relationships/hyperlink" Target="http://www.przetargi.pgnig.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sanok.przetargi@pgnig.pl" TargetMode="External"/><Relationship Id="rId20" Type="http://schemas.openxmlformats.org/officeDocument/2006/relationships/hyperlink" Target="http://www.orlen.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sanok.przetargi@pgnig.pl"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anok.przetargi@pgni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oter" Target="footer1.xml"/><Relationship Id="rId27" Type="http://schemas.openxmlformats.org/officeDocument/2006/relationships/header" Target="head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2.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3FA89-F8DA-41B9-99BF-BE92D7578FF9}">
  <ds:schemaRefs>
    <ds:schemaRef ds:uri="http://schemas.microsoft.com/office/2006/metadata/properties"/>
    <ds:schemaRef ds:uri="http://schemas.openxmlformats.org/package/2006/metadata/core-properties"/>
    <ds:schemaRef ds:uri="http://purl.org/dc/terms/"/>
    <ds:schemaRef ds:uri="83cc594e-1913-4543-bb38-8a2f73b7f1c3"/>
    <ds:schemaRef ds:uri="http://schemas.microsoft.com/office/infopath/2007/PartnerControls"/>
    <ds:schemaRef ds:uri="http://schemas.microsoft.com/office/2006/documentManagement/types"/>
    <ds:schemaRef ds:uri="366bcbea-f306-49df-9fee-420df3f21ab2"/>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6978325-6822-4C3B-92B2-26B5732B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451</TotalTime>
  <Pages>33</Pages>
  <Words>12049</Words>
  <Characters>72298</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Lewek Adam</cp:lastModifiedBy>
  <cp:revision>38</cp:revision>
  <cp:lastPrinted>2024-06-12T09:19:00Z</cp:lastPrinted>
  <dcterms:created xsi:type="dcterms:W3CDTF">2025-06-05T10:50:00Z</dcterms:created>
  <dcterms:modified xsi:type="dcterms:W3CDTF">2025-08-21T13:24:00Z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